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33A08" w14:textId="048FC1D2" w:rsidR="004760DA" w:rsidRPr="002212DE" w:rsidRDefault="004760DA" w:rsidP="004760DA">
      <w:pPr>
        <w:rPr>
          <w:sz w:val="20"/>
          <w:szCs w:val="20"/>
        </w:rPr>
      </w:pPr>
      <w:r w:rsidRPr="002212DE">
        <w:rPr>
          <w:b/>
          <w:noProof/>
        </w:rPr>
        <w:drawing>
          <wp:anchor distT="0" distB="0" distL="114300" distR="114300" simplePos="0" relativeHeight="251661312" behindDoc="0" locked="0" layoutInCell="1" allowOverlap="1" wp14:anchorId="13F0933C" wp14:editId="0F4D0E63">
            <wp:simplePos x="0" y="0"/>
            <wp:positionH relativeFrom="column">
              <wp:posOffset>10795</wp:posOffset>
            </wp:positionH>
            <wp:positionV relativeFrom="paragraph">
              <wp:posOffset>86995</wp:posOffset>
            </wp:positionV>
            <wp:extent cx="1374775" cy="899795"/>
            <wp:effectExtent l="0" t="0" r="0" b="0"/>
            <wp:wrapNone/>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rFonts w:ascii="Arial" w:hAnsi="Arial" w:cs="Arial"/>
          <w:noProof/>
          <w:sz w:val="20"/>
          <w:szCs w:val="20"/>
        </w:rPr>
        <w:drawing>
          <wp:anchor distT="0" distB="0" distL="114300" distR="114300" simplePos="0" relativeHeight="251659264" behindDoc="1" locked="0" layoutInCell="1" allowOverlap="1" wp14:anchorId="1A2D982D" wp14:editId="6233B044">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12DE">
        <w:rPr>
          <w:sz w:val="20"/>
          <w:szCs w:val="20"/>
        </w:rPr>
        <w:tab/>
      </w:r>
      <w:r w:rsidRPr="002212DE">
        <w:rPr>
          <w:sz w:val="20"/>
          <w:szCs w:val="20"/>
        </w:rPr>
        <w:tab/>
      </w:r>
    </w:p>
    <w:p w14:paraId="7DF625A3" w14:textId="77777777" w:rsidR="004760DA" w:rsidRPr="002212DE" w:rsidRDefault="004760DA" w:rsidP="004760DA">
      <w:pPr>
        <w:rPr>
          <w:sz w:val="20"/>
          <w:szCs w:val="20"/>
        </w:rPr>
      </w:pPr>
    </w:p>
    <w:p w14:paraId="670ECB29" w14:textId="77777777" w:rsidR="004760DA" w:rsidRPr="002212DE" w:rsidRDefault="004760DA" w:rsidP="004760DA">
      <w:pPr>
        <w:rPr>
          <w:b/>
          <w:sz w:val="20"/>
          <w:szCs w:val="20"/>
        </w:rPr>
      </w:pPr>
      <w:r w:rsidRPr="002212DE">
        <w:rPr>
          <w:sz w:val="20"/>
          <w:szCs w:val="20"/>
        </w:rPr>
        <w:tab/>
      </w:r>
      <w:r w:rsidRPr="002212DE">
        <w:rPr>
          <w:sz w:val="20"/>
          <w:szCs w:val="20"/>
        </w:rPr>
        <w:tab/>
      </w:r>
      <w:r w:rsidRPr="002212DE">
        <w:rPr>
          <w:sz w:val="20"/>
          <w:szCs w:val="20"/>
        </w:rPr>
        <w:tab/>
        <w:t xml:space="preserve">    </w:t>
      </w:r>
      <w:r w:rsidRPr="002212DE">
        <w:rPr>
          <w:sz w:val="20"/>
          <w:szCs w:val="20"/>
        </w:rPr>
        <w:tab/>
      </w:r>
      <w:r w:rsidRPr="002212DE">
        <w:rPr>
          <w:sz w:val="20"/>
          <w:szCs w:val="20"/>
        </w:rPr>
        <w:tab/>
      </w:r>
      <w:r w:rsidRPr="002212DE">
        <w:rPr>
          <w:sz w:val="20"/>
          <w:szCs w:val="20"/>
        </w:rPr>
        <w:tab/>
      </w:r>
    </w:p>
    <w:p w14:paraId="3D94C1EE" w14:textId="77777777" w:rsidR="004760DA" w:rsidRPr="002212DE" w:rsidRDefault="004760DA" w:rsidP="004760DA">
      <w:pPr>
        <w:rPr>
          <w:b/>
          <w:sz w:val="20"/>
          <w:szCs w:val="20"/>
        </w:rPr>
      </w:pPr>
    </w:p>
    <w:p w14:paraId="0EE09FBB" w14:textId="77777777" w:rsidR="004760DA" w:rsidRPr="002212DE" w:rsidRDefault="004760DA" w:rsidP="004760DA">
      <w:pPr>
        <w:rPr>
          <w:b/>
          <w:sz w:val="20"/>
          <w:szCs w:val="20"/>
        </w:rPr>
      </w:pPr>
    </w:p>
    <w:p w14:paraId="5A5C7B5C" w14:textId="77777777" w:rsidR="004760DA" w:rsidRPr="002212DE" w:rsidRDefault="004760DA" w:rsidP="004760DA">
      <w:pPr>
        <w:rPr>
          <w:b/>
          <w:sz w:val="20"/>
          <w:szCs w:val="20"/>
        </w:rPr>
      </w:pPr>
    </w:p>
    <w:p w14:paraId="28F55BA1" w14:textId="77777777" w:rsidR="004760DA" w:rsidRPr="002212DE" w:rsidRDefault="004760DA" w:rsidP="004760DA">
      <w:pPr>
        <w:rPr>
          <w:b/>
          <w:sz w:val="20"/>
          <w:szCs w:val="20"/>
        </w:rPr>
      </w:pPr>
    </w:p>
    <w:p w14:paraId="67C8F5D8" w14:textId="77777777" w:rsidR="004760DA" w:rsidRPr="002212DE" w:rsidRDefault="004760DA" w:rsidP="004760DA">
      <w:pPr>
        <w:ind w:right="6802"/>
        <w:jc w:val="center"/>
        <w:rPr>
          <w:rFonts w:ascii="Arial" w:hAnsi="Arial" w:cs="Arial"/>
          <w:sz w:val="20"/>
          <w:szCs w:val="20"/>
        </w:rPr>
      </w:pPr>
      <w:r w:rsidRPr="002212DE">
        <w:rPr>
          <w:rFonts w:ascii="Arial" w:hAnsi="Arial" w:cs="Arial"/>
          <w:sz w:val="20"/>
          <w:szCs w:val="20"/>
        </w:rPr>
        <w:t>Európska únia</w:t>
      </w:r>
    </w:p>
    <w:p w14:paraId="238C4ED0" w14:textId="77777777" w:rsidR="004760DA" w:rsidRPr="002212DE" w:rsidRDefault="004760DA" w:rsidP="004760DA">
      <w:pPr>
        <w:ind w:right="6802"/>
        <w:jc w:val="center"/>
        <w:rPr>
          <w:rFonts w:ascii="Arial" w:hAnsi="Arial" w:cs="Arial"/>
          <w:sz w:val="20"/>
          <w:szCs w:val="20"/>
        </w:rPr>
      </w:pPr>
      <w:r w:rsidRPr="002212DE">
        <w:rPr>
          <w:rFonts w:ascii="Arial" w:hAnsi="Arial" w:cs="Arial"/>
          <w:sz w:val="20"/>
          <w:szCs w:val="20"/>
        </w:rPr>
        <w:t>Európsky fond regionálneho</w:t>
      </w:r>
    </w:p>
    <w:p w14:paraId="58B85841" w14:textId="42295E3B" w:rsidR="004760DA" w:rsidRDefault="00CC5F6E" w:rsidP="004760DA">
      <w:pPr>
        <w:ind w:right="6802"/>
        <w:jc w:val="center"/>
        <w:rPr>
          <w:rFonts w:ascii="Arial" w:hAnsi="Arial" w:cs="Arial"/>
          <w:sz w:val="20"/>
          <w:szCs w:val="20"/>
        </w:rPr>
      </w:pPr>
      <w:r>
        <w:rPr>
          <w:rFonts w:ascii="Arial" w:hAnsi="Arial" w:cs="Arial"/>
          <w:sz w:val="20"/>
          <w:szCs w:val="20"/>
        </w:rPr>
        <w:t>r</w:t>
      </w:r>
      <w:r w:rsidR="004760DA" w:rsidRPr="002212DE">
        <w:rPr>
          <w:rFonts w:ascii="Arial" w:hAnsi="Arial" w:cs="Arial"/>
          <w:sz w:val="20"/>
          <w:szCs w:val="20"/>
        </w:rPr>
        <w:t>ozvoja</w:t>
      </w:r>
    </w:p>
    <w:p w14:paraId="331E9586" w14:textId="77777777" w:rsidR="004760DA" w:rsidRPr="002212DE" w:rsidRDefault="004760DA" w:rsidP="004760DA">
      <w:pPr>
        <w:ind w:right="6802"/>
        <w:jc w:val="center"/>
        <w:rPr>
          <w:b/>
          <w:sz w:val="20"/>
          <w:szCs w:val="20"/>
        </w:rPr>
      </w:pPr>
    </w:p>
    <w:p w14:paraId="375AFC57" w14:textId="54F36EF4" w:rsidR="004760DA" w:rsidRPr="002212DE" w:rsidRDefault="004760DA" w:rsidP="004760DA">
      <w:pPr>
        <w:jc w:val="center"/>
        <w:rPr>
          <w:b/>
          <w:sz w:val="40"/>
          <w:szCs w:val="20"/>
        </w:rPr>
      </w:pPr>
      <w:r w:rsidRPr="002212DE">
        <w:rPr>
          <w:b/>
          <w:sz w:val="40"/>
          <w:szCs w:val="20"/>
        </w:rPr>
        <w:t xml:space="preserve">Metodický pokyn </w:t>
      </w:r>
      <w:r w:rsidR="002D7E76">
        <w:rPr>
          <w:b/>
          <w:sz w:val="40"/>
          <w:szCs w:val="20"/>
        </w:rPr>
        <w:t>CKO</w:t>
      </w:r>
      <w:r w:rsidRPr="002212DE">
        <w:rPr>
          <w:b/>
          <w:sz w:val="40"/>
          <w:szCs w:val="20"/>
        </w:rPr>
        <w:t xml:space="preserve"> č. </w:t>
      </w:r>
      <w:sdt>
        <w:sdtPr>
          <w:rPr>
            <w:b/>
            <w:sz w:val="40"/>
            <w:szCs w:val="20"/>
          </w:rPr>
          <w:alias w:val="Poradové číslo MP"/>
          <w:tag w:val="Poradové číslo MP"/>
          <w:id w:val="-1634484799"/>
          <w:placeholder>
            <w:docPart w:val="F14F0F26D36341C9A86324F31158845B"/>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92243">
            <w:rPr>
              <w:b/>
              <w:sz w:val="40"/>
              <w:szCs w:val="20"/>
            </w:rPr>
            <w:t>6</w:t>
          </w:r>
        </w:sdtContent>
      </w:sdt>
    </w:p>
    <w:p w14:paraId="388F5419" w14:textId="0DC35616" w:rsidR="004760DA" w:rsidRPr="002212DE" w:rsidRDefault="004760DA" w:rsidP="004760DA">
      <w:pPr>
        <w:jc w:val="center"/>
        <w:rPr>
          <w:b/>
          <w:sz w:val="32"/>
          <w:szCs w:val="32"/>
        </w:rPr>
      </w:pPr>
      <w:r w:rsidRPr="002212DE">
        <w:rPr>
          <w:b/>
          <w:sz w:val="32"/>
          <w:szCs w:val="32"/>
        </w:rPr>
        <w:t xml:space="preserve">verzia </w:t>
      </w:r>
      <w:sdt>
        <w:sdtPr>
          <w:rPr>
            <w:b/>
            <w:sz w:val="32"/>
            <w:szCs w:val="32"/>
          </w:rPr>
          <w:alias w:val="Verzia MP"/>
          <w:tag w:val="Verzia MP"/>
          <w:id w:val="148415355"/>
          <w:placeholder>
            <w:docPart w:val="C26809178FBF4F65A7F3BB27EEACF2A0"/>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092243" w:rsidDel="000C7C9A">
              <w:rPr>
                <w:b/>
                <w:sz w:val="32"/>
                <w:szCs w:val="32"/>
              </w:rPr>
              <w:delText>6</w:delText>
            </w:r>
          </w:del>
          <w:ins w:id="1" w:author="Autor">
            <w:r w:rsidR="000C7C9A">
              <w:rPr>
                <w:b/>
                <w:sz w:val="32"/>
                <w:szCs w:val="32"/>
              </w:rPr>
              <w:t>7</w:t>
            </w:r>
          </w:ins>
        </w:sdtContent>
      </w:sdt>
    </w:p>
    <w:p w14:paraId="49633D4A" w14:textId="77777777" w:rsidR="004760DA" w:rsidRPr="002212DE" w:rsidRDefault="004760DA" w:rsidP="004760DA">
      <w:pPr>
        <w:jc w:val="center"/>
        <w:rPr>
          <w:b/>
          <w:sz w:val="20"/>
          <w:szCs w:val="20"/>
        </w:rPr>
      </w:pPr>
    </w:p>
    <w:p w14:paraId="7F331ED0" w14:textId="77777777" w:rsidR="004760DA" w:rsidRPr="002212DE" w:rsidRDefault="004760DA" w:rsidP="004760DA">
      <w:pPr>
        <w:jc w:val="center"/>
        <w:rPr>
          <w:b/>
          <w:sz w:val="28"/>
          <w:szCs w:val="20"/>
        </w:rPr>
      </w:pPr>
      <w:r w:rsidRPr="002212DE">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4760DA" w:rsidRPr="009836CF" w14:paraId="7ACE3F0E" w14:textId="77777777" w:rsidTr="00ED2453">
        <w:tc>
          <w:tcPr>
            <w:tcW w:w="2268" w:type="dxa"/>
            <w:shd w:val="clear" w:color="auto" w:fill="8DB3E2" w:themeFill="text2" w:themeFillTint="66"/>
          </w:tcPr>
          <w:p w14:paraId="07AC74D9" w14:textId="77777777" w:rsidR="004760DA" w:rsidRPr="0084743A" w:rsidRDefault="004760DA" w:rsidP="004760DA">
            <w:pPr>
              <w:rPr>
                <w:b/>
                <w:sz w:val="26"/>
                <w:szCs w:val="26"/>
              </w:rPr>
            </w:pPr>
            <w:r w:rsidRPr="0084743A">
              <w:rPr>
                <w:b/>
                <w:sz w:val="26"/>
                <w:szCs w:val="26"/>
              </w:rPr>
              <w:t>Vec:</w:t>
            </w:r>
          </w:p>
          <w:p w14:paraId="7E0B51BD" w14:textId="77777777" w:rsidR="004760DA" w:rsidRPr="0084743A" w:rsidRDefault="004760DA" w:rsidP="004760DA">
            <w:pPr>
              <w:rPr>
                <w:b/>
                <w:sz w:val="26"/>
                <w:szCs w:val="26"/>
              </w:rPr>
            </w:pPr>
          </w:p>
          <w:p w14:paraId="134BC69C" w14:textId="77777777" w:rsidR="004760DA" w:rsidRPr="0084743A" w:rsidRDefault="004760DA" w:rsidP="004760DA">
            <w:pPr>
              <w:rPr>
                <w:b/>
                <w:sz w:val="26"/>
                <w:szCs w:val="26"/>
              </w:rPr>
            </w:pPr>
          </w:p>
          <w:p w14:paraId="5D0F0764" w14:textId="77777777" w:rsidR="004760DA" w:rsidRPr="0084743A" w:rsidRDefault="004760DA" w:rsidP="004760DA">
            <w:pPr>
              <w:rPr>
                <w:b/>
                <w:sz w:val="26"/>
                <w:szCs w:val="26"/>
              </w:rPr>
            </w:pPr>
          </w:p>
        </w:tc>
        <w:tc>
          <w:tcPr>
            <w:tcW w:w="6696" w:type="dxa"/>
            <w:shd w:val="clear" w:color="auto" w:fill="8DB3E2" w:themeFill="text2" w:themeFillTint="66"/>
          </w:tcPr>
          <w:p w14:paraId="249B746D" w14:textId="77777777" w:rsidR="004760DA" w:rsidRPr="009836CF" w:rsidRDefault="004760DA" w:rsidP="004760DA">
            <w:pPr>
              <w:jc w:val="both"/>
              <w:rPr>
                <w:szCs w:val="20"/>
              </w:rPr>
            </w:pPr>
            <w:r w:rsidRPr="004760DA">
              <w:rPr>
                <w:szCs w:val="20"/>
              </w:rPr>
              <w:t>k pravidlám oprávnenosti pre najčastejšie sa vyskytujúce skupiny výdavkov</w:t>
            </w:r>
          </w:p>
        </w:tc>
      </w:tr>
      <w:tr w:rsidR="004760DA" w:rsidRPr="009836CF" w14:paraId="7F07CA36" w14:textId="77777777" w:rsidTr="00ED2453">
        <w:tc>
          <w:tcPr>
            <w:tcW w:w="2268" w:type="dxa"/>
            <w:shd w:val="clear" w:color="auto" w:fill="8DB3E2" w:themeFill="text2" w:themeFillTint="66"/>
          </w:tcPr>
          <w:p w14:paraId="5555E489" w14:textId="77777777" w:rsidR="004760DA" w:rsidRPr="0084743A" w:rsidRDefault="004760DA" w:rsidP="004760DA">
            <w:pPr>
              <w:rPr>
                <w:b/>
                <w:sz w:val="26"/>
                <w:szCs w:val="26"/>
              </w:rPr>
            </w:pPr>
            <w:r w:rsidRPr="0084743A">
              <w:rPr>
                <w:b/>
                <w:sz w:val="26"/>
                <w:szCs w:val="26"/>
              </w:rPr>
              <w:t>Určené pre:</w:t>
            </w:r>
          </w:p>
          <w:p w14:paraId="5B2D3DB3" w14:textId="77777777" w:rsidR="004760DA" w:rsidRPr="0084743A" w:rsidRDefault="004760DA" w:rsidP="004760DA">
            <w:pPr>
              <w:rPr>
                <w:b/>
                <w:sz w:val="26"/>
                <w:szCs w:val="26"/>
              </w:rPr>
            </w:pPr>
          </w:p>
          <w:p w14:paraId="71A4E560" w14:textId="77777777" w:rsidR="004760DA" w:rsidRPr="0084743A" w:rsidRDefault="004760DA" w:rsidP="004760DA">
            <w:pPr>
              <w:rPr>
                <w:b/>
                <w:sz w:val="26"/>
                <w:szCs w:val="26"/>
              </w:rPr>
            </w:pPr>
          </w:p>
          <w:p w14:paraId="5E007C8C" w14:textId="77777777" w:rsidR="004760DA" w:rsidRPr="0084743A" w:rsidRDefault="004760DA" w:rsidP="004760DA">
            <w:pPr>
              <w:rPr>
                <w:b/>
                <w:sz w:val="26"/>
                <w:szCs w:val="26"/>
              </w:rPr>
            </w:pPr>
          </w:p>
        </w:tc>
        <w:tc>
          <w:tcPr>
            <w:tcW w:w="6696" w:type="dxa"/>
            <w:shd w:val="clear" w:color="auto" w:fill="8DB3E2" w:themeFill="text2" w:themeFillTint="66"/>
          </w:tcPr>
          <w:p w14:paraId="53B6FD9F" w14:textId="77777777" w:rsidR="004760DA" w:rsidRPr="004760DA" w:rsidRDefault="004760DA" w:rsidP="004760DA">
            <w:pPr>
              <w:jc w:val="both"/>
              <w:rPr>
                <w:szCs w:val="20"/>
              </w:rPr>
            </w:pPr>
            <w:r w:rsidRPr="004760DA">
              <w:rPr>
                <w:szCs w:val="20"/>
              </w:rPr>
              <w:t>Riadiace orgány</w:t>
            </w:r>
          </w:p>
          <w:p w14:paraId="2E2C92C8" w14:textId="77777777" w:rsidR="004760DA" w:rsidRPr="009836CF" w:rsidRDefault="004760DA" w:rsidP="004760DA">
            <w:pPr>
              <w:jc w:val="both"/>
              <w:rPr>
                <w:szCs w:val="20"/>
              </w:rPr>
            </w:pPr>
            <w:r w:rsidRPr="004760DA">
              <w:rPr>
                <w:szCs w:val="20"/>
              </w:rPr>
              <w:t>Sprostredkovateľské orgány</w:t>
            </w:r>
          </w:p>
        </w:tc>
      </w:tr>
      <w:tr w:rsidR="004760DA" w:rsidRPr="009836CF" w14:paraId="22E25B48" w14:textId="77777777" w:rsidTr="00ED2453">
        <w:tc>
          <w:tcPr>
            <w:tcW w:w="2268" w:type="dxa"/>
            <w:shd w:val="clear" w:color="auto" w:fill="8DB3E2" w:themeFill="text2" w:themeFillTint="66"/>
          </w:tcPr>
          <w:p w14:paraId="68E5655D" w14:textId="77777777" w:rsidR="004760DA" w:rsidRPr="0084743A" w:rsidRDefault="004760DA" w:rsidP="004760DA">
            <w:pPr>
              <w:rPr>
                <w:b/>
                <w:sz w:val="26"/>
                <w:szCs w:val="26"/>
              </w:rPr>
            </w:pPr>
            <w:r w:rsidRPr="0084743A">
              <w:rPr>
                <w:b/>
                <w:sz w:val="26"/>
                <w:szCs w:val="26"/>
              </w:rPr>
              <w:t>Na vedomie:</w:t>
            </w:r>
          </w:p>
          <w:p w14:paraId="436E826B" w14:textId="77777777" w:rsidR="004760DA" w:rsidRPr="0084743A" w:rsidRDefault="004760DA" w:rsidP="004760DA">
            <w:pPr>
              <w:rPr>
                <w:b/>
                <w:sz w:val="26"/>
                <w:szCs w:val="26"/>
              </w:rPr>
            </w:pPr>
          </w:p>
          <w:p w14:paraId="018E105A" w14:textId="77777777" w:rsidR="004760DA" w:rsidRPr="0084743A" w:rsidRDefault="004760DA" w:rsidP="004760DA">
            <w:pPr>
              <w:rPr>
                <w:b/>
                <w:sz w:val="26"/>
                <w:szCs w:val="26"/>
              </w:rPr>
            </w:pPr>
          </w:p>
          <w:p w14:paraId="4215F921" w14:textId="77777777" w:rsidR="004760DA" w:rsidRPr="0084743A" w:rsidRDefault="004760DA" w:rsidP="004760DA">
            <w:pPr>
              <w:rPr>
                <w:b/>
                <w:sz w:val="26"/>
                <w:szCs w:val="26"/>
              </w:rPr>
            </w:pPr>
          </w:p>
        </w:tc>
        <w:tc>
          <w:tcPr>
            <w:tcW w:w="6696" w:type="dxa"/>
            <w:shd w:val="clear" w:color="auto" w:fill="8DB3E2" w:themeFill="text2" w:themeFillTint="66"/>
          </w:tcPr>
          <w:p w14:paraId="600335D0" w14:textId="77777777" w:rsidR="004760DA" w:rsidRPr="00B91F3C" w:rsidRDefault="004760DA" w:rsidP="004760DA">
            <w:pPr>
              <w:jc w:val="both"/>
              <w:rPr>
                <w:szCs w:val="20"/>
              </w:rPr>
            </w:pPr>
            <w:r w:rsidRPr="00B91F3C">
              <w:rPr>
                <w:szCs w:val="20"/>
              </w:rPr>
              <w:t>Certifikačný orgán</w:t>
            </w:r>
          </w:p>
          <w:p w14:paraId="76345529" w14:textId="77777777" w:rsidR="004760DA" w:rsidRPr="00B91F3C" w:rsidRDefault="004760DA" w:rsidP="004760DA">
            <w:pPr>
              <w:jc w:val="both"/>
              <w:rPr>
                <w:szCs w:val="20"/>
              </w:rPr>
            </w:pPr>
            <w:r w:rsidRPr="00B91F3C">
              <w:rPr>
                <w:szCs w:val="20"/>
              </w:rPr>
              <w:t>Orgán auditu</w:t>
            </w:r>
          </w:p>
          <w:p w14:paraId="50B3F59D" w14:textId="77777777" w:rsidR="004760DA" w:rsidRPr="009836CF" w:rsidRDefault="004760DA" w:rsidP="004760DA">
            <w:pPr>
              <w:jc w:val="both"/>
              <w:rPr>
                <w:szCs w:val="20"/>
              </w:rPr>
            </w:pPr>
            <w:r w:rsidRPr="00B91F3C">
              <w:rPr>
                <w:szCs w:val="20"/>
              </w:rPr>
              <w:t>Gestori horizontálnych princípov</w:t>
            </w:r>
          </w:p>
        </w:tc>
      </w:tr>
      <w:tr w:rsidR="004760DA" w:rsidRPr="009836CF" w14:paraId="550AC75F" w14:textId="77777777" w:rsidTr="00ED2453">
        <w:tc>
          <w:tcPr>
            <w:tcW w:w="2268" w:type="dxa"/>
            <w:shd w:val="clear" w:color="auto" w:fill="8DB3E2" w:themeFill="text2" w:themeFillTint="66"/>
          </w:tcPr>
          <w:p w14:paraId="60D4AB6D" w14:textId="77777777" w:rsidR="004760DA" w:rsidRPr="0084743A" w:rsidRDefault="004760DA" w:rsidP="004760DA">
            <w:pPr>
              <w:rPr>
                <w:b/>
                <w:sz w:val="26"/>
                <w:szCs w:val="26"/>
              </w:rPr>
            </w:pPr>
            <w:r w:rsidRPr="0084743A">
              <w:rPr>
                <w:b/>
                <w:sz w:val="26"/>
                <w:szCs w:val="26"/>
              </w:rPr>
              <w:t>Vydáva:</w:t>
            </w:r>
          </w:p>
          <w:p w14:paraId="59C15F5F" w14:textId="77777777" w:rsidR="004760DA" w:rsidRPr="003B0DFE" w:rsidRDefault="004760DA" w:rsidP="004760DA">
            <w:pPr>
              <w:rPr>
                <w:b/>
                <w:sz w:val="16"/>
                <w:szCs w:val="20"/>
              </w:rPr>
            </w:pPr>
          </w:p>
          <w:p w14:paraId="6A749321" w14:textId="77777777" w:rsidR="004760DA" w:rsidRDefault="004760DA" w:rsidP="004760DA">
            <w:pPr>
              <w:rPr>
                <w:b/>
                <w:sz w:val="16"/>
                <w:szCs w:val="20"/>
              </w:rPr>
            </w:pPr>
          </w:p>
          <w:p w14:paraId="153D4E1B" w14:textId="77777777" w:rsidR="004760DA" w:rsidRDefault="004760DA" w:rsidP="004760DA">
            <w:pPr>
              <w:rPr>
                <w:b/>
                <w:sz w:val="16"/>
                <w:szCs w:val="20"/>
              </w:rPr>
            </w:pPr>
          </w:p>
          <w:p w14:paraId="6BEA119C" w14:textId="77777777" w:rsidR="004760DA" w:rsidRPr="003B0DFE" w:rsidRDefault="004760DA" w:rsidP="004760DA">
            <w:pPr>
              <w:rPr>
                <w:b/>
                <w:sz w:val="16"/>
                <w:szCs w:val="20"/>
              </w:rPr>
            </w:pPr>
          </w:p>
          <w:p w14:paraId="0DB28988" w14:textId="77777777" w:rsidR="004760DA" w:rsidRPr="0084743A" w:rsidRDefault="004760DA" w:rsidP="004760DA">
            <w:pPr>
              <w:rPr>
                <w:b/>
                <w:sz w:val="26"/>
                <w:szCs w:val="26"/>
              </w:rPr>
            </w:pPr>
          </w:p>
        </w:tc>
        <w:tc>
          <w:tcPr>
            <w:tcW w:w="6696" w:type="dxa"/>
            <w:shd w:val="clear" w:color="auto" w:fill="8DB3E2" w:themeFill="text2" w:themeFillTint="66"/>
          </w:tcPr>
          <w:p w14:paraId="1552E3A0" w14:textId="77777777" w:rsidR="004760DA" w:rsidRDefault="004760DA" w:rsidP="004760DA">
            <w:pPr>
              <w:jc w:val="both"/>
              <w:rPr>
                <w:szCs w:val="20"/>
              </w:rPr>
            </w:pPr>
            <w:r>
              <w:rPr>
                <w:szCs w:val="20"/>
              </w:rPr>
              <w:t>Centrálny koordinačný orgán</w:t>
            </w:r>
          </w:p>
          <w:p w14:paraId="27F333F6" w14:textId="42D6E0C3" w:rsidR="004760DA" w:rsidRPr="005607DB" w:rsidRDefault="005448CC" w:rsidP="004760DA">
            <w:pPr>
              <w:jc w:val="both"/>
            </w:pPr>
            <w:r>
              <w:t>Ministerstvo</w:t>
            </w:r>
            <w:r w:rsidR="004760DA" w:rsidRPr="005607DB">
              <w:t xml:space="preserve"> </w:t>
            </w:r>
            <w:r w:rsidRPr="005607DB">
              <w:t>investíci</w:t>
            </w:r>
            <w:r>
              <w:t>í, regionálneho rozvoja</w:t>
            </w:r>
            <w:r w:rsidRPr="005607DB">
              <w:t xml:space="preserve"> </w:t>
            </w:r>
            <w:r w:rsidR="004760DA" w:rsidRPr="005607DB">
              <w:t>a</w:t>
            </w:r>
            <w:r>
              <w:t> </w:t>
            </w:r>
            <w:r w:rsidR="004760DA" w:rsidRPr="005607DB">
              <w:t>informatizáci</w:t>
            </w:r>
            <w:r>
              <w:t>e SR</w:t>
            </w:r>
          </w:p>
          <w:p w14:paraId="381D3F1B" w14:textId="77777777" w:rsidR="004760DA" w:rsidRPr="009836CF" w:rsidRDefault="004760DA" w:rsidP="004760DA">
            <w:pPr>
              <w:jc w:val="both"/>
              <w:rPr>
                <w:szCs w:val="20"/>
              </w:rPr>
            </w:pPr>
            <w:r>
              <w:rPr>
                <w:szCs w:val="20"/>
              </w:rPr>
              <w:t xml:space="preserve">v súlade s kapitolou 1.2, ods. 3, písm. b)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4760DA" w:rsidRPr="009836CF" w14:paraId="4EDA99DA" w14:textId="77777777" w:rsidTr="00ED2453">
        <w:tc>
          <w:tcPr>
            <w:tcW w:w="2268" w:type="dxa"/>
            <w:shd w:val="clear" w:color="auto" w:fill="8DB3E2" w:themeFill="text2" w:themeFillTint="66"/>
          </w:tcPr>
          <w:p w14:paraId="198F7C2E" w14:textId="77777777" w:rsidR="004760DA" w:rsidRPr="0084743A" w:rsidRDefault="004760DA" w:rsidP="004760DA">
            <w:pPr>
              <w:rPr>
                <w:b/>
                <w:sz w:val="26"/>
                <w:szCs w:val="26"/>
              </w:rPr>
            </w:pPr>
            <w:r w:rsidRPr="0084743A">
              <w:rPr>
                <w:b/>
                <w:sz w:val="26"/>
                <w:szCs w:val="26"/>
              </w:rPr>
              <w:t>Záväznosť:</w:t>
            </w:r>
          </w:p>
          <w:p w14:paraId="309B9D12" w14:textId="77777777" w:rsidR="004760DA" w:rsidRDefault="004760DA" w:rsidP="004760DA">
            <w:pPr>
              <w:rPr>
                <w:b/>
                <w:sz w:val="16"/>
                <w:szCs w:val="16"/>
              </w:rPr>
            </w:pPr>
          </w:p>
          <w:p w14:paraId="5CE58365" w14:textId="77777777" w:rsidR="004760DA" w:rsidRDefault="004760DA" w:rsidP="004760DA">
            <w:pPr>
              <w:rPr>
                <w:b/>
                <w:sz w:val="16"/>
                <w:szCs w:val="16"/>
              </w:rPr>
            </w:pPr>
          </w:p>
          <w:p w14:paraId="6BEE9AF2" w14:textId="77777777" w:rsidR="004760DA" w:rsidRDefault="004760DA" w:rsidP="004760DA">
            <w:pPr>
              <w:rPr>
                <w:b/>
                <w:sz w:val="16"/>
                <w:szCs w:val="16"/>
              </w:rPr>
            </w:pPr>
          </w:p>
          <w:p w14:paraId="3BBB2D47" w14:textId="77777777" w:rsidR="004760DA" w:rsidRDefault="004760DA" w:rsidP="004760DA">
            <w:pPr>
              <w:rPr>
                <w:b/>
                <w:sz w:val="16"/>
                <w:szCs w:val="16"/>
              </w:rPr>
            </w:pPr>
          </w:p>
          <w:p w14:paraId="16C4BDE9" w14:textId="77777777" w:rsidR="004760DA" w:rsidRPr="003B0DFE" w:rsidRDefault="004760DA" w:rsidP="004760DA">
            <w:pPr>
              <w:rPr>
                <w:b/>
                <w:sz w:val="16"/>
                <w:szCs w:val="16"/>
              </w:rPr>
            </w:pPr>
          </w:p>
          <w:p w14:paraId="14B64134" w14:textId="77777777" w:rsidR="004760DA" w:rsidRPr="003B0DFE" w:rsidRDefault="004760DA" w:rsidP="004760DA">
            <w:pPr>
              <w:rPr>
                <w:b/>
                <w:sz w:val="16"/>
                <w:szCs w:val="16"/>
              </w:rPr>
            </w:pPr>
          </w:p>
        </w:tc>
        <w:sdt>
          <w:sdtPr>
            <w:rPr>
              <w:szCs w:val="20"/>
            </w:rPr>
            <w:alias w:val="Záväznosť"/>
            <w:tag w:val="Záväznosť"/>
            <w:id w:val="-959189655"/>
            <w:placeholder>
              <w:docPart w:val="484584E04CE649F59676B2D738907890"/>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2EF02C27" w14:textId="77777777" w:rsidR="004760DA" w:rsidRPr="009836CF" w:rsidRDefault="00092243" w:rsidP="004760DA">
                <w:pPr>
                  <w:jc w:val="both"/>
                  <w:rPr>
                    <w:szCs w:val="20"/>
                  </w:rPr>
                </w:pPr>
                <w:r>
                  <w:rPr>
                    <w:szCs w:val="20"/>
                  </w:rPr>
                  <w:t>Metodický pokyn má záväzný charakter v celom rozsahu, ak v jeho texte nie je pri konkrétnom ustanovení uvedené inak.</w:t>
                </w:r>
              </w:p>
            </w:tc>
          </w:sdtContent>
        </w:sdt>
      </w:tr>
      <w:tr w:rsidR="004760DA" w:rsidRPr="009836CF" w14:paraId="29803706" w14:textId="77777777" w:rsidTr="00ED2453">
        <w:tc>
          <w:tcPr>
            <w:tcW w:w="2268" w:type="dxa"/>
            <w:shd w:val="clear" w:color="auto" w:fill="8DB3E2" w:themeFill="text2" w:themeFillTint="66"/>
          </w:tcPr>
          <w:p w14:paraId="334D1730" w14:textId="77777777" w:rsidR="004760DA" w:rsidRPr="003C2544" w:rsidRDefault="004760DA" w:rsidP="004760DA">
            <w:pPr>
              <w:rPr>
                <w:b/>
                <w:sz w:val="26"/>
                <w:szCs w:val="26"/>
              </w:rPr>
            </w:pPr>
            <w:r w:rsidRPr="003C2544">
              <w:rPr>
                <w:b/>
                <w:sz w:val="26"/>
                <w:szCs w:val="26"/>
              </w:rPr>
              <w:t>Počet príloh:</w:t>
            </w:r>
          </w:p>
          <w:p w14:paraId="2F7F61DB" w14:textId="77777777" w:rsidR="004760DA" w:rsidRDefault="004760DA" w:rsidP="004760DA">
            <w:pPr>
              <w:rPr>
                <w:b/>
              </w:rPr>
            </w:pPr>
          </w:p>
          <w:p w14:paraId="44D9EB18" w14:textId="77777777" w:rsidR="004760DA" w:rsidRPr="003C2544" w:rsidRDefault="004760DA" w:rsidP="004760DA">
            <w:pPr>
              <w:rPr>
                <w:b/>
              </w:rPr>
            </w:pPr>
          </w:p>
        </w:tc>
        <w:tc>
          <w:tcPr>
            <w:tcW w:w="6696" w:type="dxa"/>
            <w:shd w:val="clear" w:color="auto" w:fill="8DB3E2" w:themeFill="text2" w:themeFillTint="66"/>
          </w:tcPr>
          <w:p w14:paraId="771CDE11" w14:textId="2411AEB3" w:rsidR="004760DA" w:rsidRPr="003C2544" w:rsidRDefault="00A33A7C" w:rsidP="004760DA">
            <w:pPr>
              <w:jc w:val="both"/>
              <w:rPr>
                <w:rStyle w:val="Zstupntext"/>
                <w:rFonts w:eastAsiaTheme="minorHAnsi"/>
              </w:rPr>
            </w:pPr>
            <w:sdt>
              <w:sdtPr>
                <w:rPr>
                  <w:color w:val="808080"/>
                </w:rPr>
                <w:alias w:val="Poradové číslo vzoru"/>
                <w:tag w:val="Poradové číslo vzoru"/>
                <w:id w:val="-1111902795"/>
                <w:placeholder>
                  <w:docPart w:val="4FA13CCF242F49CBB66E83523F545022"/>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092243" w:rsidRPr="00092243">
                  <w:rPr>
                    <w:color w:val="808080"/>
                  </w:rPr>
                  <w:t>2</w:t>
                </w:r>
              </w:sdtContent>
            </w:sdt>
          </w:p>
        </w:tc>
      </w:tr>
      <w:tr w:rsidR="004760DA" w:rsidRPr="009836CF" w14:paraId="5C5CE05F" w14:textId="77777777" w:rsidTr="00ED2453">
        <w:tc>
          <w:tcPr>
            <w:tcW w:w="2268" w:type="dxa"/>
            <w:shd w:val="clear" w:color="auto" w:fill="8DB3E2" w:themeFill="text2" w:themeFillTint="66"/>
          </w:tcPr>
          <w:p w14:paraId="36CBBCF8" w14:textId="77777777" w:rsidR="004760DA" w:rsidRPr="0084743A" w:rsidRDefault="004760DA" w:rsidP="004760DA">
            <w:pPr>
              <w:rPr>
                <w:b/>
                <w:sz w:val="26"/>
                <w:szCs w:val="26"/>
              </w:rPr>
            </w:pPr>
            <w:r w:rsidRPr="0084743A">
              <w:rPr>
                <w:b/>
                <w:sz w:val="26"/>
                <w:szCs w:val="26"/>
              </w:rPr>
              <w:t>Dátum vydania:</w:t>
            </w:r>
          </w:p>
          <w:p w14:paraId="411D3D20" w14:textId="77777777" w:rsidR="004760DA" w:rsidRDefault="004760DA" w:rsidP="004760DA">
            <w:pPr>
              <w:rPr>
                <w:b/>
                <w:sz w:val="26"/>
                <w:szCs w:val="26"/>
              </w:rPr>
            </w:pPr>
          </w:p>
          <w:p w14:paraId="19BED5F6" w14:textId="77777777" w:rsidR="004760DA" w:rsidRPr="0084743A" w:rsidRDefault="004760DA" w:rsidP="004760DA">
            <w:pPr>
              <w:rPr>
                <w:b/>
                <w:sz w:val="26"/>
                <w:szCs w:val="26"/>
              </w:rPr>
            </w:pPr>
          </w:p>
        </w:tc>
        <w:tc>
          <w:tcPr>
            <w:tcW w:w="6696" w:type="dxa"/>
            <w:shd w:val="clear" w:color="auto" w:fill="8DB3E2" w:themeFill="text2" w:themeFillTint="66"/>
          </w:tcPr>
          <w:p w14:paraId="4922EFF8" w14:textId="692CBA49" w:rsidR="004760DA" w:rsidRPr="009836CF" w:rsidRDefault="00A33A7C" w:rsidP="00E72378">
            <w:pPr>
              <w:jc w:val="both"/>
              <w:rPr>
                <w:szCs w:val="20"/>
              </w:rPr>
            </w:pPr>
            <w:sdt>
              <w:sdtPr>
                <w:rPr>
                  <w:szCs w:val="20"/>
                </w:rPr>
                <w:id w:val="1104769743"/>
                <w:placeholder>
                  <w:docPart w:val="316B475359794E759977ED50A6BB0947"/>
                </w:placeholder>
                <w:date w:fullDate="2022-05-05T00:00:00Z">
                  <w:dateFormat w:val="dd.MM.yyyy"/>
                  <w:lid w:val="sk-SK"/>
                  <w:storeMappedDataAs w:val="dateTime"/>
                  <w:calendar w:val="gregorian"/>
                </w:date>
              </w:sdtPr>
              <w:sdtEndPr/>
              <w:sdtContent>
                <w:del w:id="2" w:author="Autor">
                  <w:r w:rsidR="00071553" w:rsidDel="00F023C5">
                    <w:rPr>
                      <w:szCs w:val="20"/>
                    </w:rPr>
                    <w:delText>30.04.2021</w:delText>
                  </w:r>
                </w:del>
                <w:ins w:id="3" w:author="Autor">
                  <w:del w:id="4" w:author="Autor">
                    <w:r w:rsidR="00B82F42" w:rsidDel="00F023C5">
                      <w:rPr>
                        <w:szCs w:val="20"/>
                      </w:rPr>
                      <w:delText>30.04.2022</w:delText>
                    </w:r>
                  </w:del>
                  <w:r w:rsidR="00F023C5">
                    <w:rPr>
                      <w:szCs w:val="20"/>
                    </w:rPr>
                    <w:t>0</w:t>
                  </w:r>
                  <w:del w:id="5" w:author="Autor">
                    <w:r w:rsidR="00F023C5" w:rsidDel="00E72378">
                      <w:rPr>
                        <w:szCs w:val="20"/>
                      </w:rPr>
                      <w:delText>2</w:delText>
                    </w:r>
                  </w:del>
                  <w:r w:rsidR="00E72378">
                    <w:rPr>
                      <w:szCs w:val="20"/>
                    </w:rPr>
                    <w:t>5</w:t>
                  </w:r>
                  <w:r w:rsidR="00F023C5">
                    <w:rPr>
                      <w:szCs w:val="20"/>
                    </w:rPr>
                    <w:t>.05.2022</w:t>
                  </w:r>
                </w:ins>
              </w:sdtContent>
            </w:sdt>
          </w:p>
        </w:tc>
      </w:tr>
      <w:tr w:rsidR="004760DA" w:rsidRPr="009836CF" w14:paraId="6333CC5E" w14:textId="77777777" w:rsidTr="00ED2453">
        <w:tc>
          <w:tcPr>
            <w:tcW w:w="2268" w:type="dxa"/>
            <w:shd w:val="clear" w:color="auto" w:fill="8DB3E2" w:themeFill="text2" w:themeFillTint="66"/>
          </w:tcPr>
          <w:p w14:paraId="72189033" w14:textId="77777777" w:rsidR="004760DA" w:rsidRPr="0084743A" w:rsidRDefault="004760DA" w:rsidP="004760DA">
            <w:pPr>
              <w:rPr>
                <w:b/>
                <w:sz w:val="26"/>
                <w:szCs w:val="26"/>
              </w:rPr>
            </w:pPr>
            <w:r w:rsidRPr="0084743A">
              <w:rPr>
                <w:b/>
                <w:sz w:val="26"/>
                <w:szCs w:val="26"/>
              </w:rPr>
              <w:t>Dátum účinnosti:</w:t>
            </w:r>
          </w:p>
          <w:p w14:paraId="3360DFC0" w14:textId="77777777" w:rsidR="004760DA" w:rsidRDefault="004760DA" w:rsidP="004760DA">
            <w:pPr>
              <w:rPr>
                <w:b/>
                <w:sz w:val="26"/>
                <w:szCs w:val="26"/>
              </w:rPr>
            </w:pPr>
          </w:p>
          <w:p w14:paraId="26749FE5" w14:textId="77777777" w:rsidR="004760DA" w:rsidRPr="0084743A" w:rsidRDefault="004760DA" w:rsidP="004760DA">
            <w:pPr>
              <w:rPr>
                <w:b/>
                <w:sz w:val="26"/>
                <w:szCs w:val="26"/>
              </w:rPr>
            </w:pPr>
          </w:p>
        </w:tc>
        <w:tc>
          <w:tcPr>
            <w:tcW w:w="6696" w:type="dxa"/>
            <w:shd w:val="clear" w:color="auto" w:fill="8DB3E2" w:themeFill="text2" w:themeFillTint="66"/>
          </w:tcPr>
          <w:p w14:paraId="6326D12E" w14:textId="707A80D1" w:rsidR="004760DA" w:rsidRPr="009836CF" w:rsidRDefault="00A33A7C" w:rsidP="00E72378">
            <w:pPr>
              <w:jc w:val="both"/>
              <w:rPr>
                <w:szCs w:val="20"/>
              </w:rPr>
            </w:pPr>
            <w:sdt>
              <w:sdtPr>
                <w:rPr>
                  <w:szCs w:val="20"/>
                </w:rPr>
                <w:id w:val="-1813329615"/>
                <w:placeholder>
                  <w:docPart w:val="04313A0D669E4C7B80D2BD2D159F626B"/>
                </w:placeholder>
                <w:date w:fullDate="2022-06-17T00:00:00Z">
                  <w:dateFormat w:val="dd.MM.yyyy"/>
                  <w:lid w:val="sk-SK"/>
                  <w:storeMappedDataAs w:val="dateTime"/>
                  <w:calendar w:val="gregorian"/>
                </w:date>
              </w:sdtPr>
              <w:sdtEndPr/>
              <w:sdtContent>
                <w:del w:id="6" w:author="Autor">
                  <w:r w:rsidR="00071553" w:rsidDel="00F023C5">
                    <w:rPr>
                      <w:szCs w:val="20"/>
                    </w:rPr>
                    <w:delText>15.06.2021</w:delText>
                  </w:r>
                </w:del>
                <w:ins w:id="7" w:author="Autor">
                  <w:del w:id="8" w:author="Autor">
                    <w:r w:rsidR="00B82F42" w:rsidDel="00F023C5">
                      <w:rPr>
                        <w:szCs w:val="20"/>
                      </w:rPr>
                      <w:delText>15.06.2022</w:delText>
                    </w:r>
                  </w:del>
                  <w:r w:rsidR="00F023C5">
                    <w:rPr>
                      <w:szCs w:val="20"/>
                    </w:rPr>
                    <w:t>1</w:t>
                  </w:r>
                  <w:del w:id="9" w:author="Autor">
                    <w:r w:rsidR="00F023C5" w:rsidDel="00E72378">
                      <w:rPr>
                        <w:szCs w:val="20"/>
                      </w:rPr>
                      <w:delText>4</w:delText>
                    </w:r>
                  </w:del>
                  <w:r w:rsidR="00E72378">
                    <w:rPr>
                      <w:szCs w:val="20"/>
                    </w:rPr>
                    <w:t>7</w:t>
                  </w:r>
                  <w:r w:rsidR="00F023C5">
                    <w:rPr>
                      <w:szCs w:val="20"/>
                    </w:rPr>
                    <w:t>.06.2022</w:t>
                  </w:r>
                </w:ins>
              </w:sdtContent>
            </w:sdt>
          </w:p>
        </w:tc>
      </w:tr>
      <w:tr w:rsidR="004760DA" w:rsidRPr="009836CF" w14:paraId="2ED9936F" w14:textId="77777777" w:rsidTr="00ED2453">
        <w:tc>
          <w:tcPr>
            <w:tcW w:w="2268" w:type="dxa"/>
            <w:shd w:val="clear" w:color="auto" w:fill="8DB3E2" w:themeFill="text2" w:themeFillTint="66"/>
          </w:tcPr>
          <w:p w14:paraId="55341940" w14:textId="77777777" w:rsidR="004760DA" w:rsidRPr="0084743A" w:rsidRDefault="004760DA" w:rsidP="004760DA">
            <w:pPr>
              <w:rPr>
                <w:b/>
                <w:sz w:val="26"/>
                <w:szCs w:val="26"/>
              </w:rPr>
            </w:pPr>
            <w:r w:rsidRPr="0084743A">
              <w:rPr>
                <w:b/>
                <w:sz w:val="26"/>
                <w:szCs w:val="26"/>
              </w:rPr>
              <w:t>Schválil:</w:t>
            </w:r>
          </w:p>
        </w:tc>
        <w:tc>
          <w:tcPr>
            <w:tcW w:w="6696" w:type="dxa"/>
            <w:shd w:val="clear" w:color="auto" w:fill="8DB3E2" w:themeFill="text2" w:themeFillTint="66"/>
          </w:tcPr>
          <w:p w14:paraId="4AB983B1" w14:textId="7F2C2B1D" w:rsidR="004760DA" w:rsidRPr="005607DB" w:rsidRDefault="004760DA" w:rsidP="004760DA">
            <w:pPr>
              <w:jc w:val="both"/>
            </w:pPr>
            <w:r>
              <w:t>JUDr. Denisa Žiláková</w:t>
            </w:r>
          </w:p>
          <w:p w14:paraId="49FDF62A" w14:textId="77777777" w:rsidR="004760DA" w:rsidRPr="009836CF" w:rsidRDefault="004760DA" w:rsidP="004760DA">
            <w:pPr>
              <w:jc w:val="both"/>
              <w:rPr>
                <w:szCs w:val="20"/>
              </w:rPr>
            </w:pPr>
            <w:r>
              <w:t>generálna riaditeľka sekcie centrálny koordinačný orgán</w:t>
            </w:r>
          </w:p>
        </w:tc>
      </w:tr>
    </w:tbl>
    <w:p w14:paraId="6BF9CB8F" w14:textId="77777777" w:rsidR="004760DA" w:rsidRDefault="004760DA" w:rsidP="004760DA">
      <w:pPr>
        <w:rPr>
          <w:sz w:val="20"/>
          <w:szCs w:val="20"/>
        </w:rPr>
      </w:pPr>
    </w:p>
    <w:p w14:paraId="69031CAA" w14:textId="77777777" w:rsidR="004760DA" w:rsidRDefault="004760DA">
      <w:pPr>
        <w:rPr>
          <w:sz w:val="20"/>
          <w:szCs w:val="20"/>
        </w:rPr>
      </w:pPr>
    </w:p>
    <w:bookmarkStart w:id="10" w:name="_Toc404872120" w:displacedByCustomXml="next"/>
    <w:bookmarkStart w:id="11"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76F9F5E" w14:textId="3F52ECF0" w:rsidR="0049204A" w:rsidRDefault="00844FD4">
          <w:pPr>
            <w:pStyle w:val="Hlavikaobsahu"/>
          </w:pPr>
          <w:r>
            <w:t>Obsah</w:t>
          </w:r>
        </w:p>
        <w:p w14:paraId="5041AB6B" w14:textId="666719AD" w:rsidR="0049204A" w:rsidRDefault="0049204A"/>
        <w:p w14:paraId="40CD7E6C" w14:textId="31274701" w:rsidR="00904066" w:rsidRDefault="00844FD4">
          <w:pPr>
            <w:pStyle w:val="Obsah2"/>
            <w:rPr>
              <w:rFonts w:asciiTheme="minorHAnsi" w:eastAsiaTheme="minorEastAsia" w:hAnsiTheme="minorHAnsi" w:cstheme="minorBidi"/>
              <w:b w:val="0"/>
              <w:sz w:val="22"/>
              <w:szCs w:val="22"/>
            </w:rPr>
          </w:pPr>
          <w:r>
            <w:fldChar w:fldCharType="begin"/>
          </w:r>
          <w:r>
            <w:instrText xml:space="preserve"> TOC \o "1-5" \h \z \u </w:instrText>
          </w:r>
          <w:r>
            <w:fldChar w:fldCharType="separate"/>
          </w:r>
          <w:hyperlink w:anchor="_Toc70413992" w:history="1">
            <w:r w:rsidR="00904066" w:rsidRPr="00A465CD">
              <w:rPr>
                <w:rStyle w:val="Hypertextovprepojenie"/>
              </w:rPr>
              <w:t>1 Úvod</w:t>
            </w:r>
            <w:r w:rsidR="00904066">
              <w:rPr>
                <w:webHidden/>
              </w:rPr>
              <w:tab/>
            </w:r>
            <w:r w:rsidR="00904066">
              <w:rPr>
                <w:webHidden/>
              </w:rPr>
              <w:fldChar w:fldCharType="begin"/>
            </w:r>
            <w:r w:rsidR="00904066">
              <w:rPr>
                <w:webHidden/>
              </w:rPr>
              <w:instrText xml:space="preserve"> PAGEREF _Toc70413992 \h </w:instrText>
            </w:r>
            <w:r w:rsidR="00904066">
              <w:rPr>
                <w:webHidden/>
              </w:rPr>
            </w:r>
            <w:r w:rsidR="00904066">
              <w:rPr>
                <w:webHidden/>
              </w:rPr>
              <w:fldChar w:fldCharType="separate"/>
            </w:r>
            <w:r w:rsidR="002B7B10">
              <w:rPr>
                <w:webHidden/>
              </w:rPr>
              <w:t>2</w:t>
            </w:r>
            <w:r w:rsidR="00904066">
              <w:rPr>
                <w:webHidden/>
              </w:rPr>
              <w:fldChar w:fldCharType="end"/>
            </w:r>
          </w:hyperlink>
        </w:p>
        <w:p w14:paraId="2677D1FF" w14:textId="5461F945" w:rsidR="00904066" w:rsidRDefault="0031707D">
          <w:pPr>
            <w:pStyle w:val="Obsah2"/>
            <w:rPr>
              <w:rFonts w:asciiTheme="minorHAnsi" w:eastAsiaTheme="minorEastAsia" w:hAnsiTheme="minorHAnsi" w:cstheme="minorBidi"/>
              <w:b w:val="0"/>
              <w:sz w:val="22"/>
              <w:szCs w:val="22"/>
            </w:rPr>
          </w:pPr>
          <w:hyperlink w:anchor="_Toc70413993" w:history="1">
            <w:r w:rsidR="00904066" w:rsidRPr="00A465CD">
              <w:rPr>
                <w:rStyle w:val="Hypertextovprepojenie"/>
              </w:rPr>
              <w:t>2 Pravidlá oprávnenosti pre najčastejšie sa vyskytujúce skupiny výdavkov</w:t>
            </w:r>
            <w:r w:rsidR="00904066">
              <w:rPr>
                <w:webHidden/>
              </w:rPr>
              <w:tab/>
            </w:r>
            <w:r w:rsidR="00904066">
              <w:rPr>
                <w:webHidden/>
              </w:rPr>
              <w:fldChar w:fldCharType="begin"/>
            </w:r>
            <w:r w:rsidR="00904066">
              <w:rPr>
                <w:webHidden/>
              </w:rPr>
              <w:instrText xml:space="preserve"> PAGEREF _Toc70413993 \h </w:instrText>
            </w:r>
            <w:r w:rsidR="00904066">
              <w:rPr>
                <w:webHidden/>
              </w:rPr>
            </w:r>
            <w:r w:rsidR="00904066">
              <w:rPr>
                <w:webHidden/>
              </w:rPr>
              <w:fldChar w:fldCharType="separate"/>
            </w:r>
            <w:r w:rsidR="002B7B10">
              <w:rPr>
                <w:webHidden/>
              </w:rPr>
              <w:t>2</w:t>
            </w:r>
            <w:r w:rsidR="00904066">
              <w:rPr>
                <w:webHidden/>
              </w:rPr>
              <w:fldChar w:fldCharType="end"/>
            </w:r>
          </w:hyperlink>
        </w:p>
        <w:p w14:paraId="5DBFF887" w14:textId="2C57C1E2" w:rsidR="00904066" w:rsidRDefault="0031707D">
          <w:pPr>
            <w:pStyle w:val="Obsah3"/>
            <w:rPr>
              <w:rFonts w:asciiTheme="minorHAnsi" w:eastAsiaTheme="minorEastAsia" w:hAnsiTheme="minorHAnsi" w:cstheme="minorBidi"/>
              <w:noProof/>
              <w:sz w:val="22"/>
              <w:szCs w:val="22"/>
            </w:rPr>
          </w:pPr>
          <w:hyperlink w:anchor="_Toc70413994" w:history="1">
            <w:r w:rsidR="00904066" w:rsidRPr="00A465CD">
              <w:rPr>
                <w:rStyle w:val="Hypertextovprepojenie"/>
                <w:noProof/>
              </w:rPr>
              <w:t>2.1 Nákup pozemkov</w:t>
            </w:r>
            <w:r w:rsidR="00904066">
              <w:rPr>
                <w:noProof/>
                <w:webHidden/>
              </w:rPr>
              <w:tab/>
            </w:r>
            <w:r w:rsidR="00904066">
              <w:rPr>
                <w:noProof/>
                <w:webHidden/>
              </w:rPr>
              <w:fldChar w:fldCharType="begin"/>
            </w:r>
            <w:r w:rsidR="00904066">
              <w:rPr>
                <w:noProof/>
                <w:webHidden/>
              </w:rPr>
              <w:instrText xml:space="preserve"> PAGEREF _Toc70413994 \h </w:instrText>
            </w:r>
            <w:r w:rsidR="00904066">
              <w:rPr>
                <w:noProof/>
                <w:webHidden/>
              </w:rPr>
            </w:r>
            <w:r w:rsidR="00904066">
              <w:rPr>
                <w:noProof/>
                <w:webHidden/>
              </w:rPr>
              <w:fldChar w:fldCharType="separate"/>
            </w:r>
            <w:r w:rsidR="002B7B10">
              <w:rPr>
                <w:noProof/>
                <w:webHidden/>
              </w:rPr>
              <w:t>3</w:t>
            </w:r>
            <w:r w:rsidR="00904066">
              <w:rPr>
                <w:noProof/>
                <w:webHidden/>
              </w:rPr>
              <w:fldChar w:fldCharType="end"/>
            </w:r>
          </w:hyperlink>
        </w:p>
        <w:p w14:paraId="28AE4B88" w14:textId="469F4F41" w:rsidR="00904066" w:rsidRDefault="0031707D">
          <w:pPr>
            <w:pStyle w:val="Obsah3"/>
            <w:rPr>
              <w:rFonts w:asciiTheme="minorHAnsi" w:eastAsiaTheme="minorEastAsia" w:hAnsiTheme="minorHAnsi" w:cstheme="minorBidi"/>
              <w:noProof/>
              <w:sz w:val="22"/>
              <w:szCs w:val="22"/>
            </w:rPr>
          </w:pPr>
          <w:hyperlink w:anchor="_Toc70413995" w:history="1">
            <w:r w:rsidR="00904066" w:rsidRPr="00A465CD">
              <w:rPr>
                <w:rStyle w:val="Hypertextovprepojenie"/>
                <w:noProof/>
              </w:rPr>
              <w:t>2.2 Nákup stavieb a obstaranie stavebných prác</w:t>
            </w:r>
            <w:r w:rsidR="00904066">
              <w:rPr>
                <w:noProof/>
                <w:webHidden/>
              </w:rPr>
              <w:tab/>
            </w:r>
            <w:r w:rsidR="00904066">
              <w:rPr>
                <w:noProof/>
                <w:webHidden/>
              </w:rPr>
              <w:fldChar w:fldCharType="begin"/>
            </w:r>
            <w:r w:rsidR="00904066">
              <w:rPr>
                <w:noProof/>
                <w:webHidden/>
              </w:rPr>
              <w:instrText xml:space="preserve"> PAGEREF _Toc70413995 \h </w:instrText>
            </w:r>
            <w:r w:rsidR="00904066">
              <w:rPr>
                <w:noProof/>
                <w:webHidden/>
              </w:rPr>
            </w:r>
            <w:r w:rsidR="00904066">
              <w:rPr>
                <w:noProof/>
                <w:webHidden/>
              </w:rPr>
              <w:fldChar w:fldCharType="separate"/>
            </w:r>
            <w:r w:rsidR="002B7B10">
              <w:rPr>
                <w:noProof/>
                <w:webHidden/>
              </w:rPr>
              <w:t>4</w:t>
            </w:r>
            <w:r w:rsidR="00904066">
              <w:rPr>
                <w:noProof/>
                <w:webHidden/>
              </w:rPr>
              <w:fldChar w:fldCharType="end"/>
            </w:r>
          </w:hyperlink>
        </w:p>
        <w:p w14:paraId="419456E1" w14:textId="4077DDC5" w:rsidR="00904066" w:rsidRDefault="0031707D">
          <w:pPr>
            <w:pStyle w:val="Obsah3"/>
            <w:rPr>
              <w:rFonts w:asciiTheme="minorHAnsi" w:eastAsiaTheme="minorEastAsia" w:hAnsiTheme="minorHAnsi" w:cstheme="minorBidi"/>
              <w:noProof/>
              <w:sz w:val="22"/>
              <w:szCs w:val="22"/>
            </w:rPr>
          </w:pPr>
          <w:hyperlink w:anchor="_Toc70413996" w:history="1">
            <w:r w:rsidR="00904066" w:rsidRPr="00A465CD">
              <w:rPr>
                <w:rStyle w:val="Hypertextovprepojenie"/>
                <w:noProof/>
              </w:rPr>
              <w:t>2.3 Nákup hmotného a nehmotného majetku (okrem nehnuteľností)</w:t>
            </w:r>
            <w:r w:rsidR="00904066">
              <w:rPr>
                <w:noProof/>
                <w:webHidden/>
              </w:rPr>
              <w:tab/>
            </w:r>
            <w:r w:rsidR="00904066">
              <w:rPr>
                <w:noProof/>
                <w:webHidden/>
              </w:rPr>
              <w:fldChar w:fldCharType="begin"/>
            </w:r>
            <w:r w:rsidR="00904066">
              <w:rPr>
                <w:noProof/>
                <w:webHidden/>
              </w:rPr>
              <w:instrText xml:space="preserve"> PAGEREF _Toc70413996 \h </w:instrText>
            </w:r>
            <w:r w:rsidR="00904066">
              <w:rPr>
                <w:noProof/>
                <w:webHidden/>
              </w:rPr>
            </w:r>
            <w:r w:rsidR="00904066">
              <w:rPr>
                <w:noProof/>
                <w:webHidden/>
              </w:rPr>
              <w:fldChar w:fldCharType="separate"/>
            </w:r>
            <w:r w:rsidR="002B7B10">
              <w:rPr>
                <w:noProof/>
                <w:webHidden/>
              </w:rPr>
              <w:t>6</w:t>
            </w:r>
            <w:r w:rsidR="00904066">
              <w:rPr>
                <w:noProof/>
                <w:webHidden/>
              </w:rPr>
              <w:fldChar w:fldCharType="end"/>
            </w:r>
          </w:hyperlink>
        </w:p>
        <w:p w14:paraId="72D5D199" w14:textId="2934C08D"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3997" w:history="1">
            <w:r w:rsidR="00904066" w:rsidRPr="00A465CD">
              <w:rPr>
                <w:rStyle w:val="Hypertextovprepojenie"/>
                <w:noProof/>
              </w:rPr>
              <w:t>2.3.1 Infraštruktúra</w:t>
            </w:r>
            <w:r w:rsidR="00904066">
              <w:rPr>
                <w:noProof/>
                <w:webHidden/>
              </w:rPr>
              <w:tab/>
            </w:r>
            <w:r w:rsidR="00904066">
              <w:rPr>
                <w:noProof/>
                <w:webHidden/>
              </w:rPr>
              <w:fldChar w:fldCharType="begin"/>
            </w:r>
            <w:r w:rsidR="00904066">
              <w:rPr>
                <w:noProof/>
                <w:webHidden/>
              </w:rPr>
              <w:instrText xml:space="preserve"> PAGEREF _Toc70413997 \h </w:instrText>
            </w:r>
            <w:r w:rsidR="00904066">
              <w:rPr>
                <w:noProof/>
                <w:webHidden/>
              </w:rPr>
            </w:r>
            <w:r w:rsidR="00904066">
              <w:rPr>
                <w:noProof/>
                <w:webHidden/>
              </w:rPr>
              <w:fldChar w:fldCharType="separate"/>
            </w:r>
            <w:r w:rsidR="002B7B10">
              <w:rPr>
                <w:noProof/>
                <w:webHidden/>
              </w:rPr>
              <w:t>8</w:t>
            </w:r>
            <w:r w:rsidR="00904066">
              <w:rPr>
                <w:noProof/>
                <w:webHidden/>
              </w:rPr>
              <w:fldChar w:fldCharType="end"/>
            </w:r>
          </w:hyperlink>
        </w:p>
        <w:p w14:paraId="0FD6CEF3" w14:textId="07C45176" w:rsidR="00904066" w:rsidRDefault="0031707D">
          <w:pPr>
            <w:pStyle w:val="Obsah3"/>
            <w:rPr>
              <w:rFonts w:asciiTheme="minorHAnsi" w:eastAsiaTheme="minorEastAsia" w:hAnsiTheme="minorHAnsi" w:cstheme="minorBidi"/>
              <w:noProof/>
              <w:sz w:val="22"/>
              <w:szCs w:val="22"/>
            </w:rPr>
          </w:pPr>
          <w:hyperlink w:anchor="_Toc70413998" w:history="1">
            <w:r w:rsidR="00904066" w:rsidRPr="00A465CD">
              <w:rPr>
                <w:rStyle w:val="Hypertextovprepojenie"/>
                <w:noProof/>
              </w:rPr>
              <w:t>2.4 Nákup použitého zariadenia</w:t>
            </w:r>
            <w:r w:rsidR="00904066">
              <w:rPr>
                <w:noProof/>
                <w:webHidden/>
              </w:rPr>
              <w:tab/>
            </w:r>
            <w:r w:rsidR="00904066">
              <w:rPr>
                <w:noProof/>
                <w:webHidden/>
              </w:rPr>
              <w:fldChar w:fldCharType="begin"/>
            </w:r>
            <w:r w:rsidR="00904066">
              <w:rPr>
                <w:noProof/>
                <w:webHidden/>
              </w:rPr>
              <w:instrText xml:space="preserve"> PAGEREF _Toc70413998 \h </w:instrText>
            </w:r>
            <w:r w:rsidR="00904066">
              <w:rPr>
                <w:noProof/>
                <w:webHidden/>
              </w:rPr>
            </w:r>
            <w:r w:rsidR="00904066">
              <w:rPr>
                <w:noProof/>
                <w:webHidden/>
              </w:rPr>
              <w:fldChar w:fldCharType="separate"/>
            </w:r>
            <w:r w:rsidR="002B7B10">
              <w:rPr>
                <w:noProof/>
                <w:webHidden/>
              </w:rPr>
              <w:t>9</w:t>
            </w:r>
            <w:r w:rsidR="00904066">
              <w:rPr>
                <w:noProof/>
                <w:webHidden/>
              </w:rPr>
              <w:fldChar w:fldCharType="end"/>
            </w:r>
          </w:hyperlink>
        </w:p>
        <w:p w14:paraId="3ECDF733" w14:textId="5E94F512" w:rsidR="00904066" w:rsidRDefault="0031707D">
          <w:pPr>
            <w:pStyle w:val="Obsah3"/>
            <w:rPr>
              <w:rFonts w:asciiTheme="minorHAnsi" w:eastAsiaTheme="minorEastAsia" w:hAnsiTheme="minorHAnsi" w:cstheme="minorBidi"/>
              <w:noProof/>
              <w:sz w:val="22"/>
              <w:szCs w:val="22"/>
            </w:rPr>
          </w:pPr>
          <w:hyperlink w:anchor="_Toc70413999" w:history="1">
            <w:r w:rsidR="00904066" w:rsidRPr="00A465CD">
              <w:rPr>
                <w:rStyle w:val="Hypertextovprepojenie"/>
                <w:noProof/>
              </w:rPr>
              <w:t>2.5 Finančný prenájom a operatívny nájom</w:t>
            </w:r>
            <w:r w:rsidR="00904066">
              <w:rPr>
                <w:noProof/>
                <w:webHidden/>
              </w:rPr>
              <w:tab/>
            </w:r>
            <w:r w:rsidR="00904066">
              <w:rPr>
                <w:noProof/>
                <w:webHidden/>
              </w:rPr>
              <w:fldChar w:fldCharType="begin"/>
            </w:r>
            <w:r w:rsidR="00904066">
              <w:rPr>
                <w:noProof/>
                <w:webHidden/>
              </w:rPr>
              <w:instrText xml:space="preserve"> PAGEREF _Toc70413999 \h </w:instrText>
            </w:r>
            <w:r w:rsidR="00904066">
              <w:rPr>
                <w:noProof/>
                <w:webHidden/>
              </w:rPr>
            </w:r>
            <w:r w:rsidR="00904066">
              <w:rPr>
                <w:noProof/>
                <w:webHidden/>
              </w:rPr>
              <w:fldChar w:fldCharType="separate"/>
            </w:r>
            <w:r w:rsidR="002B7B10">
              <w:rPr>
                <w:noProof/>
                <w:webHidden/>
              </w:rPr>
              <w:t>9</w:t>
            </w:r>
            <w:r w:rsidR="00904066">
              <w:rPr>
                <w:noProof/>
                <w:webHidden/>
              </w:rPr>
              <w:fldChar w:fldCharType="end"/>
            </w:r>
          </w:hyperlink>
        </w:p>
        <w:p w14:paraId="7E913ED5" w14:textId="55F9D28B" w:rsidR="00904066" w:rsidRDefault="0031707D">
          <w:pPr>
            <w:pStyle w:val="Obsah3"/>
            <w:rPr>
              <w:rFonts w:asciiTheme="minorHAnsi" w:eastAsiaTheme="minorEastAsia" w:hAnsiTheme="minorHAnsi" w:cstheme="minorBidi"/>
              <w:noProof/>
              <w:sz w:val="22"/>
              <w:szCs w:val="22"/>
            </w:rPr>
          </w:pPr>
          <w:hyperlink w:anchor="_Toc70414000" w:history="1">
            <w:r w:rsidR="00904066" w:rsidRPr="00A465CD">
              <w:rPr>
                <w:rStyle w:val="Hypertextovprepojenie"/>
                <w:noProof/>
              </w:rPr>
              <w:t>2.6 Odpisy, režijné výdavky a vecné príspevky</w:t>
            </w:r>
            <w:r w:rsidR="00904066">
              <w:rPr>
                <w:noProof/>
                <w:webHidden/>
              </w:rPr>
              <w:tab/>
            </w:r>
            <w:r w:rsidR="00904066">
              <w:rPr>
                <w:noProof/>
                <w:webHidden/>
              </w:rPr>
              <w:fldChar w:fldCharType="begin"/>
            </w:r>
            <w:r w:rsidR="00904066">
              <w:rPr>
                <w:noProof/>
                <w:webHidden/>
              </w:rPr>
              <w:instrText xml:space="preserve"> PAGEREF _Toc70414000 \h </w:instrText>
            </w:r>
            <w:r w:rsidR="00904066">
              <w:rPr>
                <w:noProof/>
                <w:webHidden/>
              </w:rPr>
            </w:r>
            <w:r w:rsidR="00904066">
              <w:rPr>
                <w:noProof/>
                <w:webHidden/>
              </w:rPr>
              <w:fldChar w:fldCharType="separate"/>
            </w:r>
            <w:r w:rsidR="002B7B10">
              <w:rPr>
                <w:noProof/>
                <w:webHidden/>
              </w:rPr>
              <w:t>11</w:t>
            </w:r>
            <w:r w:rsidR="00904066">
              <w:rPr>
                <w:noProof/>
                <w:webHidden/>
              </w:rPr>
              <w:fldChar w:fldCharType="end"/>
            </w:r>
          </w:hyperlink>
        </w:p>
        <w:p w14:paraId="25247362" w14:textId="46DC9EEC" w:rsidR="00904066" w:rsidRDefault="0031707D">
          <w:pPr>
            <w:pStyle w:val="Obsah3"/>
            <w:rPr>
              <w:rFonts w:asciiTheme="minorHAnsi" w:eastAsiaTheme="minorEastAsia" w:hAnsiTheme="minorHAnsi" w:cstheme="minorBidi"/>
              <w:noProof/>
              <w:sz w:val="22"/>
              <w:szCs w:val="22"/>
            </w:rPr>
          </w:pPr>
          <w:hyperlink w:anchor="_Toc70414001" w:history="1">
            <w:r w:rsidR="00904066" w:rsidRPr="00A465CD">
              <w:rPr>
                <w:rStyle w:val="Hypertextovprepojenie"/>
                <w:noProof/>
              </w:rPr>
              <w:t>2.7 Osobné výdavky a cestovné náhrady</w:t>
            </w:r>
            <w:r w:rsidR="00904066">
              <w:rPr>
                <w:noProof/>
                <w:webHidden/>
              </w:rPr>
              <w:tab/>
            </w:r>
            <w:r w:rsidR="00904066">
              <w:rPr>
                <w:noProof/>
                <w:webHidden/>
              </w:rPr>
              <w:fldChar w:fldCharType="begin"/>
            </w:r>
            <w:r w:rsidR="00904066">
              <w:rPr>
                <w:noProof/>
                <w:webHidden/>
              </w:rPr>
              <w:instrText xml:space="preserve"> PAGEREF _Toc70414001 \h </w:instrText>
            </w:r>
            <w:r w:rsidR="00904066">
              <w:rPr>
                <w:noProof/>
                <w:webHidden/>
              </w:rPr>
            </w:r>
            <w:r w:rsidR="00904066">
              <w:rPr>
                <w:noProof/>
                <w:webHidden/>
              </w:rPr>
              <w:fldChar w:fldCharType="separate"/>
            </w:r>
            <w:r w:rsidR="002B7B10">
              <w:rPr>
                <w:noProof/>
                <w:webHidden/>
              </w:rPr>
              <w:t>15</w:t>
            </w:r>
            <w:r w:rsidR="00904066">
              <w:rPr>
                <w:noProof/>
                <w:webHidden/>
              </w:rPr>
              <w:fldChar w:fldCharType="end"/>
            </w:r>
          </w:hyperlink>
        </w:p>
        <w:p w14:paraId="026B2FC7" w14:textId="59C5E958" w:rsidR="00904066" w:rsidRDefault="0031707D">
          <w:pPr>
            <w:pStyle w:val="Obsah3"/>
            <w:rPr>
              <w:rFonts w:asciiTheme="minorHAnsi" w:eastAsiaTheme="minorEastAsia" w:hAnsiTheme="minorHAnsi" w:cstheme="minorBidi"/>
              <w:noProof/>
              <w:sz w:val="22"/>
              <w:szCs w:val="22"/>
            </w:rPr>
          </w:pPr>
          <w:hyperlink w:anchor="_Toc70414002" w:history="1">
            <w:r w:rsidR="00904066" w:rsidRPr="00A465CD">
              <w:rPr>
                <w:rStyle w:val="Hypertextovprepojenie"/>
                <w:noProof/>
              </w:rPr>
              <w:t>2.8 Ostatné výdavky - externé služby (outsourcing)</w:t>
            </w:r>
            <w:r w:rsidR="00904066">
              <w:rPr>
                <w:noProof/>
                <w:webHidden/>
              </w:rPr>
              <w:tab/>
            </w:r>
            <w:r w:rsidR="00904066">
              <w:rPr>
                <w:noProof/>
                <w:webHidden/>
              </w:rPr>
              <w:fldChar w:fldCharType="begin"/>
            </w:r>
            <w:r w:rsidR="00904066">
              <w:rPr>
                <w:noProof/>
                <w:webHidden/>
              </w:rPr>
              <w:instrText xml:space="preserve"> PAGEREF _Toc70414002 \h </w:instrText>
            </w:r>
            <w:r w:rsidR="00904066">
              <w:rPr>
                <w:noProof/>
                <w:webHidden/>
              </w:rPr>
            </w:r>
            <w:r w:rsidR="00904066">
              <w:rPr>
                <w:noProof/>
                <w:webHidden/>
              </w:rPr>
              <w:fldChar w:fldCharType="separate"/>
            </w:r>
            <w:r w:rsidR="002B7B10">
              <w:rPr>
                <w:noProof/>
                <w:webHidden/>
              </w:rPr>
              <w:t>22</w:t>
            </w:r>
            <w:r w:rsidR="00904066">
              <w:rPr>
                <w:noProof/>
                <w:webHidden/>
              </w:rPr>
              <w:fldChar w:fldCharType="end"/>
            </w:r>
          </w:hyperlink>
        </w:p>
        <w:p w14:paraId="6514891B" w14:textId="228F4C98" w:rsidR="00904066" w:rsidRDefault="0031707D">
          <w:pPr>
            <w:pStyle w:val="Obsah3"/>
            <w:rPr>
              <w:rFonts w:asciiTheme="minorHAnsi" w:eastAsiaTheme="minorEastAsia" w:hAnsiTheme="minorHAnsi" w:cstheme="minorBidi"/>
              <w:noProof/>
              <w:sz w:val="22"/>
              <w:szCs w:val="22"/>
            </w:rPr>
          </w:pPr>
          <w:hyperlink w:anchor="_Toc70414003" w:history="1">
            <w:r w:rsidR="00904066" w:rsidRPr="00A465CD">
              <w:rPr>
                <w:rStyle w:val="Hypertextovprepojenie"/>
                <w:noProof/>
              </w:rPr>
              <w:t>2.9 Finančné výdavky a poplatky</w:t>
            </w:r>
            <w:r w:rsidR="00904066">
              <w:rPr>
                <w:noProof/>
                <w:webHidden/>
              </w:rPr>
              <w:tab/>
            </w:r>
            <w:r w:rsidR="00904066">
              <w:rPr>
                <w:noProof/>
                <w:webHidden/>
              </w:rPr>
              <w:fldChar w:fldCharType="begin"/>
            </w:r>
            <w:r w:rsidR="00904066">
              <w:rPr>
                <w:noProof/>
                <w:webHidden/>
              </w:rPr>
              <w:instrText xml:space="preserve"> PAGEREF _Toc70414003 \h </w:instrText>
            </w:r>
            <w:r w:rsidR="00904066">
              <w:rPr>
                <w:noProof/>
                <w:webHidden/>
              </w:rPr>
            </w:r>
            <w:r w:rsidR="00904066">
              <w:rPr>
                <w:noProof/>
                <w:webHidden/>
              </w:rPr>
              <w:fldChar w:fldCharType="separate"/>
            </w:r>
            <w:r w:rsidR="002B7B10">
              <w:rPr>
                <w:noProof/>
                <w:webHidden/>
              </w:rPr>
              <w:t>24</w:t>
            </w:r>
            <w:r w:rsidR="00904066">
              <w:rPr>
                <w:noProof/>
                <w:webHidden/>
              </w:rPr>
              <w:fldChar w:fldCharType="end"/>
            </w:r>
          </w:hyperlink>
        </w:p>
        <w:p w14:paraId="5FDCCA45" w14:textId="7725089C" w:rsidR="00904066" w:rsidRDefault="0031707D">
          <w:pPr>
            <w:pStyle w:val="Obsah3"/>
            <w:rPr>
              <w:rFonts w:asciiTheme="minorHAnsi" w:eastAsiaTheme="minorEastAsia" w:hAnsiTheme="minorHAnsi" w:cstheme="minorBidi"/>
              <w:noProof/>
              <w:sz w:val="22"/>
              <w:szCs w:val="22"/>
            </w:rPr>
          </w:pPr>
          <w:hyperlink w:anchor="_Toc70414004" w:history="1">
            <w:r w:rsidR="00904066" w:rsidRPr="00A465CD">
              <w:rPr>
                <w:rStyle w:val="Hypertextovprepojenie"/>
                <w:noProof/>
              </w:rPr>
              <w:t>2.10 Daň z pridanej hodnoty a iné dane</w:t>
            </w:r>
            <w:r w:rsidR="00904066">
              <w:rPr>
                <w:noProof/>
                <w:webHidden/>
              </w:rPr>
              <w:tab/>
            </w:r>
            <w:r w:rsidR="00904066">
              <w:rPr>
                <w:noProof/>
                <w:webHidden/>
              </w:rPr>
              <w:fldChar w:fldCharType="begin"/>
            </w:r>
            <w:r w:rsidR="00904066">
              <w:rPr>
                <w:noProof/>
                <w:webHidden/>
              </w:rPr>
              <w:instrText xml:space="preserve"> PAGEREF _Toc70414004 \h </w:instrText>
            </w:r>
            <w:r w:rsidR="00904066">
              <w:rPr>
                <w:noProof/>
                <w:webHidden/>
              </w:rPr>
            </w:r>
            <w:r w:rsidR="00904066">
              <w:rPr>
                <w:noProof/>
                <w:webHidden/>
              </w:rPr>
              <w:fldChar w:fldCharType="separate"/>
            </w:r>
            <w:r w:rsidR="002B7B10">
              <w:rPr>
                <w:noProof/>
                <w:webHidden/>
              </w:rPr>
              <w:t>25</w:t>
            </w:r>
            <w:r w:rsidR="00904066">
              <w:rPr>
                <w:noProof/>
                <w:webHidden/>
              </w:rPr>
              <w:fldChar w:fldCharType="end"/>
            </w:r>
          </w:hyperlink>
        </w:p>
        <w:p w14:paraId="34489468" w14:textId="51265EB7" w:rsidR="00904066" w:rsidRDefault="0031707D">
          <w:pPr>
            <w:pStyle w:val="Obsah2"/>
            <w:rPr>
              <w:rFonts w:asciiTheme="minorHAnsi" w:eastAsiaTheme="minorEastAsia" w:hAnsiTheme="minorHAnsi" w:cstheme="minorBidi"/>
              <w:b w:val="0"/>
              <w:sz w:val="22"/>
              <w:szCs w:val="22"/>
            </w:rPr>
          </w:pPr>
          <w:hyperlink w:anchor="_Toc70414005" w:history="1">
            <w:r w:rsidR="00904066" w:rsidRPr="00A465CD">
              <w:rPr>
                <w:rStyle w:val="Hypertextovprepojenie"/>
              </w:rPr>
              <w:t>3 Dokladovanie a účtovné spracovanie dokladov</w:t>
            </w:r>
            <w:r w:rsidR="00904066">
              <w:rPr>
                <w:webHidden/>
              </w:rPr>
              <w:tab/>
            </w:r>
            <w:r w:rsidR="00904066">
              <w:rPr>
                <w:webHidden/>
              </w:rPr>
              <w:fldChar w:fldCharType="begin"/>
            </w:r>
            <w:r w:rsidR="00904066">
              <w:rPr>
                <w:webHidden/>
              </w:rPr>
              <w:instrText xml:space="preserve"> PAGEREF _Toc70414005 \h </w:instrText>
            </w:r>
            <w:r w:rsidR="00904066">
              <w:rPr>
                <w:webHidden/>
              </w:rPr>
            </w:r>
            <w:r w:rsidR="00904066">
              <w:rPr>
                <w:webHidden/>
              </w:rPr>
              <w:fldChar w:fldCharType="separate"/>
            </w:r>
            <w:r w:rsidR="002B7B10">
              <w:rPr>
                <w:webHidden/>
              </w:rPr>
              <w:t>26</w:t>
            </w:r>
            <w:r w:rsidR="00904066">
              <w:rPr>
                <w:webHidden/>
              </w:rPr>
              <w:fldChar w:fldCharType="end"/>
            </w:r>
          </w:hyperlink>
        </w:p>
        <w:p w14:paraId="5F721D5D" w14:textId="09E7416E" w:rsidR="00904066" w:rsidRDefault="0031707D">
          <w:pPr>
            <w:pStyle w:val="Obsah3"/>
            <w:rPr>
              <w:rFonts w:asciiTheme="minorHAnsi" w:eastAsiaTheme="minorEastAsia" w:hAnsiTheme="minorHAnsi" w:cstheme="minorBidi"/>
              <w:noProof/>
              <w:sz w:val="22"/>
              <w:szCs w:val="22"/>
            </w:rPr>
          </w:pPr>
          <w:hyperlink w:anchor="_Toc70414006" w:history="1">
            <w:r w:rsidR="00904066" w:rsidRPr="00A465CD">
              <w:rPr>
                <w:rStyle w:val="Hypertextovprepojenie"/>
                <w:noProof/>
              </w:rPr>
              <w:t>3.1 Všeobecné pravidlá dokladovania a spracovania dokladov</w:t>
            </w:r>
            <w:r w:rsidR="00904066">
              <w:rPr>
                <w:noProof/>
                <w:webHidden/>
              </w:rPr>
              <w:tab/>
            </w:r>
            <w:r w:rsidR="00904066">
              <w:rPr>
                <w:noProof/>
                <w:webHidden/>
              </w:rPr>
              <w:fldChar w:fldCharType="begin"/>
            </w:r>
            <w:r w:rsidR="00904066">
              <w:rPr>
                <w:noProof/>
                <w:webHidden/>
              </w:rPr>
              <w:instrText xml:space="preserve"> PAGEREF _Toc70414006 \h </w:instrText>
            </w:r>
            <w:r w:rsidR="00904066">
              <w:rPr>
                <w:noProof/>
                <w:webHidden/>
              </w:rPr>
            </w:r>
            <w:r w:rsidR="00904066">
              <w:rPr>
                <w:noProof/>
                <w:webHidden/>
              </w:rPr>
              <w:fldChar w:fldCharType="separate"/>
            </w:r>
            <w:r w:rsidR="002B7B10">
              <w:rPr>
                <w:noProof/>
                <w:webHidden/>
              </w:rPr>
              <w:t>26</w:t>
            </w:r>
            <w:r w:rsidR="00904066">
              <w:rPr>
                <w:noProof/>
                <w:webHidden/>
              </w:rPr>
              <w:fldChar w:fldCharType="end"/>
            </w:r>
          </w:hyperlink>
        </w:p>
        <w:p w14:paraId="37DD72D8" w14:textId="7C5AE28B" w:rsidR="00904066" w:rsidRDefault="0031707D">
          <w:pPr>
            <w:pStyle w:val="Obsah3"/>
            <w:rPr>
              <w:rFonts w:asciiTheme="minorHAnsi" w:eastAsiaTheme="minorEastAsia" w:hAnsiTheme="minorHAnsi" w:cstheme="minorBidi"/>
              <w:noProof/>
              <w:sz w:val="22"/>
              <w:szCs w:val="22"/>
            </w:rPr>
          </w:pPr>
          <w:hyperlink w:anchor="_Toc70414007" w:history="1">
            <w:r w:rsidR="00904066" w:rsidRPr="00A465CD">
              <w:rPr>
                <w:rStyle w:val="Hypertextovprepojenie"/>
                <w:noProof/>
              </w:rPr>
              <w:t>3.2 Vedenie účtovníctva v rámci projektu</w:t>
            </w:r>
            <w:r w:rsidR="00904066">
              <w:rPr>
                <w:noProof/>
                <w:webHidden/>
              </w:rPr>
              <w:tab/>
            </w:r>
            <w:r w:rsidR="00904066">
              <w:rPr>
                <w:noProof/>
                <w:webHidden/>
              </w:rPr>
              <w:fldChar w:fldCharType="begin"/>
            </w:r>
            <w:r w:rsidR="00904066">
              <w:rPr>
                <w:noProof/>
                <w:webHidden/>
              </w:rPr>
              <w:instrText xml:space="preserve"> PAGEREF _Toc70414007 \h </w:instrText>
            </w:r>
            <w:r w:rsidR="00904066">
              <w:rPr>
                <w:noProof/>
                <w:webHidden/>
              </w:rPr>
            </w:r>
            <w:r w:rsidR="00904066">
              <w:rPr>
                <w:noProof/>
                <w:webHidden/>
              </w:rPr>
              <w:fldChar w:fldCharType="separate"/>
            </w:r>
            <w:r w:rsidR="002B7B10">
              <w:rPr>
                <w:noProof/>
                <w:webHidden/>
              </w:rPr>
              <w:t>26</w:t>
            </w:r>
            <w:r w:rsidR="00904066">
              <w:rPr>
                <w:noProof/>
                <w:webHidden/>
              </w:rPr>
              <w:fldChar w:fldCharType="end"/>
            </w:r>
          </w:hyperlink>
        </w:p>
        <w:p w14:paraId="458B9E30" w14:textId="3D5389EA" w:rsidR="00904066" w:rsidRDefault="0031707D">
          <w:pPr>
            <w:pStyle w:val="Obsah3"/>
            <w:rPr>
              <w:rFonts w:asciiTheme="minorHAnsi" w:eastAsiaTheme="minorEastAsia" w:hAnsiTheme="minorHAnsi" w:cstheme="minorBidi"/>
              <w:noProof/>
              <w:sz w:val="22"/>
              <w:szCs w:val="22"/>
            </w:rPr>
          </w:pPr>
          <w:hyperlink w:anchor="_Toc70414008" w:history="1">
            <w:r w:rsidR="00904066" w:rsidRPr="00A465CD">
              <w:rPr>
                <w:rStyle w:val="Hypertextovprepojenie"/>
                <w:noProof/>
              </w:rPr>
              <w:t>3.3 Vznik a úhrada oprávneného výdavku – všeobecné podmienky</w:t>
            </w:r>
            <w:r w:rsidR="00904066">
              <w:rPr>
                <w:noProof/>
                <w:webHidden/>
              </w:rPr>
              <w:tab/>
            </w:r>
            <w:r w:rsidR="00904066">
              <w:rPr>
                <w:noProof/>
                <w:webHidden/>
              </w:rPr>
              <w:fldChar w:fldCharType="begin"/>
            </w:r>
            <w:r w:rsidR="00904066">
              <w:rPr>
                <w:noProof/>
                <w:webHidden/>
              </w:rPr>
              <w:instrText xml:space="preserve"> PAGEREF _Toc70414008 \h </w:instrText>
            </w:r>
            <w:r w:rsidR="00904066">
              <w:rPr>
                <w:noProof/>
                <w:webHidden/>
              </w:rPr>
            </w:r>
            <w:r w:rsidR="00904066">
              <w:rPr>
                <w:noProof/>
                <w:webHidden/>
              </w:rPr>
              <w:fldChar w:fldCharType="separate"/>
            </w:r>
            <w:r w:rsidR="002B7B10">
              <w:rPr>
                <w:noProof/>
                <w:webHidden/>
              </w:rPr>
              <w:t>28</w:t>
            </w:r>
            <w:r w:rsidR="00904066">
              <w:rPr>
                <w:noProof/>
                <w:webHidden/>
              </w:rPr>
              <w:fldChar w:fldCharType="end"/>
            </w:r>
          </w:hyperlink>
        </w:p>
        <w:p w14:paraId="1840697D" w14:textId="15A6B059" w:rsidR="00904066" w:rsidRDefault="0031707D">
          <w:pPr>
            <w:pStyle w:val="Obsah3"/>
            <w:rPr>
              <w:rFonts w:asciiTheme="minorHAnsi" w:eastAsiaTheme="minorEastAsia" w:hAnsiTheme="minorHAnsi" w:cstheme="minorBidi"/>
              <w:noProof/>
              <w:sz w:val="22"/>
              <w:szCs w:val="22"/>
            </w:rPr>
          </w:pPr>
          <w:hyperlink w:anchor="_Toc70414009" w:history="1">
            <w:r w:rsidR="00904066" w:rsidRPr="00A465CD">
              <w:rPr>
                <w:rStyle w:val="Hypertextovprepojenie"/>
                <w:noProof/>
              </w:rPr>
              <w:t>3.4 Dokladovanie oprávnených výdavkov podľa jednotlivých skupín výdavkov</w:t>
            </w:r>
            <w:r w:rsidR="00904066">
              <w:rPr>
                <w:noProof/>
                <w:webHidden/>
              </w:rPr>
              <w:tab/>
            </w:r>
            <w:r w:rsidR="00904066">
              <w:rPr>
                <w:noProof/>
                <w:webHidden/>
              </w:rPr>
              <w:fldChar w:fldCharType="begin"/>
            </w:r>
            <w:r w:rsidR="00904066">
              <w:rPr>
                <w:noProof/>
                <w:webHidden/>
              </w:rPr>
              <w:instrText xml:space="preserve"> PAGEREF _Toc70414009 \h </w:instrText>
            </w:r>
            <w:r w:rsidR="00904066">
              <w:rPr>
                <w:noProof/>
                <w:webHidden/>
              </w:rPr>
            </w:r>
            <w:r w:rsidR="00904066">
              <w:rPr>
                <w:noProof/>
                <w:webHidden/>
              </w:rPr>
              <w:fldChar w:fldCharType="separate"/>
            </w:r>
            <w:r w:rsidR="002B7B10">
              <w:rPr>
                <w:noProof/>
                <w:webHidden/>
              </w:rPr>
              <w:t>28</w:t>
            </w:r>
            <w:r w:rsidR="00904066">
              <w:rPr>
                <w:noProof/>
                <w:webHidden/>
              </w:rPr>
              <w:fldChar w:fldCharType="end"/>
            </w:r>
          </w:hyperlink>
        </w:p>
        <w:p w14:paraId="7A1B8FE9" w14:textId="27277FD6"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0" w:history="1">
            <w:r w:rsidR="00904066" w:rsidRPr="00A465CD">
              <w:rPr>
                <w:rStyle w:val="Hypertextovprepojenie"/>
                <w:noProof/>
              </w:rPr>
              <w:t>3.4.1 Nákup pozemkov</w:t>
            </w:r>
            <w:r w:rsidR="00904066">
              <w:rPr>
                <w:noProof/>
                <w:webHidden/>
              </w:rPr>
              <w:tab/>
            </w:r>
            <w:r w:rsidR="00904066">
              <w:rPr>
                <w:noProof/>
                <w:webHidden/>
              </w:rPr>
              <w:fldChar w:fldCharType="begin"/>
            </w:r>
            <w:r w:rsidR="00904066">
              <w:rPr>
                <w:noProof/>
                <w:webHidden/>
              </w:rPr>
              <w:instrText xml:space="preserve"> PAGEREF _Toc70414010 \h </w:instrText>
            </w:r>
            <w:r w:rsidR="00904066">
              <w:rPr>
                <w:noProof/>
                <w:webHidden/>
              </w:rPr>
            </w:r>
            <w:r w:rsidR="00904066">
              <w:rPr>
                <w:noProof/>
                <w:webHidden/>
              </w:rPr>
              <w:fldChar w:fldCharType="separate"/>
            </w:r>
            <w:r w:rsidR="002B7B10">
              <w:rPr>
                <w:noProof/>
                <w:webHidden/>
              </w:rPr>
              <w:t>29</w:t>
            </w:r>
            <w:r w:rsidR="00904066">
              <w:rPr>
                <w:noProof/>
                <w:webHidden/>
              </w:rPr>
              <w:fldChar w:fldCharType="end"/>
            </w:r>
          </w:hyperlink>
        </w:p>
        <w:p w14:paraId="0E6CE3FF" w14:textId="1C4679EC"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1" w:history="1">
            <w:r w:rsidR="00904066" w:rsidRPr="00A465CD">
              <w:rPr>
                <w:rStyle w:val="Hypertextovprepojenie"/>
                <w:noProof/>
              </w:rPr>
              <w:t>3.4.2 Nákup stavieb a obstaranie stavebných prác</w:t>
            </w:r>
            <w:r w:rsidR="00904066">
              <w:rPr>
                <w:noProof/>
                <w:webHidden/>
              </w:rPr>
              <w:tab/>
            </w:r>
            <w:r w:rsidR="00904066">
              <w:rPr>
                <w:noProof/>
                <w:webHidden/>
              </w:rPr>
              <w:fldChar w:fldCharType="begin"/>
            </w:r>
            <w:r w:rsidR="00904066">
              <w:rPr>
                <w:noProof/>
                <w:webHidden/>
              </w:rPr>
              <w:instrText xml:space="preserve"> PAGEREF _Toc70414011 \h </w:instrText>
            </w:r>
            <w:r w:rsidR="00904066">
              <w:rPr>
                <w:noProof/>
                <w:webHidden/>
              </w:rPr>
            </w:r>
            <w:r w:rsidR="00904066">
              <w:rPr>
                <w:noProof/>
                <w:webHidden/>
              </w:rPr>
              <w:fldChar w:fldCharType="separate"/>
            </w:r>
            <w:r w:rsidR="002B7B10">
              <w:rPr>
                <w:noProof/>
                <w:webHidden/>
              </w:rPr>
              <w:t>30</w:t>
            </w:r>
            <w:r w:rsidR="00904066">
              <w:rPr>
                <w:noProof/>
                <w:webHidden/>
              </w:rPr>
              <w:fldChar w:fldCharType="end"/>
            </w:r>
          </w:hyperlink>
        </w:p>
        <w:p w14:paraId="027354FA" w14:textId="3DF41B8B"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2" w:history="1">
            <w:r w:rsidR="00904066" w:rsidRPr="00A465CD">
              <w:rPr>
                <w:rStyle w:val="Hypertextovprepojenie"/>
                <w:noProof/>
              </w:rPr>
              <w:t>3.4.3 Nákup použitého zariadenia</w:t>
            </w:r>
            <w:r w:rsidR="00904066">
              <w:rPr>
                <w:noProof/>
                <w:webHidden/>
              </w:rPr>
              <w:tab/>
            </w:r>
            <w:r w:rsidR="00904066">
              <w:rPr>
                <w:noProof/>
                <w:webHidden/>
              </w:rPr>
              <w:fldChar w:fldCharType="begin"/>
            </w:r>
            <w:r w:rsidR="00904066">
              <w:rPr>
                <w:noProof/>
                <w:webHidden/>
              </w:rPr>
              <w:instrText xml:space="preserve"> PAGEREF _Toc70414012 \h </w:instrText>
            </w:r>
            <w:r w:rsidR="00904066">
              <w:rPr>
                <w:noProof/>
                <w:webHidden/>
              </w:rPr>
            </w:r>
            <w:r w:rsidR="00904066">
              <w:rPr>
                <w:noProof/>
                <w:webHidden/>
              </w:rPr>
              <w:fldChar w:fldCharType="separate"/>
            </w:r>
            <w:r w:rsidR="002B7B10">
              <w:rPr>
                <w:noProof/>
                <w:webHidden/>
              </w:rPr>
              <w:t>31</w:t>
            </w:r>
            <w:r w:rsidR="00904066">
              <w:rPr>
                <w:noProof/>
                <w:webHidden/>
              </w:rPr>
              <w:fldChar w:fldCharType="end"/>
            </w:r>
          </w:hyperlink>
        </w:p>
        <w:p w14:paraId="1D8FBC29" w14:textId="4BF29FAB"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3" w:history="1">
            <w:r w:rsidR="00904066" w:rsidRPr="00A465CD">
              <w:rPr>
                <w:rStyle w:val="Hypertextovprepojenie"/>
                <w:noProof/>
              </w:rPr>
              <w:t>3.4.4 Nákup hmotného a nehmotného majetku (okrem nehnuteľností)</w:t>
            </w:r>
            <w:r w:rsidR="00904066">
              <w:rPr>
                <w:noProof/>
                <w:webHidden/>
              </w:rPr>
              <w:tab/>
            </w:r>
            <w:r w:rsidR="00904066">
              <w:rPr>
                <w:noProof/>
                <w:webHidden/>
              </w:rPr>
              <w:fldChar w:fldCharType="begin"/>
            </w:r>
            <w:r w:rsidR="00904066">
              <w:rPr>
                <w:noProof/>
                <w:webHidden/>
              </w:rPr>
              <w:instrText xml:space="preserve"> PAGEREF _Toc70414013 \h </w:instrText>
            </w:r>
            <w:r w:rsidR="00904066">
              <w:rPr>
                <w:noProof/>
                <w:webHidden/>
              </w:rPr>
            </w:r>
            <w:r w:rsidR="00904066">
              <w:rPr>
                <w:noProof/>
                <w:webHidden/>
              </w:rPr>
              <w:fldChar w:fldCharType="separate"/>
            </w:r>
            <w:r w:rsidR="002B7B10">
              <w:rPr>
                <w:noProof/>
                <w:webHidden/>
              </w:rPr>
              <w:t>32</w:t>
            </w:r>
            <w:r w:rsidR="00904066">
              <w:rPr>
                <w:noProof/>
                <w:webHidden/>
              </w:rPr>
              <w:fldChar w:fldCharType="end"/>
            </w:r>
          </w:hyperlink>
        </w:p>
        <w:p w14:paraId="2E32335C" w14:textId="1B648A49"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4" w:history="1">
            <w:r w:rsidR="00904066" w:rsidRPr="00A465CD">
              <w:rPr>
                <w:rStyle w:val="Hypertextovprepojenie"/>
                <w:noProof/>
              </w:rPr>
              <w:t>3.4.5 Finančný prenájom a operatívny nájom</w:t>
            </w:r>
            <w:r w:rsidR="00904066">
              <w:rPr>
                <w:noProof/>
                <w:webHidden/>
              </w:rPr>
              <w:tab/>
            </w:r>
            <w:r w:rsidR="00904066">
              <w:rPr>
                <w:noProof/>
                <w:webHidden/>
              </w:rPr>
              <w:fldChar w:fldCharType="begin"/>
            </w:r>
            <w:r w:rsidR="00904066">
              <w:rPr>
                <w:noProof/>
                <w:webHidden/>
              </w:rPr>
              <w:instrText xml:space="preserve"> PAGEREF _Toc70414014 \h </w:instrText>
            </w:r>
            <w:r w:rsidR="00904066">
              <w:rPr>
                <w:noProof/>
                <w:webHidden/>
              </w:rPr>
            </w:r>
            <w:r w:rsidR="00904066">
              <w:rPr>
                <w:noProof/>
                <w:webHidden/>
              </w:rPr>
              <w:fldChar w:fldCharType="separate"/>
            </w:r>
            <w:r w:rsidR="002B7B10">
              <w:rPr>
                <w:noProof/>
                <w:webHidden/>
              </w:rPr>
              <w:t>32</w:t>
            </w:r>
            <w:r w:rsidR="00904066">
              <w:rPr>
                <w:noProof/>
                <w:webHidden/>
              </w:rPr>
              <w:fldChar w:fldCharType="end"/>
            </w:r>
          </w:hyperlink>
        </w:p>
        <w:p w14:paraId="56E91F52" w14:textId="30482360"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5" w:history="1">
            <w:r w:rsidR="00904066" w:rsidRPr="00A465CD">
              <w:rPr>
                <w:rStyle w:val="Hypertextovprepojenie"/>
                <w:noProof/>
              </w:rPr>
              <w:t>3.4.6 Odpisy, režijné výdavky a vecné príspevky</w:t>
            </w:r>
            <w:r w:rsidR="00904066">
              <w:rPr>
                <w:noProof/>
                <w:webHidden/>
              </w:rPr>
              <w:tab/>
            </w:r>
            <w:r w:rsidR="00904066">
              <w:rPr>
                <w:noProof/>
                <w:webHidden/>
              </w:rPr>
              <w:fldChar w:fldCharType="begin"/>
            </w:r>
            <w:r w:rsidR="00904066">
              <w:rPr>
                <w:noProof/>
                <w:webHidden/>
              </w:rPr>
              <w:instrText xml:space="preserve"> PAGEREF _Toc70414015 \h </w:instrText>
            </w:r>
            <w:r w:rsidR="00904066">
              <w:rPr>
                <w:noProof/>
                <w:webHidden/>
              </w:rPr>
            </w:r>
            <w:r w:rsidR="00904066">
              <w:rPr>
                <w:noProof/>
                <w:webHidden/>
              </w:rPr>
              <w:fldChar w:fldCharType="separate"/>
            </w:r>
            <w:r w:rsidR="002B7B10">
              <w:rPr>
                <w:noProof/>
                <w:webHidden/>
              </w:rPr>
              <w:t>33</w:t>
            </w:r>
            <w:r w:rsidR="00904066">
              <w:rPr>
                <w:noProof/>
                <w:webHidden/>
              </w:rPr>
              <w:fldChar w:fldCharType="end"/>
            </w:r>
          </w:hyperlink>
        </w:p>
        <w:p w14:paraId="486370E5" w14:textId="478B2459"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6" w:history="1">
            <w:r w:rsidR="00904066" w:rsidRPr="00A465CD">
              <w:rPr>
                <w:rStyle w:val="Hypertextovprepojenie"/>
                <w:noProof/>
              </w:rPr>
              <w:t>3.4.7 Osobné výdavky a cestovné náhrady</w:t>
            </w:r>
            <w:r w:rsidR="00904066">
              <w:rPr>
                <w:noProof/>
                <w:webHidden/>
              </w:rPr>
              <w:tab/>
            </w:r>
            <w:r w:rsidR="00904066">
              <w:rPr>
                <w:noProof/>
                <w:webHidden/>
              </w:rPr>
              <w:fldChar w:fldCharType="begin"/>
            </w:r>
            <w:r w:rsidR="00904066">
              <w:rPr>
                <w:noProof/>
                <w:webHidden/>
              </w:rPr>
              <w:instrText xml:space="preserve"> PAGEREF _Toc70414016 \h </w:instrText>
            </w:r>
            <w:r w:rsidR="00904066">
              <w:rPr>
                <w:noProof/>
                <w:webHidden/>
              </w:rPr>
            </w:r>
            <w:r w:rsidR="00904066">
              <w:rPr>
                <w:noProof/>
                <w:webHidden/>
              </w:rPr>
              <w:fldChar w:fldCharType="separate"/>
            </w:r>
            <w:r w:rsidR="002B7B10">
              <w:rPr>
                <w:noProof/>
                <w:webHidden/>
              </w:rPr>
              <w:t>35</w:t>
            </w:r>
            <w:r w:rsidR="00904066">
              <w:rPr>
                <w:noProof/>
                <w:webHidden/>
              </w:rPr>
              <w:fldChar w:fldCharType="end"/>
            </w:r>
          </w:hyperlink>
        </w:p>
        <w:p w14:paraId="29EECE72" w14:textId="03B9AB5C"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7" w:history="1">
            <w:r w:rsidR="00904066" w:rsidRPr="00A465CD">
              <w:rPr>
                <w:rStyle w:val="Hypertextovprepojenie"/>
                <w:noProof/>
              </w:rPr>
              <w:t>3.4.8 Ostatné výdavky – externé služby (outsourcing)</w:t>
            </w:r>
            <w:r w:rsidR="00904066">
              <w:rPr>
                <w:noProof/>
                <w:webHidden/>
              </w:rPr>
              <w:tab/>
            </w:r>
            <w:r w:rsidR="00904066">
              <w:rPr>
                <w:noProof/>
                <w:webHidden/>
              </w:rPr>
              <w:fldChar w:fldCharType="begin"/>
            </w:r>
            <w:r w:rsidR="00904066">
              <w:rPr>
                <w:noProof/>
                <w:webHidden/>
              </w:rPr>
              <w:instrText xml:space="preserve"> PAGEREF _Toc70414017 \h </w:instrText>
            </w:r>
            <w:r w:rsidR="00904066">
              <w:rPr>
                <w:noProof/>
                <w:webHidden/>
              </w:rPr>
            </w:r>
            <w:r w:rsidR="00904066">
              <w:rPr>
                <w:noProof/>
                <w:webHidden/>
              </w:rPr>
              <w:fldChar w:fldCharType="separate"/>
            </w:r>
            <w:r w:rsidR="002B7B10">
              <w:rPr>
                <w:noProof/>
                <w:webHidden/>
              </w:rPr>
              <w:t>37</w:t>
            </w:r>
            <w:r w:rsidR="00904066">
              <w:rPr>
                <w:noProof/>
                <w:webHidden/>
              </w:rPr>
              <w:fldChar w:fldCharType="end"/>
            </w:r>
          </w:hyperlink>
        </w:p>
        <w:p w14:paraId="4972A94E" w14:textId="2957F91C" w:rsidR="00904066" w:rsidRDefault="0031707D">
          <w:pPr>
            <w:pStyle w:val="Obsah4"/>
            <w:tabs>
              <w:tab w:val="right" w:leader="dot" w:pos="9062"/>
            </w:tabs>
            <w:rPr>
              <w:rFonts w:asciiTheme="minorHAnsi" w:eastAsiaTheme="minorEastAsia" w:hAnsiTheme="minorHAnsi" w:cstheme="minorBidi"/>
              <w:noProof/>
              <w:sz w:val="22"/>
              <w:szCs w:val="22"/>
            </w:rPr>
          </w:pPr>
          <w:hyperlink w:anchor="_Toc70414018" w:history="1">
            <w:r w:rsidR="00904066" w:rsidRPr="00A465CD">
              <w:rPr>
                <w:rStyle w:val="Hypertextovprepojenie"/>
                <w:noProof/>
              </w:rPr>
              <w:t>3.4.9 Finančné výdavky a poplatky</w:t>
            </w:r>
            <w:r w:rsidR="00904066">
              <w:rPr>
                <w:noProof/>
                <w:webHidden/>
              </w:rPr>
              <w:tab/>
            </w:r>
            <w:r w:rsidR="00904066">
              <w:rPr>
                <w:noProof/>
                <w:webHidden/>
              </w:rPr>
              <w:fldChar w:fldCharType="begin"/>
            </w:r>
            <w:r w:rsidR="00904066">
              <w:rPr>
                <w:noProof/>
                <w:webHidden/>
              </w:rPr>
              <w:instrText xml:space="preserve"> PAGEREF _Toc70414018 \h </w:instrText>
            </w:r>
            <w:r w:rsidR="00904066">
              <w:rPr>
                <w:noProof/>
                <w:webHidden/>
              </w:rPr>
            </w:r>
            <w:r w:rsidR="00904066">
              <w:rPr>
                <w:noProof/>
                <w:webHidden/>
              </w:rPr>
              <w:fldChar w:fldCharType="separate"/>
            </w:r>
            <w:r w:rsidR="002B7B10">
              <w:rPr>
                <w:noProof/>
                <w:webHidden/>
              </w:rPr>
              <w:t>38</w:t>
            </w:r>
            <w:r w:rsidR="00904066">
              <w:rPr>
                <w:noProof/>
                <w:webHidden/>
              </w:rPr>
              <w:fldChar w:fldCharType="end"/>
            </w:r>
          </w:hyperlink>
        </w:p>
        <w:p w14:paraId="4ED5F086" w14:textId="2D414728" w:rsidR="00904066" w:rsidRDefault="0031707D">
          <w:pPr>
            <w:pStyle w:val="Obsah3"/>
            <w:rPr>
              <w:rFonts w:asciiTheme="minorHAnsi" w:eastAsiaTheme="minorEastAsia" w:hAnsiTheme="minorHAnsi" w:cstheme="minorBidi"/>
              <w:noProof/>
              <w:sz w:val="22"/>
              <w:szCs w:val="22"/>
            </w:rPr>
          </w:pPr>
          <w:hyperlink w:anchor="_Toc70414019" w:history="1">
            <w:r w:rsidR="00904066" w:rsidRPr="00A465CD">
              <w:rPr>
                <w:rStyle w:val="Hypertextovprepojenie"/>
                <w:noProof/>
              </w:rPr>
              <w:t>3.5 Uchovávanie podporných dokumentov</w:t>
            </w:r>
            <w:r w:rsidR="00904066">
              <w:rPr>
                <w:noProof/>
                <w:webHidden/>
              </w:rPr>
              <w:tab/>
            </w:r>
            <w:r w:rsidR="00904066">
              <w:rPr>
                <w:noProof/>
                <w:webHidden/>
              </w:rPr>
              <w:fldChar w:fldCharType="begin"/>
            </w:r>
            <w:r w:rsidR="00904066">
              <w:rPr>
                <w:noProof/>
                <w:webHidden/>
              </w:rPr>
              <w:instrText xml:space="preserve"> PAGEREF _Toc70414019 \h </w:instrText>
            </w:r>
            <w:r w:rsidR="00904066">
              <w:rPr>
                <w:noProof/>
                <w:webHidden/>
              </w:rPr>
            </w:r>
            <w:r w:rsidR="00904066">
              <w:rPr>
                <w:noProof/>
                <w:webHidden/>
              </w:rPr>
              <w:fldChar w:fldCharType="separate"/>
            </w:r>
            <w:r w:rsidR="002B7B10">
              <w:rPr>
                <w:noProof/>
                <w:webHidden/>
              </w:rPr>
              <w:t>39</w:t>
            </w:r>
            <w:r w:rsidR="00904066">
              <w:rPr>
                <w:noProof/>
                <w:webHidden/>
              </w:rPr>
              <w:fldChar w:fldCharType="end"/>
            </w:r>
          </w:hyperlink>
        </w:p>
        <w:p w14:paraId="007920B2" w14:textId="2A43481A" w:rsidR="00904066" w:rsidRDefault="0031707D">
          <w:pPr>
            <w:pStyle w:val="Obsah2"/>
            <w:rPr>
              <w:rFonts w:asciiTheme="minorHAnsi" w:eastAsiaTheme="minorEastAsia" w:hAnsiTheme="minorHAnsi" w:cstheme="minorBidi"/>
              <w:b w:val="0"/>
              <w:sz w:val="22"/>
              <w:szCs w:val="22"/>
            </w:rPr>
          </w:pPr>
          <w:hyperlink w:anchor="_Toc70414020" w:history="1">
            <w:r w:rsidR="00904066" w:rsidRPr="00A465CD">
              <w:rPr>
                <w:rStyle w:val="Hypertextovprepojenie"/>
              </w:rPr>
              <w:t>4 Osobitné ustanovenia k zjednodušenému vykazovaniu výdavkov</w:t>
            </w:r>
            <w:r w:rsidR="00904066">
              <w:rPr>
                <w:webHidden/>
              </w:rPr>
              <w:tab/>
            </w:r>
            <w:r w:rsidR="00904066">
              <w:rPr>
                <w:webHidden/>
              </w:rPr>
              <w:fldChar w:fldCharType="begin"/>
            </w:r>
            <w:r w:rsidR="00904066">
              <w:rPr>
                <w:webHidden/>
              </w:rPr>
              <w:instrText xml:space="preserve"> PAGEREF _Toc70414020 \h </w:instrText>
            </w:r>
            <w:r w:rsidR="00904066">
              <w:rPr>
                <w:webHidden/>
              </w:rPr>
            </w:r>
            <w:r w:rsidR="00904066">
              <w:rPr>
                <w:webHidden/>
              </w:rPr>
              <w:fldChar w:fldCharType="separate"/>
            </w:r>
            <w:r w:rsidR="002B7B10">
              <w:rPr>
                <w:webHidden/>
              </w:rPr>
              <w:t>40</w:t>
            </w:r>
            <w:r w:rsidR="00904066">
              <w:rPr>
                <w:webHidden/>
              </w:rPr>
              <w:fldChar w:fldCharType="end"/>
            </w:r>
          </w:hyperlink>
        </w:p>
        <w:p w14:paraId="33B3745D" w14:textId="39A66DC2" w:rsidR="0049204A" w:rsidRDefault="00844FD4">
          <w:pPr>
            <w:tabs>
              <w:tab w:val="right" w:pos="9072"/>
            </w:tabs>
          </w:pPr>
          <w:r>
            <w:fldChar w:fldCharType="end"/>
          </w:r>
          <w:r>
            <w:tab/>
          </w:r>
        </w:p>
        <w:p w14:paraId="0683D44D" w14:textId="77777777" w:rsidR="0049204A" w:rsidRDefault="0049204A">
          <w:pPr>
            <w:tabs>
              <w:tab w:val="right" w:pos="9072"/>
            </w:tabs>
          </w:pPr>
        </w:p>
        <w:p w14:paraId="0A745083" w14:textId="77777777" w:rsidR="0049204A" w:rsidRDefault="0049204A">
          <w:pPr>
            <w:tabs>
              <w:tab w:val="right" w:pos="9072"/>
            </w:tabs>
          </w:pPr>
        </w:p>
        <w:p w14:paraId="2B417075" w14:textId="77777777" w:rsidR="0049204A" w:rsidRDefault="0049204A">
          <w:pPr>
            <w:tabs>
              <w:tab w:val="right" w:pos="9072"/>
            </w:tabs>
          </w:pPr>
        </w:p>
        <w:p w14:paraId="0883FB32" w14:textId="77777777" w:rsidR="0049204A" w:rsidRDefault="00A33A7C">
          <w:pPr>
            <w:tabs>
              <w:tab w:val="right" w:pos="9072"/>
            </w:tabs>
          </w:pPr>
        </w:p>
      </w:sdtContent>
    </w:sdt>
    <w:p w14:paraId="4A48539A" w14:textId="77777777" w:rsidR="0049204A" w:rsidRDefault="00844FD4">
      <w:pPr>
        <w:pStyle w:val="MPCKO1"/>
      </w:pPr>
      <w:bookmarkStart w:id="12" w:name="_Toc410374993"/>
      <w:bookmarkStart w:id="13" w:name="_Toc506216912"/>
      <w:bookmarkStart w:id="14" w:name="_Toc525130063"/>
      <w:bookmarkStart w:id="15" w:name="_Toc70413992"/>
      <w:r>
        <w:lastRenderedPageBreak/>
        <w:t>1 Úvod</w:t>
      </w:r>
      <w:bookmarkEnd w:id="11"/>
      <w:bookmarkEnd w:id="10"/>
      <w:bookmarkEnd w:id="12"/>
      <w:bookmarkEnd w:id="13"/>
      <w:bookmarkEnd w:id="14"/>
      <w:bookmarkEnd w:id="15"/>
    </w:p>
    <w:p w14:paraId="53BC1BC0" w14:textId="2F33F1BB" w:rsidR="0049204A" w:rsidRDefault="00844FD4" w:rsidP="00CC1683">
      <w:pPr>
        <w:pStyle w:val="SRKNorm"/>
        <w:numPr>
          <w:ilvl w:val="0"/>
          <w:numId w:val="1"/>
        </w:numPr>
        <w:spacing w:before="0" w:after="120"/>
        <w:ind w:left="425" w:hanging="425"/>
        <w:contextualSpacing w:val="0"/>
      </w:pPr>
      <w:r>
        <w:t xml:space="preserve">Na základe kapitoly 3.3.6.2.2 a kapitoly 3.5.1 Systému riadenia európskych štrukturálnych a investičných fondov na programové obdobie 2014 - 2020 (ďalej </w:t>
      </w:r>
      <w:r w:rsidR="00063287">
        <w:t>sa používa aj</w:t>
      </w:r>
      <w:r>
        <w:t xml:space="preserve"> „</w:t>
      </w:r>
      <w:r w:rsidR="00063287">
        <w:t xml:space="preserve">Systém </w:t>
      </w:r>
      <w:r>
        <w:t>riadenia</w:t>
      </w:r>
      <w:r w:rsidR="00063287">
        <w:t xml:space="preserve"> EŠIF</w:t>
      </w:r>
      <w:r>
        <w:t xml:space="preserve">“) cieľom metodického pokynu </w:t>
      </w:r>
      <w:r>
        <w:rPr>
          <w:szCs w:val="20"/>
        </w:rPr>
        <w:t xml:space="preserve">k pravidlám oprávnenosti pre </w:t>
      </w:r>
      <w:r>
        <w:rPr>
          <w:color w:val="000000"/>
        </w:rPr>
        <w:t>najčastejšie sa vyskytujúce skupiny výdavkov (ďalej len „metodický pokyn“) je formulovať základné pravidlá oprávnenosti pre najčastejšie sa vyskytujúce skupiny výdavkov</w:t>
      </w:r>
      <w:r>
        <w:rPr>
          <w:rStyle w:val="Odkaznapoznmkupodiarou"/>
          <w:color w:val="000000"/>
        </w:rPr>
        <w:footnoteReference w:id="2"/>
      </w:r>
      <w:r w:rsidR="00D60CD9">
        <w:rPr>
          <w:color w:val="000000"/>
        </w:rPr>
        <w:t>,</w:t>
      </w:r>
      <w:r>
        <w:rPr>
          <w:color w:val="000000"/>
        </w:rPr>
        <w:t xml:space="preserve"> ako aj určiť minimálny rozsah dokumentácie na preukázanie oprávnenosti výdavkov.</w:t>
      </w:r>
    </w:p>
    <w:p w14:paraId="728188A9" w14:textId="3BE6A0C0" w:rsidR="0049204A" w:rsidRDefault="00844FD4" w:rsidP="00CC1683">
      <w:pPr>
        <w:pStyle w:val="SRKNorm"/>
        <w:numPr>
          <w:ilvl w:val="0"/>
          <w:numId w:val="1"/>
        </w:numPr>
        <w:spacing w:before="0" w:after="120"/>
        <w:ind w:left="425" w:hanging="425"/>
        <w:contextualSpacing w:val="0"/>
      </w:pPr>
      <w:r>
        <w:t>Úlohou riadiacich orgánov (ďalej len „RO“)</w:t>
      </w:r>
      <w:r>
        <w:rPr>
          <w:rStyle w:val="Odkaznapoznmkupodiarou"/>
        </w:rPr>
        <w:footnoteReference w:id="3"/>
      </w:r>
      <w:r>
        <w:t xml:space="preserve"> je zapracovať do svojej riadiacej dokumentácie pravidlá oprávnenosti</w:t>
      </w:r>
      <w:r w:rsidR="00D60CD9">
        <w:t>,</w:t>
      </w:r>
      <w:r>
        <w:t xml:space="preserve"> vrátane minimálneho rozsahu dokumentácie na</w:t>
      </w:r>
      <w:r w:rsidR="00E432CD">
        <w:t> </w:t>
      </w:r>
      <w:r>
        <w:t xml:space="preserve">preukázanie oprávnenosti výdavkov uvádzané v tomto metodickom pokyne. </w:t>
      </w:r>
      <w:r w:rsidR="0025752F">
        <w:t xml:space="preserve">RO sú oprávnené stanoviť </w:t>
      </w:r>
      <w:r w:rsidR="00D7517F">
        <w:t>aj inú dokumentáciu na preukazovanie oprávnenosti výdavkov.</w:t>
      </w:r>
    </w:p>
    <w:p w14:paraId="6E64BB85" w14:textId="77777777" w:rsidR="0025752F" w:rsidRPr="0025752F" w:rsidRDefault="0025752F" w:rsidP="00CC1683">
      <w:pPr>
        <w:pStyle w:val="SRKNorm"/>
        <w:numPr>
          <w:ilvl w:val="0"/>
          <w:numId w:val="1"/>
        </w:numPr>
        <w:spacing w:before="0" w:after="120"/>
        <w:ind w:left="425" w:hanging="425"/>
        <w:contextualSpacing w:val="0"/>
      </w:pPr>
      <w:r>
        <w:t>RO sú oprávnené stanoviť striktnejšie pravidlá pre oprávnenosť výdavkov vo svojej riadiacej dokumentácii.</w:t>
      </w:r>
    </w:p>
    <w:p w14:paraId="297ACE89" w14:textId="77777777" w:rsidR="000B6212" w:rsidRDefault="000B6212" w:rsidP="00CC1683">
      <w:pPr>
        <w:pStyle w:val="SRKNorm"/>
        <w:numPr>
          <w:ilvl w:val="0"/>
          <w:numId w:val="1"/>
        </w:numPr>
        <w:spacing w:before="0" w:after="120"/>
        <w:ind w:left="425" w:hanging="425"/>
        <w:contextualSpacing w:val="0"/>
      </w:pPr>
      <w:r>
        <w:t>S ohľadom na špecifický charakter projektov technickej pomoci sa ustanovenia tohto metodického pokynu aplikujú na projekty technickej pomoci primerane.</w:t>
      </w:r>
    </w:p>
    <w:p w14:paraId="5512D109" w14:textId="19B1C4E9" w:rsidR="00A70569" w:rsidRPr="00A70569" w:rsidRDefault="00A70569" w:rsidP="00CC1683">
      <w:pPr>
        <w:pStyle w:val="SRKNorm"/>
        <w:numPr>
          <w:ilvl w:val="0"/>
          <w:numId w:val="1"/>
        </w:numPr>
        <w:spacing w:before="0" w:after="120"/>
        <w:ind w:left="425" w:hanging="425"/>
        <w:contextualSpacing w:val="0"/>
      </w:pPr>
      <w:r w:rsidRPr="00A70569">
        <w:t xml:space="preserve">Na výdavky </w:t>
      </w:r>
      <w:r w:rsidR="00EF1F4D">
        <w:t xml:space="preserve">uplatnené niektorou z foriem </w:t>
      </w:r>
      <w:r w:rsidRPr="00A70569">
        <w:t>zjednodušen</w:t>
      </w:r>
      <w:r w:rsidR="00EF1F4D">
        <w:t xml:space="preserve">ého vykazovania </w:t>
      </w:r>
      <w:r w:rsidRPr="00A70569">
        <w:t xml:space="preserve">výdavkov </w:t>
      </w:r>
      <w:r w:rsidR="00144E52">
        <w:t xml:space="preserve">(ďalej aj „ZVV“) </w:t>
      </w:r>
      <w:r w:rsidRPr="00A70569">
        <w:t xml:space="preserve">sa neaplikujú ustanovenia platné pre reálne vykazovanie výdavkov </w:t>
      </w:r>
      <w:r w:rsidR="009530CE">
        <w:t>uveden</w:t>
      </w:r>
      <w:r w:rsidR="00BF00E9">
        <w:t>é</w:t>
      </w:r>
      <w:r w:rsidR="009530CE">
        <w:t xml:space="preserve"> </w:t>
      </w:r>
      <w:r w:rsidR="006E0B91">
        <w:t xml:space="preserve">v kapitolách 2 a 3 tohto metodického pokynu s výnimkou </w:t>
      </w:r>
      <w:r w:rsidR="00BF00E9">
        <w:t xml:space="preserve">nasledovných </w:t>
      </w:r>
      <w:r w:rsidR="006E0B91">
        <w:t>ustanovení</w:t>
      </w:r>
      <w:r w:rsidR="00BF00E9">
        <w:t>:</w:t>
      </w:r>
      <w:r w:rsidR="006E0B91">
        <w:t xml:space="preserve"> </w:t>
      </w:r>
      <w:r w:rsidR="009530CE">
        <w:t>kapitol</w:t>
      </w:r>
      <w:r w:rsidR="00BF00E9">
        <w:t>a</w:t>
      </w:r>
      <w:r w:rsidR="009530CE">
        <w:t xml:space="preserve"> 2.6 bod 8, kapitol</w:t>
      </w:r>
      <w:r w:rsidR="00BF00E9">
        <w:t>a</w:t>
      </w:r>
      <w:r w:rsidR="009530CE">
        <w:t xml:space="preserve"> 2.7 bod</w:t>
      </w:r>
      <w:r w:rsidR="00BF00E9">
        <w:t>y</w:t>
      </w:r>
      <w:r w:rsidR="009530CE">
        <w:t xml:space="preserve"> 14 a</w:t>
      </w:r>
      <w:r w:rsidR="00BF00E9">
        <w:t xml:space="preserve"> </w:t>
      </w:r>
      <w:r w:rsidR="009530CE">
        <w:t>16, kapitol</w:t>
      </w:r>
      <w:r w:rsidR="00BF00E9">
        <w:t>a</w:t>
      </w:r>
      <w:r w:rsidR="009530CE">
        <w:t xml:space="preserve"> 2.8 bod 3, kapitol</w:t>
      </w:r>
      <w:r w:rsidR="00BF00E9">
        <w:t>a</w:t>
      </w:r>
      <w:r w:rsidR="009530CE">
        <w:t xml:space="preserve"> 3.1 bod 1 a pozn. pod čiarou č. </w:t>
      </w:r>
      <w:r w:rsidR="005F6951">
        <w:t>63</w:t>
      </w:r>
      <w:r w:rsidR="00A96F77">
        <w:t xml:space="preserve"> v kapitole 3.3</w:t>
      </w:r>
      <w:r>
        <w:t>.</w:t>
      </w:r>
    </w:p>
    <w:p w14:paraId="2D87B9AF" w14:textId="77777777" w:rsidR="0049204A" w:rsidRDefault="00844FD4">
      <w:pPr>
        <w:pStyle w:val="MPCKO1"/>
        <w:ind w:left="284" w:hanging="284"/>
      </w:pPr>
      <w:bookmarkStart w:id="16" w:name="_Toc404872046"/>
      <w:bookmarkStart w:id="17" w:name="_Toc404872121"/>
      <w:bookmarkStart w:id="18" w:name="_Toc410374994"/>
      <w:bookmarkStart w:id="19" w:name="_Toc506216913"/>
      <w:bookmarkStart w:id="20" w:name="_Toc525130064"/>
      <w:bookmarkStart w:id="21" w:name="_Toc70413993"/>
      <w:r>
        <w:t xml:space="preserve">2 </w:t>
      </w:r>
      <w:bookmarkStart w:id="22" w:name="_Toc368039963"/>
      <w:bookmarkStart w:id="23" w:name="_Ref372100594"/>
      <w:bookmarkStart w:id="24" w:name="_Toc380160353"/>
      <w:bookmarkEnd w:id="16"/>
      <w:bookmarkEnd w:id="17"/>
      <w:r>
        <w:t>Pravidlá oprávnenosti pre najčastejšie sa vyskytujúce skupiny výdavkov</w:t>
      </w:r>
      <w:bookmarkEnd w:id="18"/>
      <w:bookmarkEnd w:id="19"/>
      <w:bookmarkEnd w:id="20"/>
      <w:bookmarkEnd w:id="21"/>
      <w:bookmarkEnd w:id="22"/>
      <w:bookmarkEnd w:id="23"/>
      <w:bookmarkEnd w:id="24"/>
    </w:p>
    <w:p w14:paraId="4AEB4737" w14:textId="036B01D2" w:rsidR="0049204A" w:rsidRDefault="00D60CD9" w:rsidP="00CC1683">
      <w:pPr>
        <w:pStyle w:val="SRKNorm"/>
        <w:numPr>
          <w:ilvl w:val="0"/>
          <w:numId w:val="3"/>
        </w:numPr>
        <w:spacing w:before="0" w:after="120"/>
        <w:ind w:left="425" w:hanging="425"/>
        <w:contextualSpacing w:val="0"/>
      </w:pPr>
      <w:r>
        <w:t>S cieľom</w:t>
      </w:r>
      <w:r w:rsidR="00844FD4">
        <w:t xml:space="preserve"> jednotného prístupu k posudzovaniu oprávnenosti niektorých</w:t>
      </w:r>
      <w:r>
        <w:t>,</w:t>
      </w:r>
      <w:r w:rsidR="00844FD4">
        <w:t xml:space="preserve"> najčastejšie sa vyskytujúcich</w:t>
      </w:r>
      <w:r>
        <w:t>,</w:t>
      </w:r>
      <w:r w:rsidR="00844FD4">
        <w:t xml:space="preserve"> skupín výdavkov sú stanovené nižšie uvedené špecifické pravidlá (resp. podmienky), ktoré majú zabezpečiť jednotné uplatňovanie pravidiel oprávnenosti pri</w:t>
      </w:r>
      <w:r w:rsidR="00784D16">
        <w:t> </w:t>
      </w:r>
      <w:r w:rsidR="00844FD4">
        <w:t>všetkých operačných programo</w:t>
      </w:r>
      <w:r w:rsidR="0018547A">
        <w:t>ch</w:t>
      </w:r>
      <w:r w:rsidR="00844FD4">
        <w:t xml:space="preserve"> (ďalej len „OP“), </w:t>
      </w:r>
      <w:r w:rsidR="00844FD4">
        <w:rPr>
          <w:b/>
          <w:szCs w:val="22"/>
        </w:rPr>
        <w:t>pričom týmto nie je dotknuté právo RO stanoviť prísnejšie pravidlá oprávnenosti výdavkov pre konkrétne skupiny výdavkov</w:t>
      </w:r>
      <w:r w:rsidR="00844FD4">
        <w:t xml:space="preserve">. </w:t>
      </w:r>
    </w:p>
    <w:p w14:paraId="3F17DE40" w14:textId="77777777" w:rsidR="0049204A" w:rsidRDefault="00844FD4" w:rsidP="00CC1683">
      <w:pPr>
        <w:pStyle w:val="SRKNorm"/>
        <w:numPr>
          <w:ilvl w:val="0"/>
          <w:numId w:val="3"/>
        </w:numPr>
        <w:spacing w:before="0" w:after="120"/>
        <w:ind w:left="425" w:hanging="425"/>
        <w:contextualSpacing w:val="0"/>
      </w:pPr>
      <w:r>
        <w:t>RO v pravidlách oprávnenosti výdavkov na úrovni OP môže stanoviť maximálne percentuálne podiely jednotlivých skupín výdavkov na celkových oprávnených výdavkoch projektu alebo obmedziť maximálnu výšku jednotlivých skupín výdavkov iným spôsobom, a to v závislosti od špecifík príslušného OP a oblasti podpory, pričom týmto úkonom nie sú dotknuté limity, ktoré sú povinné RO uplatniť na základe tohto metodického pokynu. Pre oprávnenosť všetkých výdavkov prijímateľov platí zákaz duplicitného financovania výdavkov (časové a vecné prekrývanie výdavkov).</w:t>
      </w:r>
    </w:p>
    <w:p w14:paraId="11B60BDA" w14:textId="6CC4493A" w:rsidR="0049204A" w:rsidRDefault="00844FD4" w:rsidP="00CC1683">
      <w:pPr>
        <w:pStyle w:val="SRKNorm"/>
        <w:numPr>
          <w:ilvl w:val="0"/>
          <w:numId w:val="3"/>
        </w:numPr>
        <w:spacing w:before="0" w:after="120"/>
        <w:ind w:left="426"/>
        <w:contextualSpacing w:val="0"/>
      </w:pPr>
      <w:r>
        <w:t>Týmto metodickým pokynom nie sú dotknuté povinnosti žiadateľa/prijímateľa vyplývajúce z</w:t>
      </w:r>
      <w:r w:rsidR="00722E25">
        <w:t>o zákona č. 343/2015 Z. z. o verejnom obstarávaní</w:t>
      </w:r>
      <w:r>
        <w:t>  a </w:t>
      </w:r>
      <w:r w:rsidR="00722E25">
        <w:t>S</w:t>
      </w:r>
      <w:r>
        <w:t xml:space="preserve">ystému riadenia </w:t>
      </w:r>
      <w:r w:rsidR="00722E25">
        <w:t xml:space="preserve">EŠIF </w:t>
      </w:r>
      <w:r>
        <w:lastRenderedPageBreak/>
        <w:t>pri verejnom obstarávaní/obstarávaní zákaziek na dodanie tovarov, poskytnutie služ</w:t>
      </w:r>
      <w:r w:rsidR="00063287">
        <w:t>ie</w:t>
      </w:r>
      <w:r>
        <w:t>b</w:t>
      </w:r>
      <w:r w:rsidR="00063287">
        <w:t xml:space="preserve"> a</w:t>
      </w:r>
      <w:r>
        <w:t xml:space="preserve"> uskutočnenie stavebných prác. </w:t>
      </w:r>
    </w:p>
    <w:p w14:paraId="0FF1726E" w14:textId="77777777" w:rsidR="0049204A" w:rsidRDefault="00844FD4" w:rsidP="00CC1683">
      <w:pPr>
        <w:pStyle w:val="SRKNorm"/>
        <w:numPr>
          <w:ilvl w:val="0"/>
          <w:numId w:val="3"/>
        </w:numPr>
        <w:spacing w:before="0" w:after="120"/>
        <w:ind w:left="425" w:hanging="425"/>
        <w:contextualSpacing w:val="0"/>
      </w:pPr>
      <w:r w:rsidRPr="00ED2453">
        <w:t>RO má právo rozhodnúť, ktoré z najčastejšie sa vyskytujúcich skupín výdavkov (vrátane výdavkov patriacich do skupín výdavkov) uvedených v tomto metodickom pokyne budú oprávnené  na financovanie z príslušného OP</w:t>
      </w:r>
      <w:r w:rsidRPr="00642A68">
        <w:rPr>
          <w:lang w:eastAsia="en-US"/>
        </w:rPr>
        <w:t>.</w:t>
      </w:r>
      <w:r>
        <w:rPr>
          <w:lang w:eastAsia="en-US"/>
        </w:rPr>
        <w:t xml:space="preserve"> Ide o tieto skupiny výdavkov:</w:t>
      </w:r>
    </w:p>
    <w:p w14:paraId="3CBF9D55" w14:textId="3B31992D" w:rsidR="0049204A" w:rsidRDefault="00844FD4" w:rsidP="00CC1683">
      <w:pPr>
        <w:numPr>
          <w:ilvl w:val="0"/>
          <w:numId w:val="24"/>
        </w:numPr>
        <w:spacing w:after="120"/>
        <w:ind w:hanging="294"/>
        <w:contextualSpacing/>
        <w:jc w:val="both"/>
        <w:rPr>
          <w:lang w:eastAsia="en-US"/>
        </w:rPr>
      </w:pPr>
      <w:r>
        <w:rPr>
          <w:lang w:eastAsia="en-US"/>
        </w:rPr>
        <w:t>nákup nehnuteľností (pozemky a stavby</w:t>
      </w:r>
      <w:r w:rsidR="00DA56AC">
        <w:rPr>
          <w:lang w:eastAsia="en-US"/>
        </w:rPr>
        <w:t>);</w:t>
      </w:r>
    </w:p>
    <w:p w14:paraId="1E03A8A3" w14:textId="78CE1C8D" w:rsidR="0049204A" w:rsidRDefault="00844FD4" w:rsidP="00CC1683">
      <w:pPr>
        <w:numPr>
          <w:ilvl w:val="0"/>
          <w:numId w:val="24"/>
        </w:numPr>
        <w:spacing w:after="120"/>
        <w:ind w:hanging="294"/>
        <w:contextualSpacing/>
        <w:jc w:val="both"/>
        <w:rPr>
          <w:lang w:eastAsia="en-US"/>
        </w:rPr>
      </w:pPr>
      <w:r>
        <w:rPr>
          <w:lang w:eastAsia="en-US"/>
        </w:rPr>
        <w:t>nákup hmotného a nehmotného majetku (okrem nehnuteľností</w:t>
      </w:r>
      <w:r w:rsidR="00DA56AC">
        <w:rPr>
          <w:lang w:eastAsia="en-US"/>
        </w:rPr>
        <w:t>);</w:t>
      </w:r>
    </w:p>
    <w:p w14:paraId="0D693821" w14:textId="162A38D3" w:rsidR="0049204A" w:rsidRDefault="00844FD4" w:rsidP="00CC1683">
      <w:pPr>
        <w:numPr>
          <w:ilvl w:val="0"/>
          <w:numId w:val="24"/>
        </w:numPr>
        <w:spacing w:after="120"/>
        <w:ind w:hanging="294"/>
        <w:contextualSpacing/>
        <w:jc w:val="both"/>
        <w:rPr>
          <w:lang w:eastAsia="en-US"/>
        </w:rPr>
      </w:pPr>
      <w:r>
        <w:rPr>
          <w:lang w:eastAsia="en-US"/>
        </w:rPr>
        <w:t>nákup použitého zariadenia</w:t>
      </w:r>
      <w:r w:rsidR="00DA56AC">
        <w:rPr>
          <w:lang w:eastAsia="en-US"/>
        </w:rPr>
        <w:t>;</w:t>
      </w:r>
    </w:p>
    <w:p w14:paraId="189B0556" w14:textId="6CD2A3D5" w:rsidR="0049204A" w:rsidRDefault="00844FD4" w:rsidP="00CC1683">
      <w:pPr>
        <w:numPr>
          <w:ilvl w:val="0"/>
          <w:numId w:val="24"/>
        </w:numPr>
        <w:spacing w:after="120"/>
        <w:ind w:hanging="294"/>
        <w:contextualSpacing/>
        <w:jc w:val="both"/>
        <w:rPr>
          <w:lang w:eastAsia="en-US"/>
        </w:rPr>
      </w:pPr>
      <w:r>
        <w:rPr>
          <w:lang w:eastAsia="en-US"/>
        </w:rPr>
        <w:t>finančný prenájom a operatívny nájom</w:t>
      </w:r>
      <w:r w:rsidR="00DA56AC">
        <w:rPr>
          <w:lang w:eastAsia="en-US"/>
        </w:rPr>
        <w:t xml:space="preserve">; </w:t>
      </w:r>
    </w:p>
    <w:p w14:paraId="0E286254" w14:textId="67E41085" w:rsidR="0049204A" w:rsidRDefault="00844FD4" w:rsidP="00CC1683">
      <w:pPr>
        <w:numPr>
          <w:ilvl w:val="0"/>
          <w:numId w:val="24"/>
        </w:numPr>
        <w:spacing w:after="120"/>
        <w:ind w:hanging="294"/>
        <w:contextualSpacing/>
        <w:jc w:val="both"/>
        <w:rPr>
          <w:lang w:eastAsia="en-US"/>
        </w:rPr>
      </w:pPr>
      <w:r>
        <w:rPr>
          <w:lang w:eastAsia="en-US"/>
        </w:rPr>
        <w:t>odpisy, režijné výdavky a vecné príspevky</w:t>
      </w:r>
      <w:r w:rsidR="00DA56AC">
        <w:rPr>
          <w:lang w:eastAsia="en-US"/>
        </w:rPr>
        <w:t>;</w:t>
      </w:r>
    </w:p>
    <w:p w14:paraId="3E50D8D4" w14:textId="335ABF1F" w:rsidR="0049204A" w:rsidRDefault="00844FD4" w:rsidP="00CC1683">
      <w:pPr>
        <w:numPr>
          <w:ilvl w:val="0"/>
          <w:numId w:val="24"/>
        </w:numPr>
        <w:spacing w:after="120"/>
        <w:ind w:hanging="294"/>
        <w:contextualSpacing/>
        <w:jc w:val="both"/>
        <w:rPr>
          <w:lang w:eastAsia="en-US"/>
        </w:rPr>
      </w:pPr>
      <w:r>
        <w:rPr>
          <w:lang w:eastAsia="en-US"/>
        </w:rPr>
        <w:t>osobné výdavky a cestovné náhrady</w:t>
      </w:r>
      <w:r w:rsidR="00DA56AC">
        <w:rPr>
          <w:lang w:eastAsia="en-US"/>
        </w:rPr>
        <w:t>;</w:t>
      </w:r>
    </w:p>
    <w:p w14:paraId="3E9B0C37" w14:textId="3B62C4F4" w:rsidR="0049204A" w:rsidRDefault="00844FD4" w:rsidP="00CC1683">
      <w:pPr>
        <w:numPr>
          <w:ilvl w:val="0"/>
          <w:numId w:val="24"/>
        </w:numPr>
        <w:spacing w:after="120"/>
        <w:ind w:hanging="294"/>
        <w:contextualSpacing/>
        <w:jc w:val="both"/>
        <w:rPr>
          <w:lang w:eastAsia="en-US"/>
        </w:rPr>
      </w:pPr>
      <w:r>
        <w:rPr>
          <w:lang w:eastAsia="en-US"/>
        </w:rPr>
        <w:t xml:space="preserve">ostatné výdavky - </w:t>
      </w:r>
      <w:r w:rsidR="00D60CD9">
        <w:rPr>
          <w:lang w:eastAsia="en-US"/>
        </w:rPr>
        <w:t>e</w:t>
      </w:r>
      <w:r>
        <w:rPr>
          <w:lang w:eastAsia="en-US"/>
        </w:rPr>
        <w:t>xterné služby (outsourcing</w:t>
      </w:r>
      <w:r w:rsidR="00DA56AC">
        <w:rPr>
          <w:lang w:eastAsia="en-US"/>
        </w:rPr>
        <w:t>);</w:t>
      </w:r>
    </w:p>
    <w:p w14:paraId="5D307398" w14:textId="572AA36C" w:rsidR="0049204A" w:rsidRDefault="00844FD4" w:rsidP="00CC1683">
      <w:pPr>
        <w:numPr>
          <w:ilvl w:val="0"/>
          <w:numId w:val="24"/>
        </w:numPr>
        <w:spacing w:after="120"/>
        <w:ind w:hanging="294"/>
        <w:contextualSpacing/>
        <w:rPr>
          <w:lang w:eastAsia="en-US"/>
        </w:rPr>
      </w:pPr>
      <w:r>
        <w:rPr>
          <w:lang w:eastAsia="en-US"/>
        </w:rPr>
        <w:t>finančné výdavky a poplatky</w:t>
      </w:r>
      <w:r w:rsidR="00DA56AC">
        <w:rPr>
          <w:lang w:eastAsia="en-US"/>
        </w:rPr>
        <w:t>;</w:t>
      </w:r>
    </w:p>
    <w:p w14:paraId="26CF715A" w14:textId="77777777" w:rsidR="0049204A" w:rsidRDefault="00844FD4" w:rsidP="00CC1683">
      <w:pPr>
        <w:numPr>
          <w:ilvl w:val="0"/>
          <w:numId w:val="24"/>
        </w:numPr>
        <w:spacing w:after="120"/>
        <w:ind w:hanging="294"/>
        <w:contextualSpacing/>
        <w:rPr>
          <w:lang w:eastAsia="en-US"/>
        </w:rPr>
      </w:pPr>
      <w:r>
        <w:rPr>
          <w:lang w:eastAsia="en-US"/>
        </w:rPr>
        <w:t>daň z pridanej hodnoty a iné dane.</w:t>
      </w:r>
    </w:p>
    <w:p w14:paraId="46CC9E18" w14:textId="77777777" w:rsidR="0049204A" w:rsidRDefault="00844FD4" w:rsidP="001F7F02">
      <w:pPr>
        <w:pStyle w:val="MPCKO2"/>
        <w:spacing w:after="120"/>
        <w:contextualSpacing/>
      </w:pPr>
      <w:bookmarkStart w:id="25" w:name="_Toc404872047"/>
      <w:bookmarkStart w:id="26" w:name="_Toc404872122"/>
      <w:bookmarkStart w:id="27" w:name="_Toc410374995"/>
      <w:bookmarkStart w:id="28" w:name="_Toc506216914"/>
      <w:bookmarkStart w:id="29" w:name="_Toc525130065"/>
      <w:bookmarkStart w:id="30" w:name="_Toc70413994"/>
      <w:r>
        <w:t xml:space="preserve">2.1 </w:t>
      </w:r>
      <w:bookmarkEnd w:id="25"/>
      <w:bookmarkEnd w:id="26"/>
      <w:r>
        <w:t>Nákup pozemkov</w:t>
      </w:r>
      <w:bookmarkEnd w:id="27"/>
      <w:bookmarkEnd w:id="28"/>
      <w:bookmarkEnd w:id="29"/>
      <w:bookmarkEnd w:id="30"/>
    </w:p>
    <w:p w14:paraId="32D9D51D" w14:textId="77777777" w:rsidR="0049204A" w:rsidRDefault="00844FD4" w:rsidP="00CC1683">
      <w:pPr>
        <w:pStyle w:val="SRKNorm"/>
        <w:numPr>
          <w:ilvl w:val="0"/>
          <w:numId w:val="2"/>
        </w:numPr>
        <w:spacing w:before="0" w:after="120"/>
        <w:ind w:left="426" w:hanging="426"/>
        <w:contextualSpacing w:val="0"/>
      </w:pPr>
      <w:r>
        <w:t>Výdavky na nákup pozemkov sú oprávnenými výdavkami v prípade, že sú splnené nasledujúce podmienky:</w:t>
      </w:r>
    </w:p>
    <w:p w14:paraId="69D17D91" w14:textId="61F336C7" w:rsidR="0049204A" w:rsidRDefault="0018547A" w:rsidP="00CC1683">
      <w:pPr>
        <w:pStyle w:val="Odsekzoznamu"/>
        <w:numPr>
          <w:ilvl w:val="0"/>
          <w:numId w:val="4"/>
        </w:numPr>
        <w:jc w:val="both"/>
      </w:pPr>
      <w:r>
        <w:t xml:space="preserve">výdavky na nákup pozemku </w:t>
      </w:r>
      <w:r w:rsidR="002C47FF">
        <w:t xml:space="preserve">nepresiahnu </w:t>
      </w:r>
      <w:r w:rsidR="00844FD4">
        <w:t>sumu 10</w:t>
      </w:r>
      <w:r w:rsidR="00D60CD9">
        <w:t xml:space="preserve"> </w:t>
      </w:r>
      <w:r w:rsidR="00844FD4">
        <w:t>% celkových oprávnených výdavkov na projekt</w:t>
      </w:r>
      <w:r w:rsidR="007C1F13">
        <w:t xml:space="preserve">, </w:t>
      </w:r>
      <w:r w:rsidR="002C47FF">
        <w:t>vrátane výdavkov na nákup pozemku</w:t>
      </w:r>
      <w:r w:rsidR="00D05407">
        <w:t>;</w:t>
      </w:r>
      <w:r w:rsidR="002C47FF">
        <w:t xml:space="preserve"> </w:t>
      </w:r>
      <w:r w:rsidR="00844FD4">
        <w:t>v prípade zanedbaných plôch a plôch, ktoré sa v minulosti používali na priemyselné účely a ktorých súčasťou sú budovy, sa toto obmedzenie zvyšuje na 15 %. Vo výnimočných a riadne odôvodnených prípadoch možno na projekty týkajúce sa ochrany životného prostredia povoliť vyššie obmedzenie</w:t>
      </w:r>
      <w:r w:rsidR="00844FD4">
        <w:rPr>
          <w:rStyle w:val="Odkaznapoznmkupodiarou"/>
        </w:rPr>
        <w:footnoteReference w:id="4"/>
      </w:r>
      <w:r w:rsidR="005D5608">
        <w:t xml:space="preserve">. </w:t>
      </w:r>
      <w:r w:rsidR="005D5608" w:rsidRPr="005D5608">
        <w:t>V prípade identifikácie neoprávnených výdavkov v rámci projektu je potrebné upraviť výšku celkových oprávnených výdavkov na projekt a</w:t>
      </w:r>
      <w:r w:rsidR="00FB5159">
        <w:t> </w:t>
      </w:r>
      <w:r w:rsidR="005D5608" w:rsidRPr="005D5608">
        <w:t>z</w:t>
      </w:r>
      <w:r w:rsidR="00FB5159">
        <w:t> </w:t>
      </w:r>
      <w:r w:rsidR="005D5608" w:rsidRPr="005D5608">
        <w:t>tejto sumy počítať maximálne percento výdavkov na nákup pozemku</w:t>
      </w:r>
      <w:r w:rsidR="00844FD4">
        <w:t xml:space="preserve">; </w:t>
      </w:r>
    </w:p>
    <w:p w14:paraId="24CB212F" w14:textId="19CC5DD3" w:rsidR="0049204A" w:rsidRDefault="00844FD4" w:rsidP="00CC1683">
      <w:pPr>
        <w:pStyle w:val="Zoznamsodrkami"/>
        <w:numPr>
          <w:ilvl w:val="0"/>
          <w:numId w:val="4"/>
        </w:numPr>
        <w:spacing w:before="0" w:after="0"/>
        <w:contextualSpacing/>
        <w:rPr>
          <w:sz w:val="24"/>
          <w:szCs w:val="24"/>
        </w:rPr>
      </w:pPr>
      <w:r>
        <w:rPr>
          <w:sz w:val="24"/>
          <w:szCs w:val="24"/>
        </w:rPr>
        <w:t xml:space="preserve">pozemok bude ohodnotený znaleckým posudkom </w:t>
      </w:r>
      <w:r w:rsidR="00144E52">
        <w:rPr>
          <w:sz w:val="24"/>
          <w:szCs w:val="24"/>
        </w:rPr>
        <w:t>(nie starším ako 1 rok</w:t>
      </w:r>
      <w:r w:rsidR="00144E52">
        <w:rPr>
          <w:rStyle w:val="Odkaznapoznmkupodiarou"/>
          <w:sz w:val="24"/>
          <w:szCs w:val="24"/>
        </w:rPr>
        <w:footnoteReference w:id="5"/>
      </w:r>
      <w:r w:rsidR="00144E52">
        <w:rPr>
          <w:sz w:val="24"/>
          <w:szCs w:val="24"/>
        </w:rPr>
        <w:t xml:space="preserve">) </w:t>
      </w:r>
      <w:r>
        <w:rPr>
          <w:sz w:val="24"/>
          <w:szCs w:val="24"/>
        </w:rPr>
        <w:t xml:space="preserve">vyhotoveným znalcom </w:t>
      </w:r>
      <w:r w:rsidR="00EF1F4D">
        <w:rPr>
          <w:sz w:val="24"/>
          <w:szCs w:val="24"/>
        </w:rPr>
        <w:t xml:space="preserve"> </w:t>
      </w:r>
      <w:r>
        <w:rPr>
          <w:sz w:val="24"/>
          <w:szCs w:val="24"/>
        </w:rPr>
        <w:t>podľa zákona   č. 382/2004 Z. z. o znalcoch, tlmočníkoch a prekladateľoch a o zmene a doplnení niektorých zákonov (ďalej len „zákon o znalcoch, tlmočníkoch a prekladateľoch“)</w:t>
      </w:r>
      <w:r w:rsidR="001B3B3B">
        <w:rPr>
          <w:sz w:val="24"/>
          <w:szCs w:val="24"/>
        </w:rPr>
        <w:t xml:space="preserve"> alebo na to určeným oprávneným orgánom</w:t>
      </w:r>
      <w:r>
        <w:rPr>
          <w:sz w:val="24"/>
          <w:szCs w:val="24"/>
        </w:rPr>
        <w:t xml:space="preserve">; </w:t>
      </w:r>
    </w:p>
    <w:p w14:paraId="1FC4C511" w14:textId="77777777" w:rsidR="0049204A" w:rsidRDefault="00844FD4" w:rsidP="00CC1683">
      <w:pPr>
        <w:pStyle w:val="Zoznamsodrkami"/>
        <w:numPr>
          <w:ilvl w:val="0"/>
          <w:numId w:val="4"/>
        </w:numPr>
        <w:spacing w:before="0" w:after="0"/>
        <w:ind w:hanging="294"/>
        <w:contextualSpacing/>
        <w:rPr>
          <w:sz w:val="24"/>
          <w:szCs w:val="24"/>
        </w:rPr>
      </w:pPr>
      <w:r>
        <w:rPr>
          <w:sz w:val="24"/>
          <w:szCs w:val="24"/>
        </w:rPr>
        <w:t xml:space="preserve">oprávneným výdavkom je </w:t>
      </w:r>
      <w:r w:rsidR="0018547A">
        <w:rPr>
          <w:sz w:val="24"/>
          <w:szCs w:val="24"/>
        </w:rPr>
        <w:t>výdavok na nákup</w:t>
      </w:r>
      <w:r w:rsidR="00EA2E21">
        <w:rPr>
          <w:sz w:val="24"/>
          <w:szCs w:val="24"/>
        </w:rPr>
        <w:t xml:space="preserve"> pozemku</w:t>
      </w:r>
      <w:r>
        <w:rPr>
          <w:sz w:val="24"/>
          <w:szCs w:val="24"/>
        </w:rPr>
        <w:t>, maximálne však do výšky všeobecnej hodnoty zistenej znaleckým posudkom</w:t>
      </w:r>
      <w:r>
        <w:rPr>
          <w:rStyle w:val="Odkaznapoznmkupodiarou"/>
          <w:sz w:val="24"/>
          <w:szCs w:val="24"/>
        </w:rPr>
        <w:footnoteReference w:id="6"/>
      </w:r>
      <w:r>
        <w:rPr>
          <w:sz w:val="24"/>
          <w:szCs w:val="24"/>
        </w:rPr>
        <w:t xml:space="preserve">; </w:t>
      </w:r>
    </w:p>
    <w:p w14:paraId="5AC8F178" w14:textId="77777777" w:rsidR="0049204A" w:rsidRDefault="00D62C23" w:rsidP="00CC1683">
      <w:pPr>
        <w:pStyle w:val="Odsekzoznamu"/>
        <w:numPr>
          <w:ilvl w:val="0"/>
          <w:numId w:val="4"/>
        </w:numPr>
        <w:spacing w:after="120"/>
        <w:ind w:hanging="294"/>
        <w:jc w:val="both"/>
      </w:pPr>
      <w:r>
        <w:t>žiadateľ/prijímateľ</w:t>
      </w:r>
      <w:r w:rsidR="00844FD4">
        <w:t>, či niektorý z predchádzajúcich vlastníkov pozemku nezískal príspevok z</w:t>
      </w:r>
      <w:r>
        <w:t xml:space="preserve"> EŠIF </w:t>
      </w:r>
      <w:r w:rsidR="00844FD4">
        <w:t>na nákup daného pozemku, čo by v prípade spolufinancovania nákupu z prostriedkov EŠIF viedlo k duplicitnému financovaniu, a tým k vzniku neoprávnených výdavkov.</w:t>
      </w:r>
    </w:p>
    <w:p w14:paraId="69E46FB1" w14:textId="12E01963" w:rsidR="0049204A" w:rsidRDefault="00844FD4" w:rsidP="00CC1683">
      <w:pPr>
        <w:pStyle w:val="SRKNorm"/>
        <w:numPr>
          <w:ilvl w:val="0"/>
          <w:numId w:val="2"/>
        </w:numPr>
        <w:spacing w:before="0" w:after="120"/>
        <w:ind w:left="426" w:hanging="426"/>
        <w:contextualSpacing w:val="0"/>
        <w:rPr>
          <w:rFonts w:eastAsiaTheme="minorHAnsi"/>
          <w:color w:val="000000"/>
          <w:lang w:eastAsia="en-US"/>
        </w:rPr>
      </w:pPr>
      <w:r>
        <w:t>Ak RO identifikuje pri kúpe pozemku konflikt záujmov v zmysle § 46 ods. 1 zákona č.</w:t>
      </w:r>
      <w:r w:rsidR="00784D16">
        <w:t> </w:t>
      </w:r>
      <w:r>
        <w:t>292/2014</w:t>
      </w:r>
      <w:r w:rsidR="00063287">
        <w:t xml:space="preserve"> Z. z.</w:t>
      </w:r>
      <w:r>
        <w:t xml:space="preserve"> o príspevku poskytovanom z európskych štrukturálnych a investičných </w:t>
      </w:r>
      <w:r>
        <w:lastRenderedPageBreak/>
        <w:t>fondov a o zmene a doplnení niektorých zákonov (ďalej len „zákon o  príspevku z EŠIF“), výdavky na kúpu pozemku sú neoprávnené v plnom rozsahu.</w:t>
      </w:r>
    </w:p>
    <w:p w14:paraId="7B9DD71A" w14:textId="1812EB3E" w:rsidR="0049204A" w:rsidRDefault="00844FD4" w:rsidP="00A73768">
      <w:pPr>
        <w:pStyle w:val="SRKNorm"/>
        <w:ind w:left="425" w:hanging="425"/>
        <w:contextualSpacing w:val="0"/>
        <w:rPr>
          <w:rFonts w:eastAsiaTheme="minorHAnsi"/>
          <w:color w:val="000000"/>
          <w:lang w:eastAsia="en-US"/>
        </w:rPr>
      </w:pPr>
      <w:r>
        <w:t xml:space="preserve">V prípade ESF </w:t>
      </w:r>
      <w:r>
        <w:rPr>
          <w:b/>
        </w:rPr>
        <w:t>nie sú</w:t>
      </w:r>
      <w:r>
        <w:t xml:space="preserve"> výdavky na nákup pozemkov </w:t>
      </w:r>
      <w:r>
        <w:rPr>
          <w:b/>
        </w:rPr>
        <w:t>oprávnené.</w:t>
      </w:r>
      <w:r>
        <w:t xml:space="preserve"> Týmto nie je dotknutá možnosť nákupu pozemkov pri ESF </w:t>
      </w:r>
      <w:r w:rsidR="00661D30">
        <w:t xml:space="preserve">prostredníctvom </w:t>
      </w:r>
      <w:r>
        <w:t xml:space="preserve">krížového financovania za splnenia podmienok vyplývajúcich z čl. 98 </w:t>
      </w:r>
      <w:r>
        <w:rPr>
          <w:rFonts w:eastAsiaTheme="minorHAnsi"/>
          <w:color w:val="000000"/>
          <w:lang w:eastAsia="en-US"/>
        </w:rPr>
        <w:t xml:space="preserve">nariadenia Európskeho parlamentu a Rady (EÚ) </w:t>
      </w:r>
      <w:r w:rsidR="00D60CD9">
        <w:rPr>
          <w:rFonts w:eastAsiaTheme="minorHAnsi"/>
          <w:color w:val="000000"/>
          <w:lang w:eastAsia="en-US"/>
        </w:rPr>
        <w:br/>
      </w:r>
      <w:r>
        <w:rPr>
          <w:rFonts w:eastAsiaTheme="minorHAnsi"/>
          <w:color w:val="000000"/>
          <w:lang w:eastAsia="en-US"/>
        </w:rPr>
        <w:t xml:space="preserve">č. 1303/2013 zo 17. decembra 2013, ktorým sa stanovujú spoločné ustanovenia </w:t>
      </w:r>
      <w:r w:rsidR="00D60CD9">
        <w:rPr>
          <w:rFonts w:eastAsiaTheme="minorHAnsi"/>
          <w:color w:val="000000"/>
          <w:lang w:eastAsia="en-US"/>
        </w:rPr>
        <w:br/>
      </w:r>
      <w:r>
        <w:rPr>
          <w:rFonts w:eastAsiaTheme="minorHAnsi"/>
          <w:color w:val="000000"/>
          <w:lang w:eastAsia="en-US"/>
        </w:rPr>
        <w:t xml:space="preserve">o Európskom fonde regionálneho rozvoja, Európskom sociálnom fonde, Kohéznom fonde, Európskom poľnohospodárskom fonde pre rozvoj vidieka a Európskom námornom a rybárskom fonde a ktorým sa stanovujú všeobecné ustanovenia </w:t>
      </w:r>
      <w:r w:rsidR="00D60CD9">
        <w:rPr>
          <w:rFonts w:eastAsiaTheme="minorHAnsi"/>
          <w:color w:val="000000"/>
          <w:lang w:eastAsia="en-US"/>
        </w:rPr>
        <w:br/>
      </w:r>
      <w:r>
        <w:rPr>
          <w:rFonts w:eastAsiaTheme="minorHAnsi"/>
          <w:color w:val="000000"/>
          <w:lang w:eastAsia="en-US"/>
        </w:rPr>
        <w:t xml:space="preserve">o Európskom fonde regionálneho rozvoja, Európskom sociálnom fonde, Kohéznom fonde a Európskom námornom a rybárskom fonde, a ktorým sa zrušuje nariadenie Rady (ES) </w:t>
      </w:r>
      <w:r w:rsidR="00D60CD9">
        <w:rPr>
          <w:rFonts w:eastAsiaTheme="minorHAnsi"/>
          <w:color w:val="000000"/>
          <w:lang w:eastAsia="en-US"/>
        </w:rPr>
        <w:br/>
      </w:r>
      <w:r>
        <w:rPr>
          <w:rFonts w:eastAsiaTheme="minorHAnsi"/>
          <w:color w:val="000000"/>
          <w:lang w:eastAsia="en-US"/>
        </w:rPr>
        <w:t>č. 1083/2006 (ďalej len „všeobecné nariadenie“).</w:t>
      </w:r>
    </w:p>
    <w:p w14:paraId="71CA53CE" w14:textId="3A3AB478" w:rsidR="0049204A" w:rsidRDefault="00844FD4" w:rsidP="00A73768">
      <w:pPr>
        <w:pStyle w:val="SRKNorm"/>
        <w:ind w:left="425" w:hanging="425"/>
        <w:contextualSpacing w:val="0"/>
      </w:pPr>
      <w:r>
        <w:t>Nákup pozemkov je pre programy EÚS oprávnený.</w:t>
      </w:r>
    </w:p>
    <w:p w14:paraId="79FDFC72" w14:textId="2BF46B63" w:rsidR="0049204A" w:rsidRDefault="0049204A"/>
    <w:tbl>
      <w:tblPr>
        <w:tblStyle w:val="Mriekatabuky"/>
        <w:tblW w:w="0" w:type="auto"/>
        <w:tblLook w:val="04A0" w:firstRow="1" w:lastRow="0" w:firstColumn="1" w:lastColumn="0" w:noHBand="0" w:noVBand="1"/>
      </w:tblPr>
      <w:tblGrid>
        <w:gridCol w:w="7486"/>
        <w:gridCol w:w="1576"/>
      </w:tblGrid>
      <w:tr w:rsidR="00C1732E" w14:paraId="448C4DB9" w14:textId="77777777" w:rsidTr="00ED2453">
        <w:tc>
          <w:tcPr>
            <w:tcW w:w="9212" w:type="dxa"/>
            <w:gridSpan w:val="2"/>
            <w:tcBorders>
              <w:bottom w:val="single" w:sz="4" w:space="0" w:color="auto"/>
            </w:tcBorders>
            <w:shd w:val="clear" w:color="auto" w:fill="D9D9D9" w:themeFill="background1" w:themeFillShade="D9"/>
          </w:tcPr>
          <w:p w14:paraId="1FCA8FF0" w14:textId="77777777" w:rsidR="00C1732E" w:rsidRPr="00784CF3" w:rsidRDefault="00C1732E" w:rsidP="00C1732E">
            <w:pPr>
              <w:rPr>
                <w:sz w:val="22"/>
                <w:szCs w:val="22"/>
              </w:rPr>
            </w:pPr>
            <w:r w:rsidRPr="00784CF3">
              <w:rPr>
                <w:sz w:val="22"/>
                <w:szCs w:val="22"/>
              </w:rPr>
              <w:t>Neoprávneným výdavkom  je spravidla:</w:t>
            </w:r>
          </w:p>
          <w:p w14:paraId="39009AAB" w14:textId="77777777" w:rsidR="00C1732E" w:rsidRPr="00667557" w:rsidRDefault="00C1732E" w:rsidP="00CC1683">
            <w:pPr>
              <w:pStyle w:val="Zoznamsodrkami"/>
              <w:numPr>
                <w:ilvl w:val="0"/>
                <w:numId w:val="50"/>
              </w:numPr>
              <w:ind w:left="426" w:hanging="426"/>
              <w:rPr>
                <w:szCs w:val="22"/>
              </w:rPr>
            </w:pPr>
            <w:r w:rsidRPr="00784CF3">
              <w:rPr>
                <w:szCs w:val="22"/>
              </w:rPr>
              <w:t>časť výdavkov na nákup pozemku, ktorá je vyššia ako 10</w:t>
            </w:r>
            <w:r w:rsidR="00D60CD9">
              <w:rPr>
                <w:szCs w:val="22"/>
              </w:rPr>
              <w:t xml:space="preserve"> </w:t>
            </w:r>
            <w:r w:rsidRPr="00784CF3">
              <w:rPr>
                <w:szCs w:val="22"/>
              </w:rPr>
              <w:t>% celkových oprávnených výdavkov na projekt, resp. vyššia ako 15</w:t>
            </w:r>
            <w:r w:rsidR="00D60CD9">
              <w:rPr>
                <w:szCs w:val="22"/>
              </w:rPr>
              <w:t xml:space="preserve"> </w:t>
            </w:r>
            <w:r w:rsidRPr="00784CF3">
              <w:rPr>
                <w:szCs w:val="22"/>
              </w:rPr>
              <w:t xml:space="preserve">% v </w:t>
            </w:r>
            <w:r w:rsidRPr="00784CF3">
              <w:rPr>
                <w:szCs w:val="22"/>
                <w:lang w:val="pl-PL"/>
              </w:rPr>
              <w:t xml:space="preserve">prípade zanedbaných plôch a plôch, ktoré sa v minulosti používali na priemyselné účely a ktorých súčasťou sú budovy, </w:t>
            </w:r>
          </w:p>
          <w:p w14:paraId="0F56ACAE" w14:textId="6A82B427" w:rsidR="00254827" w:rsidRPr="00667557" w:rsidRDefault="00866ABC" w:rsidP="00CC1683">
            <w:pPr>
              <w:pStyle w:val="Zoznamsodrkami"/>
              <w:numPr>
                <w:ilvl w:val="0"/>
                <w:numId w:val="50"/>
              </w:numPr>
              <w:ind w:left="426" w:hanging="426"/>
              <w:rPr>
                <w:szCs w:val="22"/>
              </w:rPr>
            </w:pPr>
            <w:r>
              <w:rPr>
                <w:szCs w:val="22"/>
                <w:lang w:val="pl-PL"/>
              </w:rPr>
              <w:t xml:space="preserve">výdavky na </w:t>
            </w:r>
            <w:r w:rsidR="00254827">
              <w:rPr>
                <w:szCs w:val="22"/>
                <w:lang w:val="pl-PL"/>
              </w:rPr>
              <w:t>nákup pozemku</w:t>
            </w:r>
            <w:r w:rsidR="00C611A9">
              <w:rPr>
                <w:szCs w:val="22"/>
                <w:lang w:val="pl-PL"/>
              </w:rPr>
              <w:t>, ktorý</w:t>
            </w:r>
            <w:r w:rsidR="00254827">
              <w:rPr>
                <w:szCs w:val="22"/>
                <w:lang w:val="pl-PL"/>
              </w:rPr>
              <w:t xml:space="preserve"> nie je nevyhnutný pre realizáciu projektu</w:t>
            </w:r>
          </w:p>
          <w:p w14:paraId="4F508C4D" w14:textId="792A40B3" w:rsidR="00254827" w:rsidRPr="005F0B18" w:rsidRDefault="00866ABC" w:rsidP="00CC1683">
            <w:pPr>
              <w:pStyle w:val="Zoznamsodrkami"/>
              <w:numPr>
                <w:ilvl w:val="0"/>
                <w:numId w:val="50"/>
              </w:numPr>
              <w:ind w:left="426" w:hanging="426"/>
              <w:rPr>
                <w:szCs w:val="22"/>
              </w:rPr>
            </w:pPr>
            <w:r>
              <w:rPr>
                <w:szCs w:val="22"/>
                <w:lang w:val="pl-PL"/>
              </w:rPr>
              <w:t xml:space="preserve">výdavky na nákup </w:t>
            </w:r>
            <w:r w:rsidR="00254827">
              <w:rPr>
                <w:szCs w:val="22"/>
                <w:lang w:val="pl-PL"/>
              </w:rPr>
              <w:t>pozemk</w:t>
            </w:r>
            <w:r>
              <w:rPr>
                <w:szCs w:val="22"/>
                <w:lang w:val="pl-PL"/>
              </w:rPr>
              <w:t>u</w:t>
            </w:r>
            <w:r w:rsidR="00C611A9">
              <w:rPr>
                <w:szCs w:val="22"/>
                <w:lang w:val="pl-PL"/>
              </w:rPr>
              <w:t>, ktorý</w:t>
            </w:r>
            <w:r w:rsidR="00254827">
              <w:rPr>
                <w:szCs w:val="22"/>
                <w:lang w:val="pl-PL"/>
              </w:rPr>
              <w:t xml:space="preserve"> nebol ohodnotený znaleckým posudkom vyhotovený</w:t>
            </w:r>
            <w:r w:rsidR="001B3B3B">
              <w:rPr>
                <w:szCs w:val="22"/>
                <w:lang w:val="pl-PL"/>
              </w:rPr>
              <w:t>m</w:t>
            </w:r>
            <w:r w:rsidR="00254827">
              <w:rPr>
                <w:szCs w:val="22"/>
                <w:lang w:val="pl-PL"/>
              </w:rPr>
              <w:t xml:space="preserve"> znalcom</w:t>
            </w:r>
            <w:r w:rsidR="00D236F6">
              <w:rPr>
                <w:szCs w:val="22"/>
                <w:lang w:val="pl-PL"/>
              </w:rPr>
              <w:t xml:space="preserve"> alebo na to určeným oprávneným orgánom</w:t>
            </w:r>
            <w:r w:rsidR="00254827">
              <w:rPr>
                <w:szCs w:val="22"/>
                <w:lang w:val="pl-PL"/>
              </w:rPr>
              <w:t>,</w:t>
            </w:r>
          </w:p>
          <w:p w14:paraId="725800D4" w14:textId="1D1BCCC7" w:rsidR="00866ABC" w:rsidRPr="00784CF3" w:rsidRDefault="00866ABC" w:rsidP="00CC1683">
            <w:pPr>
              <w:pStyle w:val="Zoznamsodrkami"/>
              <w:numPr>
                <w:ilvl w:val="0"/>
                <w:numId w:val="50"/>
              </w:numPr>
              <w:ind w:left="426" w:hanging="426"/>
              <w:rPr>
                <w:szCs w:val="22"/>
              </w:rPr>
            </w:pPr>
            <w:r>
              <w:rPr>
                <w:szCs w:val="22"/>
                <w:lang w:val="pl-PL"/>
              </w:rPr>
              <w:t>výdavky na nákup pozemku, ktorý už bol financovaný z prostriedkov EŠIF v minulosti,</w:t>
            </w:r>
          </w:p>
          <w:p w14:paraId="673A599A" w14:textId="77777777" w:rsidR="00C1732E" w:rsidRPr="00784CF3" w:rsidRDefault="00C1732E" w:rsidP="00CC1683">
            <w:pPr>
              <w:pStyle w:val="Zoznamsodrkami"/>
              <w:numPr>
                <w:ilvl w:val="0"/>
                <w:numId w:val="50"/>
              </w:numPr>
              <w:ind w:left="426" w:hanging="426"/>
              <w:rPr>
                <w:szCs w:val="22"/>
              </w:rPr>
            </w:pPr>
            <w:r w:rsidRPr="00784CF3">
              <w:rPr>
                <w:szCs w:val="22"/>
              </w:rPr>
              <w:t>cena pozemku, pri ktorého kúpe sa identifikoval konflikt záujmov.</w:t>
            </w:r>
          </w:p>
        </w:tc>
      </w:tr>
      <w:tr w:rsidR="00C1732E" w14:paraId="5A62C5BA" w14:textId="77777777" w:rsidTr="00ED2453">
        <w:tc>
          <w:tcPr>
            <w:tcW w:w="9212" w:type="dxa"/>
            <w:gridSpan w:val="2"/>
            <w:tcBorders>
              <w:left w:val="nil"/>
              <w:bottom w:val="single" w:sz="4" w:space="0" w:color="auto"/>
              <w:right w:val="nil"/>
            </w:tcBorders>
          </w:tcPr>
          <w:p w14:paraId="558E97CF" w14:textId="77777777" w:rsidR="00C1732E" w:rsidRPr="00784CF3" w:rsidRDefault="00C1732E">
            <w:pPr>
              <w:rPr>
                <w:sz w:val="22"/>
                <w:szCs w:val="22"/>
              </w:rPr>
            </w:pPr>
          </w:p>
        </w:tc>
      </w:tr>
      <w:tr w:rsidR="00C1732E" w14:paraId="0C318D6E" w14:textId="77777777" w:rsidTr="00ED2453">
        <w:tc>
          <w:tcPr>
            <w:tcW w:w="7621" w:type="dxa"/>
            <w:shd w:val="clear" w:color="auto" w:fill="C6D9F1" w:themeFill="text2" w:themeFillTint="33"/>
          </w:tcPr>
          <w:p w14:paraId="1A484F22" w14:textId="77777777" w:rsidR="00C1732E" w:rsidRPr="00784CF3" w:rsidRDefault="00C1732E">
            <w:pPr>
              <w:rPr>
                <w:sz w:val="22"/>
                <w:szCs w:val="22"/>
              </w:rPr>
            </w:pPr>
            <w:r w:rsidRPr="00784CF3">
              <w:rPr>
                <w:sz w:val="22"/>
                <w:szCs w:val="22"/>
              </w:rPr>
              <w:t>Názov súvisiacej kapitoly tohto metodického pokynu popisujúcej dokladovanie výdavkov</w:t>
            </w:r>
          </w:p>
        </w:tc>
        <w:tc>
          <w:tcPr>
            <w:tcW w:w="1591" w:type="dxa"/>
            <w:shd w:val="clear" w:color="auto" w:fill="C6D9F1" w:themeFill="text2" w:themeFillTint="33"/>
          </w:tcPr>
          <w:p w14:paraId="631087AB" w14:textId="77777777" w:rsidR="00C1732E" w:rsidRPr="00784CF3" w:rsidRDefault="00C1732E">
            <w:pPr>
              <w:rPr>
                <w:sz w:val="22"/>
                <w:szCs w:val="22"/>
              </w:rPr>
            </w:pPr>
            <w:r w:rsidRPr="00784CF3">
              <w:rPr>
                <w:sz w:val="22"/>
                <w:szCs w:val="22"/>
              </w:rPr>
              <w:t>Číslo kapitoly</w:t>
            </w:r>
          </w:p>
        </w:tc>
      </w:tr>
      <w:tr w:rsidR="00C1732E" w14:paraId="56766B51" w14:textId="77777777" w:rsidTr="00ED2453">
        <w:tc>
          <w:tcPr>
            <w:tcW w:w="7621" w:type="dxa"/>
          </w:tcPr>
          <w:p w14:paraId="640B746C" w14:textId="77777777" w:rsidR="00C1732E" w:rsidRPr="00784CF3" w:rsidRDefault="00C1732E" w:rsidP="00784CF3">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Nákup pozemkov</w:t>
            </w:r>
          </w:p>
        </w:tc>
        <w:tc>
          <w:tcPr>
            <w:tcW w:w="1591" w:type="dxa"/>
          </w:tcPr>
          <w:p w14:paraId="267E4DAB" w14:textId="77777777" w:rsidR="00C1732E" w:rsidRPr="00784CF3" w:rsidRDefault="00C1732E" w:rsidP="00784CF3">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3.4.1</w:t>
            </w:r>
          </w:p>
        </w:tc>
      </w:tr>
    </w:tbl>
    <w:p w14:paraId="4F303D2D" w14:textId="77777777" w:rsidR="0049204A" w:rsidRDefault="00844FD4" w:rsidP="00C1732E">
      <w:pPr>
        <w:pStyle w:val="MPCKO2"/>
        <w:spacing w:after="240"/>
      </w:pPr>
      <w:bookmarkStart w:id="31" w:name="_Toc404872048"/>
      <w:bookmarkStart w:id="32" w:name="_Toc404872123"/>
      <w:bookmarkStart w:id="33" w:name="_Toc410374996"/>
      <w:bookmarkStart w:id="34" w:name="_Toc506216915"/>
      <w:bookmarkStart w:id="35" w:name="_Toc525130066"/>
      <w:bookmarkStart w:id="36" w:name="_Toc70413995"/>
      <w:r>
        <w:t xml:space="preserve">2.2 </w:t>
      </w:r>
      <w:bookmarkEnd w:id="31"/>
      <w:bookmarkEnd w:id="32"/>
      <w:r>
        <w:t>Nákup stavieb a obstaranie stavebných prác</w:t>
      </w:r>
      <w:bookmarkEnd w:id="33"/>
      <w:bookmarkEnd w:id="34"/>
      <w:bookmarkEnd w:id="35"/>
      <w:bookmarkEnd w:id="36"/>
    </w:p>
    <w:p w14:paraId="08A7B5BA" w14:textId="77777777" w:rsidR="0049204A" w:rsidRDefault="00844FD4" w:rsidP="00CC1683">
      <w:pPr>
        <w:pStyle w:val="SRKNorm"/>
        <w:numPr>
          <w:ilvl w:val="0"/>
          <w:numId w:val="10"/>
        </w:numPr>
        <w:spacing w:before="0" w:after="120"/>
        <w:ind w:left="426" w:hanging="426"/>
        <w:contextualSpacing w:val="0"/>
      </w:pPr>
      <w:bookmarkStart w:id="37" w:name="_Toc404872124"/>
      <w:r>
        <w:t xml:space="preserve">Výdavky na nákup stavieb sú oprávnenými výdavkami v prípade, že nákup stavby je nevyhnutný pre splnenie cieľov projektu a sú splnené nasledujúce podmienky: </w:t>
      </w:r>
    </w:p>
    <w:p w14:paraId="24F353E6" w14:textId="39C5633F" w:rsidR="0049204A" w:rsidRDefault="00844FD4" w:rsidP="00CC1683">
      <w:pPr>
        <w:pStyle w:val="Zoznamsodrkami"/>
        <w:numPr>
          <w:ilvl w:val="0"/>
          <w:numId w:val="7"/>
        </w:numPr>
        <w:spacing w:before="0" w:after="0"/>
        <w:ind w:left="709" w:hanging="284"/>
        <w:rPr>
          <w:sz w:val="24"/>
          <w:szCs w:val="24"/>
        </w:rPr>
      </w:pPr>
      <w:r>
        <w:rPr>
          <w:sz w:val="24"/>
          <w:szCs w:val="24"/>
        </w:rPr>
        <w:t xml:space="preserve">stavba bude ohodnotená znaleckým posudkom </w:t>
      </w:r>
      <w:r w:rsidR="00A34B74">
        <w:rPr>
          <w:sz w:val="24"/>
          <w:szCs w:val="24"/>
        </w:rPr>
        <w:t>(nie starším ako 1 rok</w:t>
      </w:r>
      <w:r w:rsidR="00D06F29">
        <w:rPr>
          <w:rStyle w:val="Odkaznapoznmkupodiarou"/>
          <w:sz w:val="24"/>
          <w:szCs w:val="24"/>
        </w:rPr>
        <w:footnoteReference w:id="7"/>
      </w:r>
      <w:r w:rsidR="00A34B74">
        <w:rPr>
          <w:sz w:val="24"/>
          <w:szCs w:val="24"/>
        </w:rPr>
        <w:t xml:space="preserve">) </w:t>
      </w:r>
      <w:r>
        <w:rPr>
          <w:sz w:val="24"/>
          <w:szCs w:val="24"/>
        </w:rPr>
        <w:t>vyhotoveným znalcom podľa zákona o znalcoch, tlmočníkoch a</w:t>
      </w:r>
      <w:r w:rsidR="000A70BF">
        <w:rPr>
          <w:sz w:val="24"/>
          <w:szCs w:val="24"/>
        </w:rPr>
        <w:t> </w:t>
      </w:r>
      <w:r>
        <w:rPr>
          <w:sz w:val="24"/>
          <w:szCs w:val="24"/>
        </w:rPr>
        <w:t>prekladateľoch</w:t>
      </w:r>
      <w:r w:rsidR="000A70BF">
        <w:rPr>
          <w:sz w:val="24"/>
          <w:szCs w:val="24"/>
        </w:rPr>
        <w:t xml:space="preserve"> alebo na to určeným oprávneným orgánom</w:t>
      </w:r>
      <w:r>
        <w:rPr>
          <w:sz w:val="24"/>
          <w:szCs w:val="24"/>
        </w:rPr>
        <w:t xml:space="preserve">; </w:t>
      </w:r>
    </w:p>
    <w:p w14:paraId="25E6624B" w14:textId="77777777" w:rsidR="0049204A" w:rsidRDefault="00844FD4" w:rsidP="00CC1683">
      <w:pPr>
        <w:pStyle w:val="Zoznamsodrkami"/>
        <w:numPr>
          <w:ilvl w:val="0"/>
          <w:numId w:val="7"/>
        </w:numPr>
        <w:spacing w:before="0" w:after="0"/>
        <w:ind w:left="709" w:hanging="284"/>
        <w:rPr>
          <w:sz w:val="24"/>
          <w:szCs w:val="24"/>
        </w:rPr>
      </w:pPr>
      <w:r>
        <w:rPr>
          <w:sz w:val="24"/>
          <w:szCs w:val="24"/>
        </w:rPr>
        <w:t xml:space="preserve">oprávneným výdavkom je </w:t>
      </w:r>
      <w:r w:rsidR="006E314F">
        <w:rPr>
          <w:sz w:val="24"/>
          <w:szCs w:val="24"/>
        </w:rPr>
        <w:t>výdavok na nákup</w:t>
      </w:r>
      <w:r w:rsidR="00D7517F">
        <w:rPr>
          <w:sz w:val="24"/>
          <w:szCs w:val="24"/>
        </w:rPr>
        <w:t xml:space="preserve"> stavby</w:t>
      </w:r>
      <w:r>
        <w:rPr>
          <w:sz w:val="24"/>
          <w:szCs w:val="24"/>
        </w:rPr>
        <w:t>, maximálne však do výšky všeobecnej hodnoty zistenej znaleckým posudkom</w:t>
      </w:r>
      <w:r>
        <w:rPr>
          <w:rStyle w:val="Odkaznapoznmkupodiarou"/>
          <w:sz w:val="24"/>
          <w:szCs w:val="24"/>
        </w:rPr>
        <w:footnoteReference w:id="8"/>
      </w:r>
      <w:r>
        <w:rPr>
          <w:sz w:val="24"/>
          <w:szCs w:val="24"/>
        </w:rPr>
        <w:t xml:space="preserve">; </w:t>
      </w:r>
    </w:p>
    <w:p w14:paraId="12559284" w14:textId="77777777" w:rsidR="0049204A" w:rsidRDefault="00844FD4" w:rsidP="00CC1683">
      <w:pPr>
        <w:pStyle w:val="Zoznamsodrkami"/>
        <w:numPr>
          <w:ilvl w:val="0"/>
          <w:numId w:val="7"/>
        </w:numPr>
        <w:spacing w:before="0" w:after="0"/>
        <w:ind w:left="709" w:hanging="284"/>
        <w:rPr>
          <w:sz w:val="24"/>
          <w:szCs w:val="24"/>
        </w:rPr>
      </w:pPr>
      <w:r>
        <w:rPr>
          <w:sz w:val="24"/>
          <w:szCs w:val="24"/>
        </w:rPr>
        <w:t xml:space="preserve">RO je povinný určiť limit pre výdavky na nákup stavieb vo vzťahu k celkovým oprávneným výdavkom podľa potrieb a zamerania OP, pričom rešpektuje podmienky </w:t>
      </w:r>
      <w:r>
        <w:rPr>
          <w:sz w:val="24"/>
          <w:szCs w:val="24"/>
        </w:rPr>
        <w:lastRenderedPageBreak/>
        <w:t>vyplývajúce z čl. 65 ods. 6 všeobecného nariadenia a výdavky na nákup stavieb sú potrebné na uspokojivú realizáciu projektu a sú s ním priamo spojené;</w:t>
      </w:r>
    </w:p>
    <w:p w14:paraId="4C0B11C2" w14:textId="77777777" w:rsidR="0049204A" w:rsidRDefault="00844FD4" w:rsidP="00CC1683">
      <w:pPr>
        <w:pStyle w:val="Zoznamsodrkami"/>
        <w:numPr>
          <w:ilvl w:val="0"/>
          <w:numId w:val="7"/>
        </w:numPr>
        <w:spacing w:before="0" w:after="0"/>
        <w:ind w:left="709" w:hanging="284"/>
        <w:rPr>
          <w:sz w:val="24"/>
          <w:szCs w:val="24"/>
        </w:rPr>
      </w:pPr>
      <w:r>
        <w:rPr>
          <w:sz w:val="24"/>
          <w:szCs w:val="24"/>
        </w:rPr>
        <w:t>je vydané kolaudačné rozhodnutie alebo rozhodnutie o predčasnom užívaní stavby alebo rozhodnutie o dočasnom užívaní stavby na  skúšobnú prevádzku a sú odstránené všetky prípadné nedostatky, na ktoré upozornil stavebný úrad pri vydaní kolaudačného rozhodnutia</w:t>
      </w:r>
      <w:r>
        <w:rPr>
          <w:rStyle w:val="Odkaznapoznmkupodiarou"/>
          <w:sz w:val="24"/>
          <w:szCs w:val="24"/>
        </w:rPr>
        <w:footnoteReference w:id="9"/>
      </w:r>
      <w:r>
        <w:rPr>
          <w:sz w:val="24"/>
          <w:szCs w:val="24"/>
        </w:rPr>
        <w:t xml:space="preserve">; </w:t>
      </w:r>
    </w:p>
    <w:p w14:paraId="5FB50E60" w14:textId="77777777" w:rsidR="0049204A" w:rsidRDefault="00B01A3E" w:rsidP="00CC1683">
      <w:pPr>
        <w:pStyle w:val="Zoznamsodrkami"/>
        <w:numPr>
          <w:ilvl w:val="0"/>
          <w:numId w:val="7"/>
        </w:numPr>
        <w:spacing w:before="0" w:after="0"/>
        <w:ind w:left="709" w:hanging="284"/>
        <w:rPr>
          <w:sz w:val="24"/>
          <w:szCs w:val="24"/>
        </w:rPr>
      </w:pPr>
      <w:r>
        <w:rPr>
          <w:sz w:val="24"/>
          <w:szCs w:val="24"/>
        </w:rPr>
        <w:t>žiadateľ/prijímateľ</w:t>
      </w:r>
      <w:r w:rsidR="00844FD4">
        <w:rPr>
          <w:sz w:val="24"/>
          <w:szCs w:val="24"/>
        </w:rPr>
        <w:t>, či niektorý z predchádzajúcich vlastníkov stavby nezískal príspevok z </w:t>
      </w:r>
      <w:r>
        <w:rPr>
          <w:sz w:val="24"/>
          <w:szCs w:val="24"/>
        </w:rPr>
        <w:t>EŠIF</w:t>
      </w:r>
      <w:r w:rsidR="00844FD4">
        <w:rPr>
          <w:sz w:val="24"/>
          <w:szCs w:val="24"/>
        </w:rPr>
        <w:t xml:space="preserve"> na nákup danej stavby, čo by v prípade spolufinancovania nákupu z prostriedkov EŠIF viedlo k duplicitnému financovaniu, a tým k vzniku neoprávnených výdavkov. </w:t>
      </w:r>
    </w:p>
    <w:p w14:paraId="3FF55CFB" w14:textId="53653FD3" w:rsidR="0049204A" w:rsidRDefault="00844FD4" w:rsidP="00CC1683">
      <w:pPr>
        <w:pStyle w:val="SRKNorm"/>
        <w:numPr>
          <w:ilvl w:val="0"/>
          <w:numId w:val="10"/>
        </w:numPr>
        <w:spacing w:before="130" w:after="120"/>
        <w:ind w:left="426" w:hanging="426"/>
        <w:contextualSpacing w:val="0"/>
      </w:pPr>
      <w:r>
        <w:t>RO môže vo výnimočných a riadne odôvodnených prípadoch</w:t>
      </w:r>
      <w:r>
        <w:rPr>
          <w:rStyle w:val="Odkaznapoznmkupodiarou"/>
        </w:rPr>
        <w:footnoteReference w:id="10"/>
      </w:r>
      <w:r>
        <w:t xml:space="preserve"> povoliť nákup stavieb, ktoré sú pre účely projektu určené na zbúranie. V tomto prípade sa aplikujú podmienky uvedené v bode 1 písm. a) až c) a f) t</w:t>
      </w:r>
      <w:r w:rsidR="00A04C6C">
        <w:t>ejto kapitoly</w:t>
      </w:r>
      <w:r>
        <w:t>.</w:t>
      </w:r>
    </w:p>
    <w:p w14:paraId="42FCD66F" w14:textId="77777777" w:rsidR="0049204A" w:rsidRDefault="00844FD4" w:rsidP="00CC1683">
      <w:pPr>
        <w:pStyle w:val="SRKNorm"/>
        <w:numPr>
          <w:ilvl w:val="0"/>
          <w:numId w:val="10"/>
        </w:numPr>
        <w:spacing w:before="130" w:after="120"/>
        <w:ind w:left="426" w:hanging="426"/>
        <w:contextualSpacing w:val="0"/>
      </w:pPr>
      <w:r>
        <w:t>Ak RO identifikuje pri kúpe stavieb konflikt záujmov v zmysle § 46 ods. 1 zákona o príspevku z EŠIF, výdavky na kúpu stavby sú neoprávnené v plnom rozsahu.</w:t>
      </w:r>
    </w:p>
    <w:p w14:paraId="78BB4493" w14:textId="6E4E5F03" w:rsidR="0049204A" w:rsidRDefault="00844FD4" w:rsidP="00CC1683">
      <w:pPr>
        <w:pStyle w:val="SRKNorm"/>
        <w:numPr>
          <w:ilvl w:val="0"/>
          <w:numId w:val="10"/>
        </w:numPr>
        <w:spacing w:before="130" w:after="120"/>
        <w:ind w:left="426" w:hanging="426"/>
        <w:contextualSpacing w:val="0"/>
      </w:pPr>
      <w:r>
        <w:t>V prípadoch, ak RO stanoví ako oprávnené výdavky nákup nehnuteľností (pozemky a stavby), je povinný definovať celkový limit na nákup nehnuteľností k celkovým oprávneným výdavkom pri zachovaní limitu na nákup pozemkov (uvedený v kapitole 2.1) a podmienok vyplývajúcich z čl. 65 ods. 6 všeobecného nariadenia. Výdavky na</w:t>
      </w:r>
      <w:r w:rsidR="00FB5159">
        <w:t> </w:t>
      </w:r>
      <w:r>
        <w:t>nákup nehnuteľností sú potrebné na uspokojivú realizáciu projektu a sú s ním priamo spojené.</w:t>
      </w:r>
    </w:p>
    <w:p w14:paraId="4342BCF4" w14:textId="28D7616C" w:rsidR="0049204A" w:rsidRDefault="00844FD4" w:rsidP="00CC1683">
      <w:pPr>
        <w:pStyle w:val="Zkladntext"/>
        <w:numPr>
          <w:ilvl w:val="0"/>
          <w:numId w:val="10"/>
        </w:numPr>
        <w:ind w:left="426" w:hanging="426"/>
        <w:jc w:val="both"/>
      </w:pPr>
      <w:r>
        <w:t>Výdavky na stavebné práce (napr. novostavby, nadstavby, prístavby, stavebné úpravy) sú oprávnenými výdavkami v prípade, že stavebné práce sú nevyhnuté pre splnenie cieľov projektu a sú splnené nasled</w:t>
      </w:r>
      <w:r w:rsidR="00D60CD9">
        <w:t>ujúce</w:t>
      </w:r>
      <w:r>
        <w:t xml:space="preserve"> podmienky:</w:t>
      </w:r>
    </w:p>
    <w:p w14:paraId="7257B8BA" w14:textId="77777777" w:rsidR="0049204A" w:rsidRDefault="00844FD4" w:rsidP="00CC1683">
      <w:pPr>
        <w:pStyle w:val="Zoznamsodrkami"/>
        <w:numPr>
          <w:ilvl w:val="0"/>
          <w:numId w:val="69"/>
        </w:numPr>
        <w:spacing w:before="0" w:after="0"/>
        <w:ind w:hanging="295"/>
        <w:rPr>
          <w:sz w:val="24"/>
          <w:szCs w:val="24"/>
        </w:rPr>
      </w:pPr>
      <w:r>
        <w:rPr>
          <w:sz w:val="24"/>
          <w:szCs w:val="24"/>
        </w:rPr>
        <w:t>plánované stavebné práce sú v súlade s platnou územnoplánovacou dokumentáciou v zmysle zákona č. 50/1976 Zb. o</w:t>
      </w:r>
      <w:r>
        <w:t xml:space="preserve"> </w:t>
      </w:r>
      <w:r w:rsidRPr="009E0034">
        <w:rPr>
          <w:sz w:val="24"/>
          <w:szCs w:val="24"/>
        </w:rPr>
        <w:t>územnom plánovaní a stavebnom poriadku (ďalej len</w:t>
      </w:r>
      <w:r>
        <w:t xml:space="preserve"> „</w:t>
      </w:r>
      <w:r>
        <w:rPr>
          <w:sz w:val="24"/>
          <w:szCs w:val="24"/>
        </w:rPr>
        <w:t>stavebný zákon“), pokiaľ sa tieto plány vzťahujú na projekt (neuplatňuje sa, ak pre realizáciu stavebných prác bolo vydané stavebné povolenie alebo ohlásenie stavebnému úradu);</w:t>
      </w:r>
    </w:p>
    <w:p w14:paraId="2A569A7A" w14:textId="77777777" w:rsidR="0049204A" w:rsidRDefault="00844FD4" w:rsidP="00CC1683">
      <w:pPr>
        <w:pStyle w:val="Zoznamsodrkami"/>
        <w:numPr>
          <w:ilvl w:val="0"/>
          <w:numId w:val="69"/>
        </w:numPr>
        <w:spacing w:before="0" w:after="0"/>
        <w:ind w:hanging="295"/>
        <w:rPr>
          <w:sz w:val="24"/>
          <w:szCs w:val="24"/>
        </w:rPr>
      </w:pPr>
      <w:r>
        <w:rPr>
          <w:sz w:val="24"/>
          <w:szCs w:val="24"/>
        </w:rPr>
        <w:t xml:space="preserve">v prípade novostavby bolo vydané rozhodnutie o umiestnení stavby podľa stavebného zákona (neuplatňuje sa, ak pre realizáciu stavebných prác bolo vydané stavebné povolenie alebo ohlásenie stavebnému úradu);  </w:t>
      </w:r>
    </w:p>
    <w:p w14:paraId="57710B2B" w14:textId="4F9FE7D5" w:rsidR="0049204A" w:rsidRDefault="00844FD4" w:rsidP="00CC1683">
      <w:pPr>
        <w:pStyle w:val="Zoznamsodrkami"/>
        <w:numPr>
          <w:ilvl w:val="0"/>
          <w:numId w:val="69"/>
        </w:numPr>
        <w:spacing w:before="0" w:after="0"/>
        <w:ind w:hanging="295"/>
        <w:rPr>
          <w:sz w:val="24"/>
          <w:szCs w:val="24"/>
        </w:rPr>
      </w:pPr>
      <w:r>
        <w:rPr>
          <w:sz w:val="24"/>
          <w:szCs w:val="24"/>
        </w:rPr>
        <w:t>ak je pre realizáciu potrebné stavebné povolenie alebo príslušné ohlásenie stavebnému úradu, žiadateľ/prijímateľ predloží právoplatné stavebné povolenie, resp. ohlásenie, na</w:t>
      </w:r>
      <w:r w:rsidR="00FB5159">
        <w:rPr>
          <w:sz w:val="24"/>
          <w:szCs w:val="24"/>
        </w:rPr>
        <w:t> </w:t>
      </w:r>
      <w:r>
        <w:rPr>
          <w:sz w:val="24"/>
          <w:szCs w:val="24"/>
        </w:rPr>
        <w:t>základe ktorých je možné stavebné práce realizovať;</w:t>
      </w:r>
    </w:p>
    <w:p w14:paraId="26C64A16" w14:textId="76537BD9" w:rsidR="0049204A" w:rsidRDefault="00844FD4" w:rsidP="00CC1683">
      <w:pPr>
        <w:pStyle w:val="Zoznamsodrkami"/>
        <w:numPr>
          <w:ilvl w:val="0"/>
          <w:numId w:val="69"/>
        </w:numPr>
        <w:spacing w:before="0" w:after="0"/>
        <w:ind w:hanging="295"/>
        <w:rPr>
          <w:sz w:val="24"/>
          <w:szCs w:val="24"/>
        </w:rPr>
      </w:pPr>
      <w:r>
        <w:rPr>
          <w:sz w:val="24"/>
          <w:szCs w:val="24"/>
        </w:rPr>
        <w:t>ak pre realizáciu stavebných prác nie je potrebné vydanie stavebného povolenia alebo príslušného ohlásenia, žiadateľ/prijímateľ</w:t>
      </w:r>
      <w:r w:rsidR="005C7486">
        <w:rPr>
          <w:sz w:val="24"/>
          <w:szCs w:val="24"/>
        </w:rPr>
        <w:t xml:space="preserve"> musí vedieť zdôvodniť</w:t>
      </w:r>
      <w:r>
        <w:rPr>
          <w:sz w:val="24"/>
          <w:szCs w:val="24"/>
        </w:rPr>
        <w:t>, že projekt v zmysle stavebného zákona nepodlieha stavebnému povoleniu ani príslušnému ohláseniu;</w:t>
      </w:r>
    </w:p>
    <w:p w14:paraId="20150330" w14:textId="33CFF96D" w:rsidR="0049204A" w:rsidRDefault="00844FD4" w:rsidP="00CC1683">
      <w:pPr>
        <w:pStyle w:val="Zoznamsodrkami"/>
        <w:numPr>
          <w:ilvl w:val="0"/>
          <w:numId w:val="69"/>
        </w:numPr>
        <w:spacing w:before="0" w:after="0"/>
        <w:ind w:hanging="295"/>
        <w:rPr>
          <w:sz w:val="24"/>
          <w:szCs w:val="24"/>
        </w:rPr>
      </w:pPr>
      <w:r>
        <w:rPr>
          <w:sz w:val="24"/>
          <w:szCs w:val="24"/>
        </w:rPr>
        <w:t xml:space="preserve">ak je to v zmysle príslušnej právnej úpravy potrebné (zákon č. 24/2006 Z. z. </w:t>
      </w:r>
      <w:r w:rsidR="00D60CD9">
        <w:rPr>
          <w:sz w:val="24"/>
          <w:szCs w:val="24"/>
        </w:rPr>
        <w:br/>
      </w:r>
      <w:r>
        <w:rPr>
          <w:sz w:val="24"/>
          <w:szCs w:val="24"/>
        </w:rPr>
        <w:t>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D60CD9">
        <w:rPr>
          <w:sz w:val="24"/>
          <w:szCs w:val="24"/>
        </w:rPr>
        <w:t>.</w:t>
      </w:r>
    </w:p>
    <w:p w14:paraId="61281011" w14:textId="77777777" w:rsidR="0049204A" w:rsidRDefault="00844FD4" w:rsidP="00CC1683">
      <w:pPr>
        <w:pStyle w:val="Zoznamsodrkami"/>
        <w:numPr>
          <w:ilvl w:val="0"/>
          <w:numId w:val="10"/>
        </w:numPr>
        <w:ind w:left="426" w:hanging="426"/>
        <w:rPr>
          <w:sz w:val="24"/>
          <w:szCs w:val="24"/>
        </w:rPr>
      </w:pPr>
      <w:r>
        <w:rPr>
          <w:sz w:val="24"/>
          <w:szCs w:val="24"/>
        </w:rPr>
        <w:lastRenderedPageBreak/>
        <w:t>Oprávneným výdavkom môžu byť aj výdavky na projektovú dokumentáciu (v zmysle stavebného zákona), autorský, geologický a stavebnotechnický (alebo stavebný) dozor.</w:t>
      </w:r>
    </w:p>
    <w:p w14:paraId="30264A1D" w14:textId="2EBA8883" w:rsidR="007A2512" w:rsidRDefault="007A2512" w:rsidP="00CC1683">
      <w:pPr>
        <w:pStyle w:val="SRKNorm"/>
        <w:numPr>
          <w:ilvl w:val="0"/>
          <w:numId w:val="10"/>
        </w:numPr>
        <w:spacing w:before="130" w:after="120"/>
        <w:ind w:left="426" w:hanging="426"/>
        <w:contextualSpacing w:val="0"/>
      </w:pPr>
      <w:r>
        <w:t xml:space="preserve">Za neoprávnený výdavok sa považujú výdavky na tzv. stratné (ide o výdavky súvisiace s materiálom, ktorý nebol do stavby </w:t>
      </w:r>
      <w:r w:rsidR="00F369DE">
        <w:t>zapracovaný</w:t>
      </w:r>
      <w:r w:rsidR="000E4829">
        <w:t>,</w:t>
      </w:r>
      <w:r>
        <w:t xml:space="preserve"> napr. odrezky kachličiek)</w:t>
      </w:r>
      <w:r w:rsidR="000E4829">
        <w:t>.</w:t>
      </w:r>
    </w:p>
    <w:p w14:paraId="58FD4EE4" w14:textId="0710F226" w:rsidR="0049204A" w:rsidRDefault="00844FD4" w:rsidP="00CC1683">
      <w:pPr>
        <w:pStyle w:val="SRKNorm"/>
        <w:numPr>
          <w:ilvl w:val="0"/>
          <w:numId w:val="10"/>
        </w:numPr>
        <w:spacing w:before="130" w:after="120"/>
        <w:ind w:left="426" w:hanging="426"/>
        <w:contextualSpacing w:val="0"/>
      </w:pPr>
      <w:r>
        <w:t xml:space="preserve">V prípade ESF </w:t>
      </w:r>
      <w:r>
        <w:rPr>
          <w:b/>
        </w:rPr>
        <w:t>nie sú</w:t>
      </w:r>
      <w:r>
        <w:t xml:space="preserve"> výdavky na nákup stavieb a obstaranie stavebných prác </w:t>
      </w:r>
      <w:r>
        <w:rPr>
          <w:b/>
        </w:rPr>
        <w:t>oprávnené.</w:t>
      </w:r>
      <w:r>
        <w:t xml:space="preserve"> Týmto nie je dotknutá možnosť uplatňovať tieto výdavky prostredníctvom krížového financovania za splnenia podmienok vyplývajúcich z čl. 98 všeobecného nariadenia.</w:t>
      </w:r>
      <w:bookmarkEnd w:id="37"/>
      <w:r>
        <w:t xml:space="preserve"> </w:t>
      </w:r>
    </w:p>
    <w:p w14:paraId="08C85E31" w14:textId="408CFFB6" w:rsidR="0049204A" w:rsidRDefault="00844FD4" w:rsidP="00CC1683">
      <w:pPr>
        <w:pStyle w:val="SRKNorm"/>
        <w:numPr>
          <w:ilvl w:val="0"/>
          <w:numId w:val="10"/>
        </w:numPr>
        <w:spacing w:before="130" w:after="120"/>
        <w:ind w:left="426" w:hanging="426"/>
        <w:contextualSpacing w:val="0"/>
      </w:pPr>
      <w:r>
        <w:t>Vyššie uvedené výdavk</w:t>
      </w:r>
      <w:r w:rsidR="00A04C6C">
        <w:t>y</w:t>
      </w:r>
      <w:r>
        <w:t xml:space="preserve"> sú pre programy EÚS oprávnené..</w:t>
      </w:r>
    </w:p>
    <w:tbl>
      <w:tblPr>
        <w:tblpPr w:leftFromText="141" w:rightFromText="141" w:vertAnchor="text" w:horzAnchor="margin" w:tblpX="108" w:tblpY="16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268"/>
      </w:tblGrid>
      <w:tr w:rsidR="0049204A" w14:paraId="62E05278" w14:textId="77777777" w:rsidTr="00ED2453">
        <w:trPr>
          <w:trHeight w:val="494"/>
        </w:trPr>
        <w:tc>
          <w:tcPr>
            <w:tcW w:w="6771" w:type="dxa"/>
            <w:shd w:val="clear" w:color="auto" w:fill="B8CCE4" w:themeFill="accent1" w:themeFillTint="66"/>
          </w:tcPr>
          <w:p w14:paraId="09D23DB8" w14:textId="77777777" w:rsidR="0049204A" w:rsidRPr="00784CF3" w:rsidRDefault="00844FD4" w:rsidP="00784CF3">
            <w:pPr>
              <w:rPr>
                <w:sz w:val="22"/>
                <w:szCs w:val="22"/>
              </w:rPr>
            </w:pPr>
            <w:r w:rsidRPr="00784CF3">
              <w:rPr>
                <w:sz w:val="22"/>
                <w:szCs w:val="22"/>
              </w:rPr>
              <w:t xml:space="preserve">Názov súvisiacej kapitoly  tohto metodického pokynu popisujúcej dokladovanie výdavkov </w:t>
            </w:r>
          </w:p>
        </w:tc>
        <w:tc>
          <w:tcPr>
            <w:tcW w:w="2268" w:type="dxa"/>
            <w:shd w:val="clear" w:color="auto" w:fill="B8CCE4" w:themeFill="accent1" w:themeFillTint="66"/>
          </w:tcPr>
          <w:p w14:paraId="61966CFF" w14:textId="77777777" w:rsidR="0049204A" w:rsidRPr="00784CF3" w:rsidRDefault="00844FD4" w:rsidP="00784CF3">
            <w:pPr>
              <w:rPr>
                <w:sz w:val="22"/>
                <w:szCs w:val="22"/>
              </w:rPr>
            </w:pPr>
            <w:r w:rsidRPr="00784CF3">
              <w:rPr>
                <w:sz w:val="22"/>
                <w:szCs w:val="22"/>
              </w:rPr>
              <w:t>Číslo kapitoly</w:t>
            </w:r>
          </w:p>
        </w:tc>
      </w:tr>
      <w:tr w:rsidR="0049204A" w14:paraId="48B51A34" w14:textId="77777777" w:rsidTr="00ED2453">
        <w:trPr>
          <w:trHeight w:val="480"/>
        </w:trPr>
        <w:tc>
          <w:tcPr>
            <w:tcW w:w="6771" w:type="dxa"/>
          </w:tcPr>
          <w:p w14:paraId="52C8ABA5"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Nákup stavieb </w:t>
            </w:r>
          </w:p>
        </w:tc>
        <w:tc>
          <w:tcPr>
            <w:tcW w:w="2268" w:type="dxa"/>
          </w:tcPr>
          <w:p w14:paraId="776DC1EA"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3.4.2</w:t>
            </w:r>
          </w:p>
        </w:tc>
      </w:tr>
    </w:tbl>
    <w:p w14:paraId="340D4277" w14:textId="77777777" w:rsidR="0049204A" w:rsidRDefault="00844FD4" w:rsidP="00C1732E">
      <w:pPr>
        <w:pStyle w:val="MPCKO2"/>
        <w:spacing w:after="240"/>
      </w:pPr>
      <w:bookmarkStart w:id="38" w:name="_Toc506216916"/>
      <w:bookmarkStart w:id="39" w:name="_Toc410374997"/>
      <w:bookmarkStart w:id="40" w:name="_Toc525130067"/>
      <w:bookmarkStart w:id="41" w:name="_Toc70413996"/>
      <w:r>
        <w:t xml:space="preserve">2.3 </w:t>
      </w:r>
      <w:bookmarkStart w:id="42" w:name="_Toc368039967"/>
      <w:bookmarkStart w:id="43" w:name="_Ref372097724"/>
      <w:bookmarkStart w:id="44" w:name="_Toc380160357"/>
      <w:r>
        <w:t xml:space="preserve">Nákup </w:t>
      </w:r>
      <w:bookmarkEnd w:id="42"/>
      <w:bookmarkEnd w:id="43"/>
      <w:bookmarkEnd w:id="44"/>
      <w:r>
        <w:t>hmotného a nehmotného majetku (okrem nehnuteľností)</w:t>
      </w:r>
      <w:bookmarkEnd w:id="38"/>
      <w:bookmarkEnd w:id="39"/>
      <w:bookmarkEnd w:id="40"/>
      <w:bookmarkEnd w:id="41"/>
    </w:p>
    <w:p w14:paraId="7BBBAC83" w14:textId="74B202E8" w:rsidR="0049204A" w:rsidRDefault="00844FD4" w:rsidP="00CC1683">
      <w:pPr>
        <w:pStyle w:val="SRKNorm"/>
        <w:numPr>
          <w:ilvl w:val="0"/>
          <w:numId w:val="8"/>
        </w:numPr>
        <w:spacing w:before="0" w:after="120"/>
        <w:ind w:left="425" w:hanging="425"/>
        <w:contextualSpacing w:val="0"/>
      </w:pPr>
      <w:r>
        <w:t xml:space="preserve">Oprávneným výdavkom je </w:t>
      </w:r>
      <w:r w:rsidR="001447E4">
        <w:t>kúpna</w:t>
      </w:r>
      <w:r w:rsidR="009B3EBE">
        <w:t xml:space="preserve"> cena nakupovaného </w:t>
      </w:r>
      <w:r>
        <w:t>dlhodob</w:t>
      </w:r>
      <w:r w:rsidR="009B3EBE">
        <w:t>ého</w:t>
      </w:r>
      <w:r>
        <w:t xml:space="preserve"> hmotn</w:t>
      </w:r>
      <w:r w:rsidR="009B3EBE">
        <w:t>ého</w:t>
      </w:r>
      <w:r>
        <w:t xml:space="preserve"> a nehmotn</w:t>
      </w:r>
      <w:r w:rsidR="009B3EBE">
        <w:t>ého</w:t>
      </w:r>
      <w:r>
        <w:t xml:space="preserve"> majetk</w:t>
      </w:r>
      <w:r w:rsidR="009B3EBE">
        <w:t>u</w:t>
      </w:r>
      <w:r>
        <w:rPr>
          <w:rStyle w:val="Odkaznapoznmkupodiarou"/>
        </w:rPr>
        <w:footnoteReference w:id="11"/>
      </w:r>
      <w:r>
        <w:t>. V prípade, ak prijímateľ využíva nadobudnutý majetok (napr. zariadenie, vybavenie) len pre účely projektu, uplatní si výdavky spojené s ich obstaraním v celkovej výške</w:t>
      </w:r>
      <w:r>
        <w:rPr>
          <w:rStyle w:val="Odkaznapoznmkupodiarou"/>
        </w:rPr>
        <w:footnoteReference w:id="12"/>
      </w:r>
      <w:r>
        <w:t>. Kúpený majetok je nový, nebol používaný a prijímateľ s ním v minulosti žiadnym spôsobom nedisponoval (čo i len sčasti, ak bol k dispozíci</w:t>
      </w:r>
      <w:r w:rsidR="00FE6006">
        <w:t>i</w:t>
      </w:r>
      <w:r>
        <w:t xml:space="preserve"> prijímateľovi).</w:t>
      </w:r>
    </w:p>
    <w:p w14:paraId="69D62342" w14:textId="77777777" w:rsidR="0049204A" w:rsidRDefault="00844FD4">
      <w:pPr>
        <w:pStyle w:val="SRKNorm"/>
        <w:spacing w:before="0" w:after="120"/>
        <w:ind w:left="425" w:hanging="425"/>
        <w:contextualSpacing w:val="0"/>
      </w:pPr>
      <w:r>
        <w:t>V prípade, že prijímateľ využíva majetok okrem realizácie projektu aj na iné aktivity nesúvisiace s realizáciou projektu, oprávnené sú len pomerné výdavky na jeho obstaranie vypočítané prijímateľom napríklad pomocou nasledujúcich metód</w:t>
      </w:r>
      <w:r>
        <w:rPr>
          <w:rStyle w:val="Odkaznapoznmkupodiarou"/>
        </w:rPr>
        <w:footnoteReference w:id="13"/>
      </w:r>
      <w:r>
        <w:t>:</w:t>
      </w:r>
    </w:p>
    <w:p w14:paraId="57139CFA" w14:textId="08356075" w:rsidR="0049204A" w:rsidRDefault="00844FD4" w:rsidP="00CC1683">
      <w:pPr>
        <w:pStyle w:val="Zoznamsodrkami"/>
        <w:numPr>
          <w:ilvl w:val="0"/>
          <w:numId w:val="9"/>
        </w:numPr>
        <w:tabs>
          <w:tab w:val="clear" w:pos="1756"/>
        </w:tabs>
        <w:spacing w:before="0" w:after="0"/>
        <w:ind w:left="709" w:hanging="284"/>
        <w:rPr>
          <w:sz w:val="24"/>
          <w:szCs w:val="24"/>
        </w:rPr>
      </w:pPr>
      <w:r>
        <w:rPr>
          <w:sz w:val="24"/>
          <w:szCs w:val="24"/>
        </w:rPr>
        <w:t>ako pomer výšky celkových výdavkov projektu k </w:t>
      </w:r>
      <w:r w:rsidR="007E1B58">
        <w:rPr>
          <w:sz w:val="24"/>
          <w:szCs w:val="24"/>
        </w:rPr>
        <w:t xml:space="preserve">čistému </w:t>
      </w:r>
      <w:r>
        <w:rPr>
          <w:sz w:val="24"/>
          <w:szCs w:val="24"/>
        </w:rPr>
        <w:t>obratu</w:t>
      </w:r>
      <w:r w:rsidR="007E1B58">
        <w:rPr>
          <w:rStyle w:val="Odkaznapoznmkupodiarou"/>
          <w:sz w:val="24"/>
          <w:szCs w:val="24"/>
        </w:rPr>
        <w:footnoteReference w:id="14"/>
      </w:r>
      <w:r>
        <w:rPr>
          <w:sz w:val="24"/>
          <w:szCs w:val="24"/>
        </w:rPr>
        <w:t xml:space="preserve"> prijímateľa za</w:t>
      </w:r>
      <w:r w:rsidR="00FB5159">
        <w:rPr>
          <w:sz w:val="24"/>
          <w:szCs w:val="24"/>
        </w:rPr>
        <w:t> </w:t>
      </w:r>
      <w:r>
        <w:rPr>
          <w:sz w:val="24"/>
          <w:szCs w:val="24"/>
        </w:rPr>
        <w:t xml:space="preserve">predchádzajúci kalendárny rok alebo priemerného obratu za posledné 3 kalendárne roky; </w:t>
      </w:r>
    </w:p>
    <w:p w14:paraId="267A0248" w14:textId="38A49C38" w:rsidR="0049204A" w:rsidRDefault="00844FD4" w:rsidP="00CC1683">
      <w:pPr>
        <w:pStyle w:val="Zoznamsodrkami"/>
        <w:numPr>
          <w:ilvl w:val="0"/>
          <w:numId w:val="9"/>
        </w:numPr>
        <w:tabs>
          <w:tab w:val="clear" w:pos="1756"/>
        </w:tabs>
        <w:spacing w:before="0" w:after="120"/>
        <w:ind w:left="709" w:hanging="284"/>
        <w:rPr>
          <w:sz w:val="24"/>
          <w:szCs w:val="24"/>
        </w:rPr>
      </w:pPr>
      <w:r>
        <w:rPr>
          <w:sz w:val="24"/>
          <w:szCs w:val="24"/>
        </w:rPr>
        <w:t>na základe</w:t>
      </w:r>
      <w:r w:rsidR="005E0265">
        <w:rPr>
          <w:sz w:val="24"/>
          <w:szCs w:val="24"/>
        </w:rPr>
        <w:t xml:space="preserve"> pomeru súčtu</w:t>
      </w:r>
      <w:r>
        <w:rPr>
          <w:sz w:val="24"/>
          <w:szCs w:val="24"/>
        </w:rPr>
        <w:t xml:space="preserve"> osobohodín, ktoré odpracuje zamestnanec/zamestnanci</w:t>
      </w:r>
      <w:r w:rsidR="003E6A66">
        <w:rPr>
          <w:rStyle w:val="Odkaznapoznmkupodiarou"/>
          <w:sz w:val="24"/>
          <w:szCs w:val="24"/>
        </w:rPr>
        <w:footnoteReference w:id="15"/>
      </w:r>
      <w:r>
        <w:rPr>
          <w:sz w:val="24"/>
          <w:szCs w:val="24"/>
        </w:rPr>
        <w:t xml:space="preserve"> v rámci projektu</w:t>
      </w:r>
      <w:r w:rsidR="005E0265">
        <w:rPr>
          <w:sz w:val="24"/>
          <w:szCs w:val="24"/>
        </w:rPr>
        <w:t xml:space="preserve"> k celkovému počtu osobohodín všetkých zamestnancov prijímateľa</w:t>
      </w:r>
      <w:r>
        <w:rPr>
          <w:sz w:val="24"/>
          <w:szCs w:val="24"/>
        </w:rPr>
        <w:t xml:space="preserve">. </w:t>
      </w:r>
    </w:p>
    <w:p w14:paraId="31B6475E" w14:textId="02C20D13" w:rsidR="0049204A" w:rsidRDefault="00844FD4">
      <w:pPr>
        <w:pStyle w:val="SRKNorm"/>
        <w:spacing w:before="0" w:after="120"/>
        <w:ind w:left="425" w:hanging="425"/>
        <w:contextualSpacing w:val="0"/>
      </w:pPr>
      <w:r>
        <w:t>V prípade projektov spolufinancovaných z ESF, ak RO stanoví, že výdavky na nákup hmotného</w:t>
      </w:r>
      <w:r>
        <w:rPr>
          <w:rStyle w:val="Odkaznapoznmkupodiarou"/>
        </w:rPr>
        <w:footnoteReference w:id="16"/>
      </w:r>
      <w:r>
        <w:t xml:space="preserve"> a nehmotného majetku sú oprávnené, tak je potrebné brať </w:t>
      </w:r>
      <w:r w:rsidR="00FE6006">
        <w:t>do</w:t>
      </w:r>
      <w:r>
        <w:t xml:space="preserve"> úvah</w:t>
      </w:r>
      <w:r w:rsidR="00FE6006">
        <w:t>y</w:t>
      </w:r>
      <w:r>
        <w:t xml:space="preserve"> dobu </w:t>
      </w:r>
      <w:r>
        <w:lastRenderedPageBreak/>
        <w:t xml:space="preserve">realizácie projektu a intenzitu využitia tohto majetku pre projekt (napr. </w:t>
      </w:r>
      <w:r w:rsidRPr="00641895">
        <w:t>pri</w:t>
      </w:r>
      <w:r>
        <w:t xml:space="preserve"> jednoročnom </w:t>
      </w:r>
      <w:r w:rsidRPr="00641895">
        <w:t>projekte a využit</w:t>
      </w:r>
      <w:r w:rsidR="00641895" w:rsidRPr="00C61CA0">
        <w:t>í</w:t>
      </w:r>
      <w:r>
        <w:t xml:space="preserve"> počítača na jednu aktivitu výdavky na nákup majetku budú posúdené ako neoprávnené; nákup majetku pred koncom realizácie projektu), </w:t>
      </w:r>
      <w:r w:rsidR="00FE6006">
        <w:t>keďže</w:t>
      </w:r>
      <w:r>
        <w:t xml:space="preserve"> uvedený majetok má využiteľnosť dlhšiu ako jeden rok, t.</w:t>
      </w:r>
      <w:r w:rsidR="00FE6006">
        <w:t xml:space="preserve"> </w:t>
      </w:r>
      <w:r>
        <w:t>j. je potrebné dodržať zásadu „hodnota za</w:t>
      </w:r>
      <w:r w:rsidR="00784D16">
        <w:t> </w:t>
      </w:r>
      <w:r>
        <w:t>peniaze/value for money “</w:t>
      </w:r>
      <w:r>
        <w:rPr>
          <w:rStyle w:val="Odkaznapoznmkupodiarou"/>
        </w:rPr>
        <w:footnoteReference w:id="17"/>
      </w:r>
      <w:r>
        <w:t>.</w:t>
      </w:r>
    </w:p>
    <w:p w14:paraId="38DCB85E" w14:textId="77754A3B" w:rsidR="0049204A" w:rsidRDefault="00844FD4">
      <w:pPr>
        <w:pStyle w:val="SRKNorm"/>
        <w:spacing w:before="0" w:after="120"/>
        <w:ind w:left="425" w:hanging="425"/>
        <w:contextualSpacing w:val="0"/>
      </w:pPr>
      <w:r>
        <w:t xml:space="preserve">V prípade nákupu </w:t>
      </w:r>
      <w:r w:rsidR="00623BBE">
        <w:t>majetku (okrem nehnuteľností)</w:t>
      </w:r>
      <w:r>
        <w:t xml:space="preserve"> pre programy EÚS sú oprávnené výlučne nasled</w:t>
      </w:r>
      <w:r w:rsidR="00FE6006">
        <w:t>ujúce</w:t>
      </w:r>
      <w:r>
        <w:t xml:space="preserve"> typy výdavkov:</w:t>
      </w:r>
    </w:p>
    <w:p w14:paraId="0699B21D" w14:textId="697C3797"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IT hardware a software</w:t>
      </w:r>
      <w:r w:rsidR="00DA56AC">
        <w:rPr>
          <w:sz w:val="24"/>
          <w:szCs w:val="24"/>
        </w:rPr>
        <w:t>;</w:t>
      </w:r>
    </w:p>
    <w:p w14:paraId="5152AC58" w14:textId="5D6D83B5"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laboratórne vybavenie</w:t>
      </w:r>
      <w:r w:rsidR="00DA56AC">
        <w:rPr>
          <w:sz w:val="24"/>
          <w:szCs w:val="24"/>
        </w:rPr>
        <w:t>;</w:t>
      </w:r>
    </w:p>
    <w:p w14:paraId="6BAA9371" w14:textId="4D629E28"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stroje a nástroje</w:t>
      </w:r>
      <w:r w:rsidR="00DA56AC">
        <w:rPr>
          <w:sz w:val="24"/>
          <w:szCs w:val="24"/>
        </w:rPr>
        <w:t>;</w:t>
      </w:r>
    </w:p>
    <w:p w14:paraId="09E75056" w14:textId="5B5A317B"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pomôcky alebo zariadenia</w:t>
      </w:r>
      <w:r w:rsidR="00DA56AC">
        <w:rPr>
          <w:sz w:val="24"/>
          <w:szCs w:val="24"/>
        </w:rPr>
        <w:t>;</w:t>
      </w:r>
    </w:p>
    <w:p w14:paraId="0A01B781" w14:textId="77777777" w:rsidR="0049204A" w:rsidRDefault="00844FD4" w:rsidP="00CC1683">
      <w:pPr>
        <w:pStyle w:val="Zoznamsodrkami"/>
        <w:numPr>
          <w:ilvl w:val="0"/>
          <w:numId w:val="11"/>
        </w:numPr>
        <w:tabs>
          <w:tab w:val="clear" w:pos="1756"/>
        </w:tabs>
        <w:spacing w:before="0" w:after="0"/>
        <w:ind w:left="709" w:hanging="283"/>
        <w:rPr>
          <w:sz w:val="24"/>
          <w:szCs w:val="24"/>
        </w:rPr>
      </w:pPr>
      <w:r>
        <w:rPr>
          <w:sz w:val="24"/>
          <w:szCs w:val="24"/>
        </w:rPr>
        <w:t>ostatné zariadenia nevyhnutné pre projekt.</w:t>
      </w:r>
      <w:r>
        <w:rPr>
          <w:noProof/>
        </w:rPr>
        <w:t xml:space="preserve"> </w:t>
      </w:r>
    </w:p>
    <w:p w14:paraId="621AF2D9" w14:textId="77777777" w:rsidR="00825088" w:rsidRDefault="00825088"/>
    <w:tbl>
      <w:tblPr>
        <w:tblStyle w:val="Mriekatabuky"/>
        <w:tblW w:w="0" w:type="auto"/>
        <w:shd w:val="clear" w:color="auto" w:fill="9BBB59" w:themeFill="accent3"/>
        <w:tblLook w:val="04A0" w:firstRow="1" w:lastRow="0" w:firstColumn="1" w:lastColumn="0" w:noHBand="0" w:noVBand="1"/>
      </w:tblPr>
      <w:tblGrid>
        <w:gridCol w:w="9039"/>
      </w:tblGrid>
      <w:tr w:rsidR="00825088" w14:paraId="611067DD" w14:textId="77777777" w:rsidTr="00ED2453">
        <w:tc>
          <w:tcPr>
            <w:tcW w:w="9039" w:type="dxa"/>
            <w:shd w:val="clear" w:color="auto" w:fill="9BBB59" w:themeFill="accent3"/>
          </w:tcPr>
          <w:p w14:paraId="3EE36AB0" w14:textId="77777777" w:rsidR="00825088" w:rsidRDefault="00825088" w:rsidP="00825088">
            <w:pPr>
              <w:rPr>
                <w:sz w:val="22"/>
                <w:szCs w:val="22"/>
              </w:rPr>
            </w:pPr>
            <w:r>
              <w:rPr>
                <w:sz w:val="22"/>
                <w:szCs w:val="22"/>
              </w:rPr>
              <w:t>Príklad č. 1: Výpočet pomernej časti oprávnených výdavkov na nákup hmotného majetku</w:t>
            </w:r>
          </w:p>
          <w:p w14:paraId="3580C571" w14:textId="77777777" w:rsidR="00825088" w:rsidRDefault="00825088" w:rsidP="00825088">
            <w:pPr>
              <w:rPr>
                <w:sz w:val="22"/>
                <w:szCs w:val="22"/>
              </w:rPr>
            </w:pPr>
          </w:p>
          <w:p w14:paraId="28236249" w14:textId="2E292A6E" w:rsidR="00825088" w:rsidRDefault="00825088" w:rsidP="00825088">
            <w:pPr>
              <w:jc w:val="both"/>
              <w:rPr>
                <w:sz w:val="22"/>
                <w:szCs w:val="22"/>
              </w:rPr>
            </w:pPr>
            <w:r>
              <w:rPr>
                <w:sz w:val="22"/>
                <w:szCs w:val="22"/>
              </w:rPr>
              <w:t xml:space="preserve">Prijímateľ realizuje z prostriedkov EŠIF 3 projekty (v celkovej hodnote 45 000 EUR), pričom zariadenie využíva pre každý z týchto projektov. Pre výpočet pomernej časti oprávnených výdavkov prijímateľ vypočíta aký je %-ny pomer </w:t>
            </w:r>
            <w:r w:rsidR="00B57859">
              <w:rPr>
                <w:sz w:val="22"/>
                <w:szCs w:val="22"/>
              </w:rPr>
              <w:t>nenávratného finančného príspevku (ďalej len „</w:t>
            </w:r>
            <w:r>
              <w:rPr>
                <w:sz w:val="22"/>
                <w:szCs w:val="22"/>
              </w:rPr>
              <w:t>NFP</w:t>
            </w:r>
            <w:r w:rsidR="00B57859">
              <w:rPr>
                <w:sz w:val="22"/>
                <w:szCs w:val="22"/>
              </w:rPr>
              <w:t>“)</w:t>
            </w:r>
            <w:r>
              <w:rPr>
                <w:sz w:val="22"/>
                <w:szCs w:val="22"/>
              </w:rPr>
              <w:t xml:space="preserve"> každého projektu vo vzťahu k celkovej sume NFP, ktorú prostredníctvom projektov získa.</w:t>
            </w:r>
          </w:p>
          <w:p w14:paraId="707E4303" w14:textId="77777777" w:rsidR="00825088" w:rsidRDefault="00825088" w:rsidP="00825088">
            <w:pPr>
              <w:rPr>
                <w:sz w:val="22"/>
                <w:szCs w:val="22"/>
              </w:rPr>
            </w:pPr>
          </w:p>
          <w:p w14:paraId="36DDC8A5" w14:textId="77777777" w:rsidR="00825088" w:rsidRDefault="00825088" w:rsidP="00825088">
            <w:pPr>
              <w:rPr>
                <w:sz w:val="22"/>
                <w:szCs w:val="22"/>
              </w:rPr>
            </w:pPr>
            <w:r>
              <w:rPr>
                <w:sz w:val="22"/>
                <w:szCs w:val="22"/>
              </w:rPr>
              <w:t>Projekt č. 1 – NFP =         10 000 EUR  ....pomerná časť = 10 000/45 000*100 = 22,22</w:t>
            </w:r>
            <w:r w:rsidR="00FE6006">
              <w:rPr>
                <w:sz w:val="22"/>
                <w:szCs w:val="22"/>
              </w:rPr>
              <w:t xml:space="preserve"> </w:t>
            </w:r>
            <w:r>
              <w:rPr>
                <w:sz w:val="22"/>
                <w:szCs w:val="22"/>
              </w:rPr>
              <w:t>%</w:t>
            </w:r>
          </w:p>
          <w:p w14:paraId="756733D6" w14:textId="77777777" w:rsidR="00825088" w:rsidRDefault="00825088" w:rsidP="00825088">
            <w:pPr>
              <w:rPr>
                <w:sz w:val="22"/>
                <w:szCs w:val="22"/>
              </w:rPr>
            </w:pPr>
            <w:r>
              <w:rPr>
                <w:sz w:val="22"/>
                <w:szCs w:val="22"/>
              </w:rPr>
              <w:t>Projekt č. 2 – NFP =         15 000 EUR  ....pomerná časť = 15 000/45 000*100 = 33,33</w:t>
            </w:r>
            <w:r w:rsidR="00FE6006">
              <w:rPr>
                <w:sz w:val="22"/>
                <w:szCs w:val="22"/>
              </w:rPr>
              <w:t xml:space="preserve"> </w:t>
            </w:r>
            <w:r>
              <w:rPr>
                <w:sz w:val="22"/>
                <w:szCs w:val="22"/>
              </w:rPr>
              <w:t>%</w:t>
            </w:r>
          </w:p>
          <w:p w14:paraId="133C870A" w14:textId="77777777" w:rsidR="00825088" w:rsidRDefault="00825088" w:rsidP="00825088">
            <w:pPr>
              <w:rPr>
                <w:sz w:val="22"/>
                <w:szCs w:val="22"/>
                <w:u w:val="single"/>
              </w:rPr>
            </w:pPr>
            <w:r>
              <w:rPr>
                <w:sz w:val="22"/>
                <w:szCs w:val="22"/>
                <w:u w:val="single"/>
              </w:rPr>
              <w:t>Projekt č. 3 – NFP =         20 000 EUR</w:t>
            </w:r>
            <w:r>
              <w:rPr>
                <w:sz w:val="22"/>
                <w:szCs w:val="22"/>
              </w:rPr>
              <w:t xml:space="preserve">  ....pomerná časť = 20 000/45 000*100 = 44,44</w:t>
            </w:r>
            <w:r w:rsidR="00FE6006">
              <w:rPr>
                <w:sz w:val="22"/>
                <w:szCs w:val="22"/>
              </w:rPr>
              <w:t xml:space="preserve"> </w:t>
            </w:r>
            <w:r>
              <w:rPr>
                <w:sz w:val="22"/>
                <w:szCs w:val="22"/>
              </w:rPr>
              <w:t>%</w:t>
            </w:r>
          </w:p>
          <w:p w14:paraId="14154C7F" w14:textId="77777777" w:rsidR="00825088" w:rsidRDefault="00825088" w:rsidP="00825088">
            <w:pPr>
              <w:rPr>
                <w:sz w:val="22"/>
                <w:szCs w:val="22"/>
              </w:rPr>
            </w:pPr>
            <w:r>
              <w:rPr>
                <w:sz w:val="22"/>
                <w:szCs w:val="22"/>
              </w:rPr>
              <w:t>Ʃ NFP projektov 1 až 3 = 45 000 EUR</w:t>
            </w:r>
          </w:p>
          <w:p w14:paraId="10247104" w14:textId="40C8DCF7" w:rsidR="005C7486" w:rsidRDefault="005C7486" w:rsidP="009E0034">
            <w:pPr>
              <w:jc w:val="both"/>
            </w:pPr>
            <w:r>
              <w:rPr>
                <w:sz w:val="22"/>
                <w:szCs w:val="22"/>
              </w:rPr>
              <w:t xml:space="preserve">Pozn. Ak prijímateľ používa majetok aj na iné účely ako pre projekt, potom nie je vhodné aplikovať </w:t>
            </w:r>
            <w:r w:rsidR="00B00914">
              <w:rPr>
                <w:sz w:val="22"/>
                <w:szCs w:val="22"/>
              </w:rPr>
              <w:t xml:space="preserve">vyššie uvedený príklad a je vhodnejšie aplikovať výpočet napr. podľa počtu hodín, </w:t>
            </w:r>
            <w:r w:rsidR="009E0034">
              <w:rPr>
                <w:sz w:val="22"/>
                <w:szCs w:val="22"/>
              </w:rPr>
              <w:t xml:space="preserve">počas </w:t>
            </w:r>
            <w:r w:rsidR="00B00914" w:rsidRPr="00AA6D07">
              <w:rPr>
                <w:sz w:val="22"/>
                <w:szCs w:val="22"/>
              </w:rPr>
              <w:t>ktor</w:t>
            </w:r>
            <w:r w:rsidR="009E0034" w:rsidRPr="00AA6D07">
              <w:rPr>
                <w:sz w:val="22"/>
                <w:szCs w:val="22"/>
              </w:rPr>
              <w:t>ých</w:t>
            </w:r>
            <w:r w:rsidR="00B00914" w:rsidRPr="00AA6D07">
              <w:rPr>
                <w:sz w:val="22"/>
                <w:szCs w:val="22"/>
              </w:rPr>
              <w:t xml:space="preserve"> je využívané dané zariadenie pre ten / ktorý projekt</w:t>
            </w:r>
            <w:r w:rsidR="00FE6006">
              <w:rPr>
                <w:sz w:val="22"/>
                <w:szCs w:val="22"/>
              </w:rPr>
              <w:t>,</w:t>
            </w:r>
            <w:r w:rsidR="00B00914">
              <w:rPr>
                <w:sz w:val="22"/>
                <w:szCs w:val="22"/>
              </w:rPr>
              <w:t xml:space="preserve"> resp. činnosť mimo projektov, alebo % produkcie daného zariadenia v projekte voči celkovej produkcii zariadenia a i.</w:t>
            </w:r>
            <w:r>
              <w:rPr>
                <w:sz w:val="22"/>
                <w:szCs w:val="22"/>
              </w:rPr>
              <w:t xml:space="preserve"> </w:t>
            </w:r>
          </w:p>
        </w:tc>
      </w:tr>
      <w:tr w:rsidR="00825088" w14:paraId="1BB2C83E" w14:textId="77777777" w:rsidTr="00ED2453">
        <w:tc>
          <w:tcPr>
            <w:tcW w:w="9039" w:type="dxa"/>
            <w:shd w:val="clear" w:color="auto" w:fill="9BBB59" w:themeFill="accent3"/>
          </w:tcPr>
          <w:p w14:paraId="4D6D7914" w14:textId="77777777" w:rsidR="00825088" w:rsidRDefault="00825088" w:rsidP="00825088">
            <w:pPr>
              <w:rPr>
                <w:sz w:val="22"/>
                <w:szCs w:val="22"/>
              </w:rPr>
            </w:pPr>
            <w:r>
              <w:rPr>
                <w:sz w:val="22"/>
                <w:szCs w:val="22"/>
              </w:rPr>
              <w:t>Príklad č. 2: Výpočet pomernej časti oprávnených výdavkov na nákup hmotného majetku</w:t>
            </w:r>
          </w:p>
          <w:p w14:paraId="7BCACE67" w14:textId="77777777" w:rsidR="00825088" w:rsidRDefault="00825088" w:rsidP="00825088">
            <w:pPr>
              <w:rPr>
                <w:sz w:val="22"/>
                <w:szCs w:val="22"/>
              </w:rPr>
            </w:pPr>
          </w:p>
          <w:p w14:paraId="2E5D32F7" w14:textId="77777777" w:rsidR="00825088" w:rsidRDefault="00825088" w:rsidP="00825088">
            <w:pPr>
              <w:jc w:val="both"/>
              <w:rPr>
                <w:sz w:val="22"/>
                <w:szCs w:val="22"/>
              </w:rPr>
            </w:pPr>
            <w:r>
              <w:rPr>
                <w:sz w:val="22"/>
                <w:szCs w:val="22"/>
              </w:rPr>
              <w:t xml:space="preserve">Zamestnanci prijímateľa pracujú na 2 projektoch (celkový odpracovaný počet hodín je 800) podporených z EŠIF súčasne. Pre výpočet pomernej časti oprávnených výdavkov prijímateľ vypočíta, aký je %-ny pomer počtu odpracovaných hodín každého projektu v pomere k súčtu všetkých odpracovaných hodín za oba projekty. </w:t>
            </w:r>
          </w:p>
          <w:p w14:paraId="4878F6C9" w14:textId="77777777" w:rsidR="00825088" w:rsidRDefault="00825088" w:rsidP="00825088">
            <w:pPr>
              <w:rPr>
                <w:sz w:val="22"/>
                <w:szCs w:val="22"/>
              </w:rPr>
            </w:pPr>
          </w:p>
          <w:p w14:paraId="63A05AAE" w14:textId="77777777" w:rsidR="00825088" w:rsidRDefault="00825088" w:rsidP="00825088">
            <w:pPr>
              <w:rPr>
                <w:sz w:val="22"/>
                <w:szCs w:val="22"/>
              </w:rPr>
            </w:pPr>
            <w:r>
              <w:rPr>
                <w:sz w:val="22"/>
                <w:szCs w:val="22"/>
              </w:rPr>
              <w:t>Projekt č. 1 – počet odpracovaných hodín = 300 .... pomerná časť = 300/800*100=37,5</w:t>
            </w:r>
            <w:r w:rsidR="00907D34">
              <w:rPr>
                <w:sz w:val="22"/>
                <w:szCs w:val="22"/>
              </w:rPr>
              <w:t xml:space="preserve"> </w:t>
            </w:r>
            <w:r>
              <w:rPr>
                <w:sz w:val="22"/>
                <w:szCs w:val="22"/>
              </w:rPr>
              <w:t>%</w:t>
            </w:r>
          </w:p>
          <w:p w14:paraId="19C3A100" w14:textId="77777777" w:rsidR="00825088" w:rsidRDefault="00825088" w:rsidP="00825088">
            <w:pPr>
              <w:rPr>
                <w:sz w:val="22"/>
                <w:szCs w:val="22"/>
                <w:u w:val="single"/>
              </w:rPr>
            </w:pPr>
            <w:r>
              <w:rPr>
                <w:sz w:val="22"/>
                <w:szCs w:val="22"/>
                <w:u w:val="single"/>
              </w:rPr>
              <w:t xml:space="preserve">Projekt č. 2 – počet odpracovaných hodín = 500 </w:t>
            </w:r>
            <w:r>
              <w:rPr>
                <w:sz w:val="22"/>
                <w:szCs w:val="22"/>
              </w:rPr>
              <w:t>.... pomerná časť = 500/800*100=62,5</w:t>
            </w:r>
            <w:r w:rsidR="00907D34">
              <w:rPr>
                <w:sz w:val="22"/>
                <w:szCs w:val="22"/>
              </w:rPr>
              <w:t xml:space="preserve"> </w:t>
            </w:r>
            <w:r>
              <w:rPr>
                <w:sz w:val="22"/>
                <w:szCs w:val="22"/>
              </w:rPr>
              <w:t>%</w:t>
            </w:r>
          </w:p>
          <w:p w14:paraId="01044409" w14:textId="77777777" w:rsidR="00825088" w:rsidRDefault="00825088" w:rsidP="00825088">
            <w:r>
              <w:rPr>
                <w:sz w:val="22"/>
                <w:szCs w:val="22"/>
              </w:rPr>
              <w:t>Ʃ odpracovaných hodín na projektoch       = 800</w:t>
            </w:r>
          </w:p>
        </w:tc>
      </w:tr>
    </w:tbl>
    <w:p w14:paraId="2A7D4E68" w14:textId="22853EFC" w:rsidR="0049204A" w:rsidRDefault="0049204A">
      <w:pPr>
        <w:rPr>
          <w:lang w:eastAsia="en-US"/>
        </w:rPr>
      </w:pPr>
    </w:p>
    <w:tbl>
      <w:tblPr>
        <w:tblpPr w:leftFromText="141" w:rightFromText="141" w:vertAnchor="text" w:horzAnchor="margin" w:tblpX="108" w:tblpY="-25"/>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334"/>
      </w:tblGrid>
      <w:tr w:rsidR="00C1732E" w14:paraId="3E3D22C0" w14:textId="77777777" w:rsidTr="00ED2453">
        <w:trPr>
          <w:trHeight w:val="494"/>
        </w:trPr>
        <w:tc>
          <w:tcPr>
            <w:tcW w:w="8997" w:type="dxa"/>
            <w:gridSpan w:val="2"/>
            <w:tcBorders>
              <w:bottom w:val="single" w:sz="4" w:space="0" w:color="auto"/>
            </w:tcBorders>
            <w:shd w:val="clear" w:color="auto" w:fill="D9D9D9" w:themeFill="background1" w:themeFillShade="D9"/>
          </w:tcPr>
          <w:p w14:paraId="2435C7C2" w14:textId="77777777" w:rsidR="00C1732E" w:rsidRPr="00784CF3" w:rsidRDefault="00C1732E" w:rsidP="00C1732E">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lastRenderedPageBreak/>
              <w:t>V prípade, že prijímateľ využíva zariadenie/vybavenie okrem realizácie projektu aj na iné aktivity nesúvisiace s realizáciou projektu, oprávnené sú len pomerné výdavky na obstaranie zariadenia/vybavenia.</w:t>
            </w:r>
          </w:p>
        </w:tc>
      </w:tr>
      <w:tr w:rsidR="00C1732E" w14:paraId="01AA3D73" w14:textId="77777777" w:rsidTr="00ED2453">
        <w:trPr>
          <w:trHeight w:val="383"/>
        </w:trPr>
        <w:tc>
          <w:tcPr>
            <w:tcW w:w="8997" w:type="dxa"/>
            <w:gridSpan w:val="2"/>
            <w:tcBorders>
              <w:left w:val="nil"/>
              <w:bottom w:val="single" w:sz="4" w:space="0" w:color="auto"/>
              <w:right w:val="nil"/>
            </w:tcBorders>
            <w:shd w:val="clear" w:color="auto" w:fill="FFFFFF" w:themeFill="background1"/>
          </w:tcPr>
          <w:p w14:paraId="4A6AE399" w14:textId="77777777" w:rsidR="00C1732E" w:rsidRPr="00784CF3" w:rsidRDefault="00C1732E">
            <w:pPr>
              <w:pStyle w:val="Default"/>
              <w:spacing w:before="130" w:after="130"/>
              <w:ind w:left="567" w:hanging="567"/>
              <w:jc w:val="both"/>
              <w:rPr>
                <w:rFonts w:ascii="Times New Roman" w:hAnsi="Times New Roman" w:cs="Times New Roman"/>
              </w:rPr>
            </w:pPr>
          </w:p>
        </w:tc>
      </w:tr>
      <w:tr w:rsidR="0049204A" w14:paraId="4A7E7528" w14:textId="77777777" w:rsidTr="00ED2453">
        <w:trPr>
          <w:trHeight w:val="494"/>
        </w:trPr>
        <w:tc>
          <w:tcPr>
            <w:tcW w:w="6663" w:type="dxa"/>
            <w:shd w:val="clear" w:color="auto" w:fill="B8CCE4" w:themeFill="accent1" w:themeFillTint="66"/>
          </w:tcPr>
          <w:p w14:paraId="7B042896" w14:textId="77777777" w:rsidR="0049204A" w:rsidRPr="00784CF3" w:rsidRDefault="00844FD4">
            <w:pPr>
              <w:pStyle w:val="Default"/>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Názov súvisiacej kapitoly </w:t>
            </w:r>
            <w:r w:rsidRPr="00784CF3">
              <w:rPr>
                <w:sz w:val="22"/>
                <w:szCs w:val="22"/>
              </w:rPr>
              <w:t xml:space="preserve"> </w:t>
            </w:r>
            <w:r w:rsidRPr="00784CF3">
              <w:rPr>
                <w:rFonts w:ascii="Times New Roman" w:hAnsi="Times New Roman" w:cs="Times New Roman"/>
                <w:sz w:val="22"/>
                <w:szCs w:val="22"/>
              </w:rPr>
              <w:t>tohto metodického pokynu popisujúcej</w:t>
            </w:r>
          </w:p>
          <w:p w14:paraId="6995EB17" w14:textId="77777777" w:rsidR="0049204A" w:rsidRPr="00784CF3" w:rsidRDefault="00844FD4">
            <w:pPr>
              <w:pStyle w:val="Default"/>
              <w:ind w:left="567" w:hanging="567"/>
              <w:jc w:val="both"/>
              <w:rPr>
                <w:rFonts w:ascii="Times New Roman" w:hAnsi="Times New Roman" w:cs="Times New Roman"/>
                <w:sz w:val="22"/>
                <w:szCs w:val="22"/>
              </w:rPr>
            </w:pPr>
            <w:r w:rsidRPr="00784CF3">
              <w:rPr>
                <w:rFonts w:ascii="Times New Roman" w:hAnsi="Times New Roman" w:cs="Times New Roman"/>
                <w:sz w:val="22"/>
                <w:szCs w:val="22"/>
              </w:rPr>
              <w:t xml:space="preserve">dokladovanie výdavkov </w:t>
            </w:r>
          </w:p>
        </w:tc>
        <w:tc>
          <w:tcPr>
            <w:tcW w:w="2334" w:type="dxa"/>
            <w:shd w:val="clear" w:color="auto" w:fill="B8CCE4" w:themeFill="accent1" w:themeFillTint="66"/>
          </w:tcPr>
          <w:p w14:paraId="3768CC9D"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Číslo kapitoly</w:t>
            </w:r>
          </w:p>
        </w:tc>
      </w:tr>
      <w:tr w:rsidR="0049204A" w14:paraId="3520673E" w14:textId="77777777" w:rsidTr="00ED2453">
        <w:trPr>
          <w:trHeight w:val="480"/>
        </w:trPr>
        <w:tc>
          <w:tcPr>
            <w:tcW w:w="6663" w:type="dxa"/>
          </w:tcPr>
          <w:p w14:paraId="70615C5D"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Nákup hmotného a nehmotného majetku (okrem nehnuteľností)</w:t>
            </w:r>
          </w:p>
        </w:tc>
        <w:tc>
          <w:tcPr>
            <w:tcW w:w="2334" w:type="dxa"/>
          </w:tcPr>
          <w:p w14:paraId="62215E02" w14:textId="77777777" w:rsidR="0049204A" w:rsidRPr="00784CF3" w:rsidRDefault="00844FD4">
            <w:pPr>
              <w:pStyle w:val="Default"/>
              <w:spacing w:before="130" w:after="130"/>
              <w:ind w:left="567" w:hanging="567"/>
              <w:jc w:val="both"/>
              <w:rPr>
                <w:rFonts w:ascii="Times New Roman" w:hAnsi="Times New Roman" w:cs="Times New Roman"/>
                <w:sz w:val="22"/>
                <w:szCs w:val="22"/>
              </w:rPr>
            </w:pPr>
            <w:r w:rsidRPr="00784CF3">
              <w:rPr>
                <w:rFonts w:ascii="Times New Roman" w:hAnsi="Times New Roman" w:cs="Times New Roman"/>
                <w:sz w:val="22"/>
                <w:szCs w:val="22"/>
              </w:rPr>
              <w:t>3.4.4</w:t>
            </w:r>
          </w:p>
        </w:tc>
      </w:tr>
    </w:tbl>
    <w:p w14:paraId="37257A4F" w14:textId="77777777" w:rsidR="0049204A" w:rsidRDefault="00844FD4" w:rsidP="00063287">
      <w:pPr>
        <w:pStyle w:val="MPCKO3"/>
        <w:spacing w:after="240"/>
      </w:pPr>
      <w:bookmarkStart w:id="46" w:name="_Toc410374998"/>
      <w:bookmarkStart w:id="47" w:name="_Toc506216917"/>
      <w:bookmarkStart w:id="48" w:name="_Toc525130068"/>
      <w:bookmarkStart w:id="49" w:name="_Toc70413997"/>
      <w:r>
        <w:t>2.3.1 Infraštruktúra</w:t>
      </w:r>
      <w:bookmarkEnd w:id="46"/>
      <w:bookmarkEnd w:id="47"/>
      <w:bookmarkEnd w:id="48"/>
      <w:bookmarkEnd w:id="49"/>
    </w:p>
    <w:p w14:paraId="33D1F8CC" w14:textId="77777777" w:rsidR="0049204A" w:rsidRDefault="00844FD4" w:rsidP="00CC1683">
      <w:pPr>
        <w:pStyle w:val="Odsekzoznamu"/>
        <w:numPr>
          <w:ilvl w:val="0"/>
          <w:numId w:val="36"/>
        </w:numPr>
        <w:spacing w:after="120"/>
        <w:ind w:left="425" w:hanging="425"/>
        <w:contextualSpacing w:val="0"/>
        <w:jc w:val="both"/>
        <w:rPr>
          <w:lang w:eastAsia="en-US"/>
        </w:rPr>
      </w:pPr>
      <w:r>
        <w:rPr>
          <w:lang w:eastAsia="en-US"/>
        </w:rPr>
        <w:t>Infraštruktúra v zmysle nariadenia o ESF nie je oprávnená na financovanie</w:t>
      </w:r>
      <w:r>
        <w:rPr>
          <w:rStyle w:val="Odkaznapoznmkupodiarou"/>
          <w:lang w:eastAsia="en-US"/>
        </w:rPr>
        <w:footnoteReference w:id="18"/>
      </w:r>
      <w:r>
        <w:rPr>
          <w:lang w:eastAsia="en-US"/>
        </w:rPr>
        <w:t>.</w:t>
      </w:r>
    </w:p>
    <w:p w14:paraId="19428A9F" w14:textId="74D1C30C" w:rsidR="0049204A" w:rsidRDefault="00844FD4" w:rsidP="00CC1683">
      <w:pPr>
        <w:pStyle w:val="Odsekzoznamu"/>
        <w:numPr>
          <w:ilvl w:val="0"/>
          <w:numId w:val="36"/>
        </w:numPr>
        <w:spacing w:after="120"/>
        <w:ind w:left="426" w:hanging="426"/>
        <w:contextualSpacing w:val="0"/>
        <w:jc w:val="both"/>
        <w:rPr>
          <w:lang w:eastAsia="en-US"/>
        </w:rPr>
      </w:pPr>
      <w:r>
        <w:rPr>
          <w:lang w:eastAsia="en-US"/>
        </w:rPr>
        <w:t>Pojem „infraštruktúra“ predstavuje hmotný majetok trvalej povahy, ktorý spĺňa nasled</w:t>
      </w:r>
      <w:r w:rsidR="00907D34">
        <w:rPr>
          <w:lang w:eastAsia="en-US"/>
        </w:rPr>
        <w:t>ujúce</w:t>
      </w:r>
      <w:r>
        <w:rPr>
          <w:lang w:eastAsia="en-US"/>
        </w:rPr>
        <w:t xml:space="preserve"> podmienky:</w:t>
      </w:r>
    </w:p>
    <w:p w14:paraId="28CCA771" w14:textId="77777777" w:rsidR="0049204A" w:rsidRDefault="00844FD4" w:rsidP="00CC1683">
      <w:pPr>
        <w:pStyle w:val="Odsekzoznamu"/>
        <w:numPr>
          <w:ilvl w:val="0"/>
          <w:numId w:val="74"/>
        </w:numPr>
        <w:ind w:left="1145" w:hanging="357"/>
        <w:contextualSpacing w:val="0"/>
        <w:jc w:val="both"/>
        <w:rPr>
          <w:lang w:eastAsia="en-US"/>
        </w:rPr>
      </w:pPr>
      <w:r>
        <w:rPr>
          <w:lang w:eastAsia="en-US"/>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E405DEF" w14:textId="77777777" w:rsidR="0049204A" w:rsidRDefault="00844FD4" w:rsidP="00CC1683">
      <w:pPr>
        <w:pStyle w:val="Odsekzoznamu"/>
        <w:numPr>
          <w:ilvl w:val="0"/>
          <w:numId w:val="74"/>
        </w:numPr>
        <w:ind w:left="1145" w:hanging="357"/>
        <w:contextualSpacing w:val="0"/>
        <w:jc w:val="both"/>
        <w:rPr>
          <w:lang w:eastAsia="en-US"/>
        </w:rPr>
      </w:pPr>
      <w:r>
        <w:rPr>
          <w:lang w:eastAsia="en-US"/>
        </w:rPr>
        <w:t>za normálnych podmienok použitia (vrátane primeranej starostlivosti a údržby) má neobmedzenú dobu použitia;</w:t>
      </w:r>
    </w:p>
    <w:p w14:paraId="16608965" w14:textId="77777777" w:rsidR="0049204A" w:rsidRDefault="00844FD4" w:rsidP="00CC1683">
      <w:pPr>
        <w:pStyle w:val="Odsekzoznamu"/>
        <w:numPr>
          <w:ilvl w:val="0"/>
          <w:numId w:val="74"/>
        </w:numPr>
        <w:spacing w:after="120"/>
        <w:contextualSpacing w:val="0"/>
        <w:jc w:val="both"/>
        <w:rPr>
          <w:lang w:eastAsia="en-US"/>
        </w:rPr>
      </w:pPr>
      <w:r>
        <w:rPr>
          <w:lang w:eastAsia="en-US"/>
        </w:rPr>
        <w:t>aj napriek používaniu si uchováva pôvodný tvar a vzhľad.</w:t>
      </w:r>
    </w:p>
    <w:p w14:paraId="1083ACEE" w14:textId="51E8EF29" w:rsidR="001F3499" w:rsidRDefault="001F3499" w:rsidP="00CC1683">
      <w:pPr>
        <w:pStyle w:val="Odsekzoznamu"/>
        <w:numPr>
          <w:ilvl w:val="0"/>
          <w:numId w:val="36"/>
        </w:numPr>
        <w:spacing w:after="120"/>
        <w:ind w:left="425" w:hanging="425"/>
        <w:contextualSpacing w:val="0"/>
        <w:jc w:val="both"/>
        <w:rPr>
          <w:lang w:eastAsia="en-US"/>
        </w:rPr>
      </w:pPr>
      <w:r>
        <w:rPr>
          <w:lang w:eastAsia="en-US"/>
        </w:rPr>
        <w:t xml:space="preserve">Za infraštruktúru sa nepovažuje zariadenie, ktoré </w:t>
      </w:r>
      <w:r w:rsidR="009C13A9">
        <w:rPr>
          <w:lang w:eastAsia="en-US"/>
        </w:rPr>
        <w:t xml:space="preserve">je možné financovať z prostriedkov ESF. Zariadenie </w:t>
      </w:r>
      <w:r>
        <w:rPr>
          <w:lang w:eastAsia="en-US"/>
        </w:rPr>
        <w:t>je h</w:t>
      </w:r>
      <w:r w:rsidRPr="00D01222">
        <w:rPr>
          <w:lang w:eastAsia="en-US"/>
        </w:rPr>
        <w:t>motný</w:t>
      </w:r>
      <w:r>
        <w:rPr>
          <w:lang w:eastAsia="en-US"/>
        </w:rPr>
        <w:t>m</w:t>
      </w:r>
      <w:r w:rsidRPr="00D01222">
        <w:rPr>
          <w:lang w:eastAsia="en-US"/>
        </w:rPr>
        <w:t xml:space="preserve"> majetk</w:t>
      </w:r>
      <w:r>
        <w:rPr>
          <w:lang w:eastAsia="en-US"/>
        </w:rPr>
        <w:t>om</w:t>
      </w:r>
      <w:r w:rsidRPr="00D01222">
        <w:rPr>
          <w:lang w:eastAsia="en-US"/>
        </w:rPr>
        <w:t xml:space="preserve"> </w:t>
      </w:r>
      <w:r>
        <w:rPr>
          <w:lang w:eastAsia="en-US"/>
        </w:rPr>
        <w:t>s</w:t>
      </w:r>
      <w:r w:rsidRPr="00D01222">
        <w:rPr>
          <w:lang w:eastAsia="en-US"/>
        </w:rPr>
        <w:t xml:space="preserve"> viac či menej trvalý</w:t>
      </w:r>
      <w:r>
        <w:rPr>
          <w:lang w:eastAsia="en-US"/>
        </w:rPr>
        <w:t>m</w:t>
      </w:r>
      <w:r w:rsidRPr="00D01222">
        <w:rPr>
          <w:lang w:eastAsia="en-US"/>
        </w:rPr>
        <w:t xml:space="preserve"> charakter</w:t>
      </w:r>
      <w:r>
        <w:rPr>
          <w:lang w:eastAsia="en-US"/>
        </w:rPr>
        <w:t>om</w:t>
      </w:r>
      <w:r w:rsidRPr="00D01222">
        <w:rPr>
          <w:lang w:eastAsia="en-US"/>
        </w:rPr>
        <w:t xml:space="preserve"> (</w:t>
      </w:r>
      <w:r>
        <w:rPr>
          <w:lang w:eastAsia="en-US"/>
        </w:rPr>
        <w:t xml:space="preserve">nespadajú sem </w:t>
      </w:r>
      <w:r w:rsidRPr="00D01222">
        <w:rPr>
          <w:lang w:eastAsia="en-US"/>
        </w:rPr>
        <w:t>pozemk</w:t>
      </w:r>
      <w:r>
        <w:rPr>
          <w:lang w:eastAsia="en-US"/>
        </w:rPr>
        <w:t>y</w:t>
      </w:r>
      <w:r w:rsidRPr="00D01222">
        <w:rPr>
          <w:lang w:eastAsia="en-US"/>
        </w:rPr>
        <w:t>, budov</w:t>
      </w:r>
      <w:r>
        <w:rPr>
          <w:lang w:eastAsia="en-US"/>
        </w:rPr>
        <w:t>y</w:t>
      </w:r>
      <w:r w:rsidRPr="00D01222">
        <w:rPr>
          <w:lang w:eastAsia="en-US"/>
        </w:rPr>
        <w:t xml:space="preserve"> alebo vylepšen</w:t>
      </w:r>
      <w:r>
        <w:rPr>
          <w:lang w:eastAsia="en-US"/>
        </w:rPr>
        <w:t>ia</w:t>
      </w:r>
      <w:r w:rsidRPr="00D01222">
        <w:rPr>
          <w:lang w:eastAsia="en-US"/>
        </w:rPr>
        <w:t xml:space="preserve"> </w:t>
      </w:r>
      <w:r>
        <w:rPr>
          <w:lang w:eastAsia="en-US"/>
        </w:rPr>
        <w:t>týkajúce sa budov</w:t>
      </w:r>
      <w:r w:rsidRPr="00D01222">
        <w:rPr>
          <w:lang w:eastAsia="en-US"/>
        </w:rPr>
        <w:t>)</w:t>
      </w:r>
      <w:r>
        <w:rPr>
          <w:lang w:eastAsia="en-US"/>
        </w:rPr>
        <w:t xml:space="preserve"> a</w:t>
      </w:r>
      <w:r w:rsidRPr="00D01222">
        <w:rPr>
          <w:lang w:eastAsia="en-US"/>
        </w:rPr>
        <w:t xml:space="preserve"> </w:t>
      </w:r>
      <w:r>
        <w:rPr>
          <w:lang w:eastAsia="en-US"/>
        </w:rPr>
        <w:t xml:space="preserve">ktorý je opodstatnený </w:t>
      </w:r>
      <w:r w:rsidRPr="00D01222">
        <w:rPr>
          <w:lang w:eastAsia="en-US"/>
        </w:rPr>
        <w:t>pri</w:t>
      </w:r>
      <w:r w:rsidR="00784D16">
        <w:rPr>
          <w:lang w:eastAsia="en-US"/>
        </w:rPr>
        <w:t> </w:t>
      </w:r>
      <w:r w:rsidR="009C13A9">
        <w:rPr>
          <w:lang w:eastAsia="en-US"/>
        </w:rPr>
        <w:t>realizácii projektov</w:t>
      </w:r>
      <w:r w:rsidRPr="00D01222">
        <w:rPr>
          <w:lang w:eastAsia="en-US"/>
        </w:rPr>
        <w:t>. Položka zariadeni</w:t>
      </w:r>
      <w:r>
        <w:rPr>
          <w:lang w:eastAsia="en-US"/>
        </w:rPr>
        <w:t>a</w:t>
      </w:r>
      <w:r w:rsidRPr="00D01222">
        <w:rPr>
          <w:lang w:eastAsia="en-US"/>
        </w:rPr>
        <w:t xml:space="preserve"> je pohybliv</w:t>
      </w:r>
      <w:r>
        <w:rPr>
          <w:lang w:eastAsia="en-US"/>
        </w:rPr>
        <w:t>á</w:t>
      </w:r>
      <w:r w:rsidRPr="00D01222">
        <w:rPr>
          <w:lang w:eastAsia="en-US"/>
        </w:rPr>
        <w:t xml:space="preserve"> alebo pevn</w:t>
      </w:r>
      <w:r>
        <w:rPr>
          <w:lang w:eastAsia="en-US"/>
        </w:rPr>
        <w:t>á</w:t>
      </w:r>
      <w:r w:rsidRPr="00D01222">
        <w:rPr>
          <w:lang w:eastAsia="en-US"/>
        </w:rPr>
        <w:t xml:space="preserve"> jednotk</w:t>
      </w:r>
      <w:r>
        <w:rPr>
          <w:lang w:eastAsia="en-US"/>
        </w:rPr>
        <w:t>a</w:t>
      </w:r>
      <w:r w:rsidRPr="00D01222">
        <w:rPr>
          <w:lang w:eastAsia="en-US"/>
        </w:rPr>
        <w:t xml:space="preserve"> nábytku alebo </w:t>
      </w:r>
      <w:r>
        <w:rPr>
          <w:lang w:eastAsia="en-US"/>
        </w:rPr>
        <w:t>vybavenia</w:t>
      </w:r>
      <w:r w:rsidRPr="00D01222">
        <w:rPr>
          <w:lang w:eastAsia="en-US"/>
        </w:rPr>
        <w:t>, nástroj, stroj,</w:t>
      </w:r>
      <w:r>
        <w:rPr>
          <w:lang w:eastAsia="en-US"/>
        </w:rPr>
        <w:t xml:space="preserve"> náradie</w:t>
      </w:r>
      <w:r w:rsidRPr="00D01222">
        <w:rPr>
          <w:lang w:eastAsia="en-US"/>
        </w:rPr>
        <w:t xml:space="preserve">, alebo súbor </w:t>
      </w:r>
      <w:r>
        <w:rPr>
          <w:lang w:eastAsia="en-US"/>
        </w:rPr>
        <w:t>častí</w:t>
      </w:r>
      <w:r w:rsidRPr="00D01222">
        <w:rPr>
          <w:lang w:eastAsia="en-US"/>
        </w:rPr>
        <w:t>, ktoré spĺňa</w:t>
      </w:r>
      <w:r>
        <w:rPr>
          <w:lang w:eastAsia="en-US"/>
        </w:rPr>
        <w:t>jú</w:t>
      </w:r>
      <w:r w:rsidRPr="00D01222">
        <w:rPr>
          <w:lang w:eastAsia="en-US"/>
        </w:rPr>
        <w:t xml:space="preserve"> všetky nasled</w:t>
      </w:r>
      <w:r w:rsidR="00907D34">
        <w:rPr>
          <w:lang w:eastAsia="en-US"/>
        </w:rPr>
        <w:t>ujúce</w:t>
      </w:r>
      <w:r w:rsidRPr="00D01222">
        <w:rPr>
          <w:lang w:eastAsia="en-US"/>
        </w:rPr>
        <w:t xml:space="preserve"> podmienky:</w:t>
      </w:r>
    </w:p>
    <w:p w14:paraId="268DD3A5" w14:textId="77777777" w:rsidR="001F3499" w:rsidRDefault="00FF44C9" w:rsidP="00CC1683">
      <w:pPr>
        <w:pStyle w:val="Odsekzoznamu"/>
        <w:numPr>
          <w:ilvl w:val="0"/>
          <w:numId w:val="77"/>
        </w:numPr>
        <w:jc w:val="both"/>
      </w:pPr>
      <w:r>
        <w:t>z</w:t>
      </w:r>
      <w:r w:rsidR="001F3499" w:rsidRPr="00D01222">
        <w:t>a normálnych podmienok použitia, vrátane primeranej starostlivosti a údržby, m</w:t>
      </w:r>
      <w:r w:rsidR="001F3499">
        <w:t>ajú</w:t>
      </w:r>
      <w:r w:rsidR="001F3499" w:rsidRPr="00D01222">
        <w:t xml:space="preserve"> predpokladanú dobu životnosti dlhši</w:t>
      </w:r>
      <w:r w:rsidR="001F3499">
        <w:t>u</w:t>
      </w:r>
      <w:r w:rsidR="001F3499" w:rsidRPr="00D01222">
        <w:t xml:space="preserve"> ako jeden rok</w:t>
      </w:r>
      <w:r>
        <w:t>;</w:t>
      </w:r>
    </w:p>
    <w:p w14:paraId="29FD28B9" w14:textId="77777777" w:rsidR="001F3499" w:rsidRDefault="00FF44C9" w:rsidP="00CC1683">
      <w:pPr>
        <w:pStyle w:val="Odsekzoznamu"/>
        <w:numPr>
          <w:ilvl w:val="0"/>
          <w:numId w:val="77"/>
        </w:numPr>
        <w:jc w:val="both"/>
      </w:pPr>
      <w:r>
        <w:t>z</w:t>
      </w:r>
      <w:r w:rsidR="001F3499" w:rsidRPr="00D01222">
        <w:t xml:space="preserve">achováva </w:t>
      </w:r>
      <w:r w:rsidR="001F3499">
        <w:t xml:space="preserve">si </w:t>
      </w:r>
      <w:r w:rsidR="001F3499" w:rsidRPr="00D01222">
        <w:t xml:space="preserve">svoj pôvodný tvar a vzhľad </w:t>
      </w:r>
      <w:r w:rsidR="001F3499">
        <w:t>aj po použití</w:t>
      </w:r>
      <w:r>
        <w:t>;</w:t>
      </w:r>
    </w:p>
    <w:p w14:paraId="70101B7E" w14:textId="77777777" w:rsidR="00C84132" w:rsidRDefault="00FF44C9" w:rsidP="00CC1683">
      <w:pPr>
        <w:pStyle w:val="Odsekzoznamu"/>
        <w:numPr>
          <w:ilvl w:val="0"/>
          <w:numId w:val="77"/>
        </w:numPr>
        <w:jc w:val="both"/>
      </w:pPr>
      <w:r>
        <w:t>a</w:t>
      </w:r>
      <w:r w:rsidR="001F3499" w:rsidRPr="00D01222">
        <w:t xml:space="preserve">k je </w:t>
      </w:r>
      <w:r w:rsidR="001F3499">
        <w:t xml:space="preserve">zariadenie </w:t>
      </w:r>
      <w:r w:rsidR="001F3499" w:rsidRPr="00D01222">
        <w:t>poškoden</w:t>
      </w:r>
      <w:r w:rsidR="001F3499">
        <w:t>é</w:t>
      </w:r>
      <w:r w:rsidR="001F3499" w:rsidRPr="00D01222">
        <w:t xml:space="preserve"> alebo niektoré jeho časti sú stratené alebo opotrebované, môže </w:t>
      </w:r>
      <w:r w:rsidR="001F3499">
        <w:t>byť</w:t>
      </w:r>
      <w:r w:rsidR="001F3499" w:rsidRPr="00D01222">
        <w:t xml:space="preserve"> vhodnejšie</w:t>
      </w:r>
      <w:r w:rsidR="001F3499">
        <w:t xml:space="preserve"> ho opraviť</w:t>
      </w:r>
      <w:r w:rsidR="00907D34">
        <w:t>,</w:t>
      </w:r>
      <w:r w:rsidR="001F3499">
        <w:t xml:space="preserve"> </w:t>
      </w:r>
      <w:r w:rsidR="001F3499" w:rsidRPr="00D01222">
        <w:t>než nahradiť úplne nov</w:t>
      </w:r>
      <w:r w:rsidR="001F3499">
        <w:t>ým zariadením</w:t>
      </w:r>
      <w:r>
        <w:rPr>
          <w:rStyle w:val="Odkaznapoznmkupodiarou"/>
        </w:rPr>
        <w:footnoteReference w:id="19"/>
      </w:r>
      <w:r>
        <w:t>;</w:t>
      </w:r>
    </w:p>
    <w:p w14:paraId="34FBAC42" w14:textId="77777777" w:rsidR="001F3499" w:rsidRDefault="001F3499" w:rsidP="00CC1683">
      <w:pPr>
        <w:pStyle w:val="Odsekzoznamu"/>
        <w:numPr>
          <w:ilvl w:val="0"/>
          <w:numId w:val="77"/>
        </w:numPr>
        <w:jc w:val="both"/>
      </w:pPr>
      <w:r w:rsidRPr="00D01222">
        <w:rPr>
          <w:lang w:eastAsia="en-US"/>
        </w:rPr>
        <w:t>nestráca svoju identitu a</w:t>
      </w:r>
      <w:r>
        <w:rPr>
          <w:lang w:eastAsia="en-US"/>
        </w:rPr>
        <w:t>ni v</w:t>
      </w:r>
      <w:r w:rsidR="00907D34">
        <w:rPr>
          <w:lang w:eastAsia="en-US"/>
        </w:rPr>
        <w:t> </w:t>
      </w:r>
      <w:r>
        <w:rPr>
          <w:lang w:eastAsia="en-US"/>
        </w:rPr>
        <w:t>prípade</w:t>
      </w:r>
      <w:r w:rsidR="00907D34">
        <w:rPr>
          <w:lang w:eastAsia="en-US"/>
        </w:rPr>
        <w:t>,</w:t>
      </w:r>
      <w:r>
        <w:rPr>
          <w:lang w:eastAsia="en-US"/>
        </w:rPr>
        <w:t xml:space="preserve"> ak je </w:t>
      </w:r>
      <w:r w:rsidRPr="00D01222">
        <w:rPr>
          <w:lang w:eastAsia="en-US"/>
        </w:rPr>
        <w:t>zabudovan</w:t>
      </w:r>
      <w:r>
        <w:rPr>
          <w:lang w:eastAsia="en-US"/>
        </w:rPr>
        <w:t>é</w:t>
      </w:r>
      <w:r w:rsidRPr="00D01222">
        <w:rPr>
          <w:lang w:eastAsia="en-US"/>
        </w:rPr>
        <w:t xml:space="preserve"> do in</w:t>
      </w:r>
      <w:r>
        <w:rPr>
          <w:lang w:eastAsia="en-US"/>
        </w:rPr>
        <w:t>ej</w:t>
      </w:r>
      <w:r w:rsidRPr="00D01222">
        <w:rPr>
          <w:lang w:eastAsia="en-US"/>
        </w:rPr>
        <w:t xml:space="preserve"> alebo zložitejše</w:t>
      </w:r>
      <w:r>
        <w:rPr>
          <w:lang w:eastAsia="en-US"/>
        </w:rPr>
        <w:t>j jednotky.</w:t>
      </w:r>
    </w:p>
    <w:p w14:paraId="0A4D040E" w14:textId="69ADADA5" w:rsidR="001F7F02" w:rsidRDefault="00844FD4" w:rsidP="00FB5159">
      <w:pPr>
        <w:pStyle w:val="Odsekzoznamu"/>
        <w:numPr>
          <w:ilvl w:val="0"/>
          <w:numId w:val="36"/>
        </w:numPr>
        <w:spacing w:before="240" w:after="120"/>
        <w:ind w:left="426" w:hanging="426"/>
        <w:contextualSpacing w:val="0"/>
        <w:jc w:val="both"/>
        <w:rPr>
          <w:lang w:eastAsia="en-US"/>
        </w:rPr>
      </w:pPr>
      <w:r>
        <w:rPr>
          <w:lang w:eastAsia="en-US"/>
        </w:rPr>
        <w:t>Nehmotný majetok (majetok nemateriálnej povahy) ako je napríklad soft</w:t>
      </w:r>
      <w:r w:rsidR="00623BBE">
        <w:rPr>
          <w:lang w:eastAsia="en-US"/>
        </w:rPr>
        <w:t>ware</w:t>
      </w:r>
      <w:r>
        <w:rPr>
          <w:lang w:eastAsia="en-US"/>
        </w:rPr>
        <w:t xml:space="preserve">, IT systémy nespadá do definície infraštruktúry. Tento majetok je oprávnený na financovanie z ESF, </w:t>
      </w:r>
      <w:r w:rsidR="00907D34">
        <w:rPr>
          <w:lang w:eastAsia="en-US"/>
        </w:rPr>
        <w:t>keďže</w:t>
      </w:r>
      <w:r>
        <w:rPr>
          <w:lang w:eastAsia="en-US"/>
        </w:rPr>
        <w:t xml:space="preserve"> je vylúčený z definície neoprávnených výdavkov uvedených v čl. 13 ods. 4 nariadenia o ESF.  </w:t>
      </w:r>
    </w:p>
    <w:p w14:paraId="47A143B5" w14:textId="77777777" w:rsidR="0049204A" w:rsidRPr="001F7F02" w:rsidRDefault="00844FD4" w:rsidP="00C1732E">
      <w:pPr>
        <w:pStyle w:val="MPCKO2"/>
        <w:spacing w:after="240"/>
      </w:pPr>
      <w:bookmarkStart w:id="50" w:name="_Toc506216918"/>
      <w:bookmarkStart w:id="51" w:name="_Toc410374999"/>
      <w:bookmarkStart w:id="52" w:name="_Toc525130069"/>
      <w:bookmarkStart w:id="53" w:name="_Toc70413998"/>
      <w:r w:rsidRPr="001F7F02">
        <w:lastRenderedPageBreak/>
        <w:t>2.4 Nákup použitého zariadenia</w:t>
      </w:r>
      <w:bookmarkEnd w:id="50"/>
      <w:bookmarkEnd w:id="51"/>
      <w:bookmarkEnd w:id="52"/>
      <w:bookmarkEnd w:id="53"/>
    </w:p>
    <w:p w14:paraId="10AF608E" w14:textId="77777777" w:rsidR="0049204A" w:rsidRDefault="00844FD4" w:rsidP="00CC1683">
      <w:pPr>
        <w:pStyle w:val="Odsekzoznamu"/>
        <w:numPr>
          <w:ilvl w:val="0"/>
          <w:numId w:val="12"/>
        </w:numPr>
        <w:spacing w:before="200" w:after="120"/>
        <w:ind w:left="425" w:hanging="425"/>
        <w:contextualSpacing w:val="0"/>
        <w:jc w:val="both"/>
        <w:rPr>
          <w:lang w:eastAsia="en-US"/>
        </w:rPr>
      </w:pPr>
      <w:r>
        <w:rPr>
          <w:lang w:eastAsia="en-US"/>
        </w:rPr>
        <w:t>Výdavky na nákup použitého zariadenia sú oprávnenými výdavkami za predpokladu splnenia nasledujúcich podmienok</w:t>
      </w:r>
      <w:r>
        <w:rPr>
          <w:rStyle w:val="Odkaznapoznmkupodiarou"/>
          <w:szCs w:val="22"/>
        </w:rPr>
        <w:footnoteReference w:id="20"/>
      </w:r>
      <w:r>
        <w:rPr>
          <w:lang w:eastAsia="en-US"/>
        </w:rPr>
        <w:t>:</w:t>
      </w:r>
    </w:p>
    <w:p w14:paraId="3317ED58" w14:textId="77777777" w:rsidR="0049204A" w:rsidRDefault="00844FD4" w:rsidP="00CC1683">
      <w:pPr>
        <w:pStyle w:val="Odsekzoznamu"/>
        <w:numPr>
          <w:ilvl w:val="2"/>
          <w:numId w:val="13"/>
        </w:numPr>
        <w:ind w:left="709" w:hanging="283"/>
        <w:jc w:val="both"/>
        <w:rPr>
          <w:lang w:eastAsia="en-US"/>
        </w:rPr>
      </w:pPr>
      <w:r>
        <w:rPr>
          <w:lang w:eastAsia="en-US"/>
        </w:rPr>
        <w:t>obstarávacia cena</w:t>
      </w:r>
      <w:r>
        <w:rPr>
          <w:rStyle w:val="Odkaznapoznmkupodiarou"/>
        </w:rPr>
        <w:footnoteReference w:id="21"/>
      </w:r>
      <w:r>
        <w:rPr>
          <w:lang w:eastAsia="en-US"/>
        </w:rPr>
        <w:t xml:space="preserve"> použitého zariadenia je nižšia ako výdavky na obdobné nové zariadenie; </w:t>
      </w:r>
    </w:p>
    <w:p w14:paraId="37F926EE" w14:textId="5DC9FFCF" w:rsidR="0049204A" w:rsidRDefault="00844FD4" w:rsidP="00CC1683">
      <w:pPr>
        <w:pStyle w:val="Odsekzoznamu"/>
        <w:numPr>
          <w:ilvl w:val="2"/>
          <w:numId w:val="13"/>
        </w:numPr>
        <w:ind w:left="709" w:hanging="283"/>
        <w:jc w:val="both"/>
        <w:rPr>
          <w:lang w:eastAsia="en-US"/>
        </w:rPr>
      </w:pPr>
      <w:r>
        <w:rPr>
          <w:lang w:eastAsia="en-US"/>
        </w:rPr>
        <w:t xml:space="preserve">použité zariadenie bude ohodnotené znaleckým posudkom </w:t>
      </w:r>
      <w:r w:rsidR="00A34B74">
        <w:rPr>
          <w:lang w:eastAsia="en-US"/>
        </w:rPr>
        <w:t xml:space="preserve">(nie starším ako 1 rok) </w:t>
      </w:r>
      <w:r>
        <w:rPr>
          <w:lang w:eastAsia="en-US"/>
        </w:rPr>
        <w:t xml:space="preserve">vyhotoveným znalcom podľa zákona o znalcoch, tlmočníkoch a prekladateľoch; </w:t>
      </w:r>
    </w:p>
    <w:p w14:paraId="6C5749C1" w14:textId="54E65638" w:rsidR="0049204A" w:rsidRDefault="00844FD4" w:rsidP="00CC1683">
      <w:pPr>
        <w:pStyle w:val="Odsekzoznamu"/>
        <w:numPr>
          <w:ilvl w:val="2"/>
          <w:numId w:val="13"/>
        </w:numPr>
        <w:ind w:left="709" w:hanging="283"/>
        <w:jc w:val="both"/>
        <w:rPr>
          <w:lang w:eastAsia="en-US"/>
        </w:rPr>
      </w:pPr>
      <w:r>
        <w:rPr>
          <w:lang w:eastAsia="en-US"/>
        </w:rPr>
        <w:t xml:space="preserve">oprávneným výdavkom je obstarávacia cena vysúťažená </w:t>
      </w:r>
      <w:r w:rsidR="00AA26C2">
        <w:rPr>
          <w:lang w:eastAsia="en-US"/>
        </w:rPr>
        <w:t>vo verejnom obstarávaní</w:t>
      </w:r>
      <w:r>
        <w:rPr>
          <w:lang w:eastAsia="en-US"/>
        </w:rPr>
        <w:t>, maximálne však do</w:t>
      </w:r>
      <w:r w:rsidR="00FB5159">
        <w:rPr>
          <w:lang w:eastAsia="en-US"/>
        </w:rPr>
        <w:t> </w:t>
      </w:r>
      <w:r>
        <w:rPr>
          <w:lang w:eastAsia="en-US"/>
        </w:rPr>
        <w:t>výšky všeobecnej hodnoty zistenej znaleckým posudkom</w:t>
      </w:r>
      <w:r>
        <w:rPr>
          <w:rStyle w:val="Odkaznapoznmkupodiarou"/>
        </w:rPr>
        <w:footnoteReference w:id="22"/>
      </w:r>
      <w:r>
        <w:rPr>
          <w:lang w:eastAsia="en-US"/>
        </w:rPr>
        <w:t xml:space="preserve">; </w:t>
      </w:r>
    </w:p>
    <w:p w14:paraId="6BB57463" w14:textId="098C5E4B" w:rsidR="0049204A" w:rsidRDefault="00844FD4" w:rsidP="00CC1683">
      <w:pPr>
        <w:pStyle w:val="Odsekzoznamu"/>
        <w:numPr>
          <w:ilvl w:val="2"/>
          <w:numId w:val="13"/>
        </w:numPr>
        <w:ind w:left="709" w:hanging="283"/>
        <w:jc w:val="both"/>
        <w:rPr>
          <w:lang w:eastAsia="en-US"/>
        </w:rPr>
      </w:pPr>
      <w:r>
        <w:rPr>
          <w:lang w:eastAsia="en-US"/>
        </w:rPr>
        <w:t xml:space="preserve">použité zariadenie je potrebné pre daný projekt a vyhovuje platným normám </w:t>
      </w:r>
      <w:r w:rsidR="00DE7982">
        <w:rPr>
          <w:lang w:eastAsia="en-US"/>
        </w:rPr>
        <w:br/>
      </w:r>
      <w:r>
        <w:rPr>
          <w:lang w:eastAsia="en-US"/>
        </w:rPr>
        <w:t>a štandardom;</w:t>
      </w:r>
    </w:p>
    <w:p w14:paraId="2B3EDCCC" w14:textId="5CC66335" w:rsidR="0049204A" w:rsidRDefault="00844FD4" w:rsidP="00CC1683">
      <w:pPr>
        <w:pStyle w:val="Odsekzoznamu"/>
        <w:numPr>
          <w:ilvl w:val="2"/>
          <w:numId w:val="13"/>
        </w:numPr>
        <w:spacing w:after="120"/>
        <w:ind w:left="709" w:hanging="283"/>
        <w:jc w:val="both"/>
        <w:rPr>
          <w:lang w:eastAsia="en-US"/>
        </w:rPr>
      </w:pPr>
      <w:r>
        <w:rPr>
          <w:lang w:eastAsia="en-US"/>
        </w:rPr>
        <w:t>súčasný, či niektorý z predchádzajúcich vlastníkov zariadenia nezískal pred</w:t>
      </w:r>
      <w:r w:rsidR="00784D16">
        <w:rPr>
          <w:lang w:eastAsia="en-US"/>
        </w:rPr>
        <w:t> </w:t>
      </w:r>
      <w:r>
        <w:rPr>
          <w:lang w:eastAsia="en-US"/>
        </w:rPr>
        <w:t>predložením žiadosti o</w:t>
      </w:r>
      <w:r w:rsidR="00B80712">
        <w:rPr>
          <w:lang w:eastAsia="en-US"/>
        </w:rPr>
        <w:t> nenávratný finančný príspevok (ďalej len „žiadosti o </w:t>
      </w:r>
      <w:r>
        <w:rPr>
          <w:lang w:eastAsia="en-US"/>
        </w:rPr>
        <w:t>NFP</w:t>
      </w:r>
      <w:r w:rsidR="00B80712">
        <w:rPr>
          <w:lang w:eastAsia="en-US"/>
        </w:rPr>
        <w:t>“)</w:t>
      </w:r>
      <w:r>
        <w:rPr>
          <w:lang w:eastAsia="en-US"/>
        </w:rPr>
        <w:t xml:space="preserve"> príspevok z verejných zdrojov na nákup daného použitého zariadenia, čo by v prípade spolufinancovania nákupu z prostriedkov EŠIF viedlo</w:t>
      </w:r>
      <w:r w:rsidR="00DA56AC">
        <w:rPr>
          <w:lang w:eastAsia="en-US"/>
        </w:rPr>
        <w:t xml:space="preserve"> </w:t>
      </w:r>
      <w:r>
        <w:rPr>
          <w:lang w:eastAsia="en-US"/>
        </w:rPr>
        <w:t>k duplicitnému financovaniu, a tým k vzniku neoprávnených výdavkov.</w:t>
      </w:r>
    </w:p>
    <w:p w14:paraId="25A94811" w14:textId="41D8D713" w:rsidR="0049204A" w:rsidRDefault="00844FD4" w:rsidP="00CC1683">
      <w:pPr>
        <w:pStyle w:val="Zkladntext"/>
        <w:numPr>
          <w:ilvl w:val="0"/>
          <w:numId w:val="12"/>
        </w:numPr>
        <w:ind w:left="426" w:hanging="426"/>
        <w:rPr>
          <w:szCs w:val="22"/>
        </w:rPr>
      </w:pPr>
      <w:r>
        <w:rPr>
          <w:szCs w:val="22"/>
        </w:rPr>
        <w:t xml:space="preserve">V ostatných prípadoch, ktoré nespĺňajú definíciu v zmysle § 22, odsek 2 písm. a) zákona o dani z príjmov je potrebné splniť podmienky uvedené v bode 1, písm. a), d) a e) </w:t>
      </w:r>
      <w:r w:rsidR="00AA26C2">
        <w:rPr>
          <w:szCs w:val="22"/>
        </w:rPr>
        <w:t>tejto kapitoly</w:t>
      </w:r>
      <w:r>
        <w:rPr>
          <w:szCs w:val="22"/>
        </w:rPr>
        <w:t xml:space="preserve"> pri dodržaní zásady riadneho finančného hospodárenia.</w:t>
      </w:r>
    </w:p>
    <w:p w14:paraId="6A3E725D" w14:textId="77777777" w:rsidR="0049204A" w:rsidRDefault="00844FD4" w:rsidP="00CC1683">
      <w:pPr>
        <w:pStyle w:val="Zkladntext"/>
        <w:numPr>
          <w:ilvl w:val="0"/>
          <w:numId w:val="12"/>
        </w:numPr>
        <w:ind w:left="426" w:hanging="426"/>
        <w:jc w:val="both"/>
        <w:rPr>
          <w:szCs w:val="22"/>
        </w:rPr>
      </w:pPr>
      <w:r>
        <w:rPr>
          <w:szCs w:val="22"/>
        </w:rPr>
        <w:t xml:space="preserve">Zariadenie, ktoré prijímateľ mal čo i len z časti k dispozícii pred predložením žiadosti </w:t>
      </w:r>
      <w:r w:rsidR="00DE7982">
        <w:rPr>
          <w:szCs w:val="22"/>
        </w:rPr>
        <w:br/>
      </w:r>
      <w:r>
        <w:rPr>
          <w:szCs w:val="22"/>
        </w:rPr>
        <w:t>o NFP, nie je oprávnené na financovanie z EŠIF. V prípade využívania použitého zariadenia pre účely projektu sa primerane aplikujú ustanovenia kapitoly 2.3.</w:t>
      </w:r>
    </w:p>
    <w:p w14:paraId="78B650D8" w14:textId="1FB52B34" w:rsidR="0049204A" w:rsidRPr="00784CF3" w:rsidRDefault="00844FD4" w:rsidP="00CC1683">
      <w:pPr>
        <w:pStyle w:val="Zkladntext"/>
        <w:numPr>
          <w:ilvl w:val="0"/>
          <w:numId w:val="12"/>
        </w:numPr>
        <w:ind w:left="426" w:hanging="426"/>
        <w:jc w:val="both"/>
        <w:rPr>
          <w:szCs w:val="22"/>
        </w:rPr>
      </w:pPr>
      <w:r>
        <w:t>Nákup použitého zariadenia je pre programy EÚS oprávnený.</w:t>
      </w:r>
    </w:p>
    <w:p w14:paraId="0548605D" w14:textId="77777777" w:rsidR="00784CF3" w:rsidRDefault="00784CF3" w:rsidP="00784CF3">
      <w:pPr>
        <w:pStyle w:val="Zkladntext"/>
        <w:ind w:left="426"/>
        <w:jc w:val="both"/>
        <w:rPr>
          <w:szCs w:val="22"/>
        </w:rPr>
      </w:pPr>
    </w:p>
    <w:tbl>
      <w:tblPr>
        <w:tblStyle w:val="Mriekatabuky"/>
        <w:tblW w:w="9072" w:type="dxa"/>
        <w:tblInd w:w="108" w:type="dxa"/>
        <w:tblLook w:val="04A0" w:firstRow="1" w:lastRow="0" w:firstColumn="1" w:lastColumn="0" w:noHBand="0" w:noVBand="1"/>
      </w:tblPr>
      <w:tblGrid>
        <w:gridCol w:w="6663"/>
        <w:gridCol w:w="2409"/>
      </w:tblGrid>
      <w:tr w:rsidR="0049204A" w14:paraId="58E1EE3B" w14:textId="77777777" w:rsidTr="00ED2453">
        <w:tc>
          <w:tcPr>
            <w:tcW w:w="6663" w:type="dxa"/>
            <w:shd w:val="clear" w:color="auto" w:fill="B8CCE4" w:themeFill="accent1" w:themeFillTint="66"/>
          </w:tcPr>
          <w:p w14:paraId="44A586DC"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Názov súvisiacej kapitoly tohto metodického pokynu definujúcej oprávnenosť výdavkov</w:t>
            </w:r>
          </w:p>
        </w:tc>
        <w:tc>
          <w:tcPr>
            <w:tcW w:w="2409" w:type="dxa"/>
            <w:shd w:val="clear" w:color="auto" w:fill="B8CCE4" w:themeFill="accent1" w:themeFillTint="66"/>
          </w:tcPr>
          <w:p w14:paraId="1D336CCE"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Číslo kapitoly</w:t>
            </w:r>
          </w:p>
        </w:tc>
      </w:tr>
      <w:tr w:rsidR="0049204A" w14:paraId="44B2399E" w14:textId="77777777" w:rsidTr="00ED2453">
        <w:tc>
          <w:tcPr>
            <w:tcW w:w="6663" w:type="dxa"/>
          </w:tcPr>
          <w:p w14:paraId="6E7D2DA4"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Nákup použitého zariadenia</w:t>
            </w:r>
          </w:p>
        </w:tc>
        <w:tc>
          <w:tcPr>
            <w:tcW w:w="2409" w:type="dxa"/>
          </w:tcPr>
          <w:p w14:paraId="534CCF1C" w14:textId="77777777" w:rsidR="0049204A" w:rsidRPr="00784CF3" w:rsidRDefault="00844FD4">
            <w:pPr>
              <w:pStyle w:val="Default"/>
              <w:spacing w:before="130" w:after="130"/>
              <w:jc w:val="both"/>
              <w:rPr>
                <w:rFonts w:ascii="Times New Roman" w:hAnsi="Times New Roman" w:cs="Times New Roman"/>
                <w:sz w:val="22"/>
                <w:szCs w:val="22"/>
              </w:rPr>
            </w:pPr>
            <w:r w:rsidRPr="00784CF3">
              <w:rPr>
                <w:rFonts w:ascii="Times New Roman" w:hAnsi="Times New Roman" w:cs="Times New Roman"/>
                <w:sz w:val="22"/>
                <w:szCs w:val="22"/>
              </w:rPr>
              <w:t>3.4.3</w:t>
            </w:r>
          </w:p>
        </w:tc>
      </w:tr>
    </w:tbl>
    <w:p w14:paraId="04593114" w14:textId="77777777" w:rsidR="0049204A" w:rsidRDefault="00844FD4" w:rsidP="00784CF3">
      <w:pPr>
        <w:pStyle w:val="MPCKO2"/>
        <w:spacing w:after="240"/>
      </w:pPr>
      <w:bookmarkStart w:id="54" w:name="_Toc410375000"/>
      <w:bookmarkStart w:id="55" w:name="_Toc506216919"/>
      <w:bookmarkStart w:id="56" w:name="_Toc525130070"/>
      <w:bookmarkStart w:id="57" w:name="_Toc70413999"/>
      <w:r w:rsidRPr="001F7F02">
        <w:t>2.5</w:t>
      </w:r>
      <w:r>
        <w:t xml:space="preserve"> Finančný prenájom a operatívny nájom</w:t>
      </w:r>
      <w:bookmarkEnd w:id="54"/>
      <w:bookmarkEnd w:id="55"/>
      <w:bookmarkEnd w:id="56"/>
      <w:bookmarkEnd w:id="57"/>
    </w:p>
    <w:p w14:paraId="14E54010" w14:textId="655697CF" w:rsidR="0049204A" w:rsidRDefault="00844FD4" w:rsidP="00CC1683">
      <w:pPr>
        <w:pStyle w:val="Zkladntext"/>
        <w:numPr>
          <w:ilvl w:val="0"/>
          <w:numId w:val="14"/>
        </w:numPr>
        <w:ind w:left="426" w:hanging="426"/>
        <w:jc w:val="both"/>
      </w:pPr>
      <w:r>
        <w:rPr>
          <w:szCs w:val="22"/>
        </w:rPr>
        <w:t>Finančný prenájom</w:t>
      </w:r>
      <w:r>
        <w:rPr>
          <w:rStyle w:val="Odkaznapoznmkupodiarou"/>
          <w:szCs w:val="22"/>
        </w:rPr>
        <w:footnoteReference w:id="23"/>
      </w:r>
      <w:r>
        <w:rPr>
          <w:szCs w:val="22"/>
        </w:rPr>
        <w:t xml:space="preserve"> (alebo operatívny nájom) je spôsob financovania spočívajúci v prenájme (alebo nájme) predmetu na vopred stanoven</w:t>
      </w:r>
      <w:r w:rsidR="00DE7982">
        <w:rPr>
          <w:szCs w:val="22"/>
        </w:rPr>
        <w:t>é</w:t>
      </w:r>
      <w:r>
        <w:rPr>
          <w:szCs w:val="22"/>
        </w:rPr>
        <w:t xml:space="preserve"> </w:t>
      </w:r>
      <w:r w:rsidR="00DE7982">
        <w:rPr>
          <w:szCs w:val="22"/>
        </w:rPr>
        <w:t>obdobie</w:t>
      </w:r>
      <w:r>
        <w:rPr>
          <w:szCs w:val="22"/>
        </w:rPr>
        <w:t xml:space="preserve"> za dohodnutú odmenu, ktorý je v prípade finančného prenájmu spojený s právom či povinnosťou prevodu vlastníctva </w:t>
      </w:r>
      <w:r>
        <w:t xml:space="preserve">predmetu prenájmu na nájomcu. Rozlišujeme dva základné typy tohto financovania: </w:t>
      </w:r>
    </w:p>
    <w:p w14:paraId="39D76294" w14:textId="16FCF5F7" w:rsidR="0049204A" w:rsidRDefault="00844FD4" w:rsidP="00CC1683">
      <w:pPr>
        <w:pStyle w:val="Zoznamsodrkami"/>
        <w:numPr>
          <w:ilvl w:val="0"/>
          <w:numId w:val="5"/>
        </w:numPr>
        <w:tabs>
          <w:tab w:val="clear" w:pos="1756"/>
        </w:tabs>
        <w:spacing w:before="0" w:after="0"/>
        <w:ind w:left="709" w:hanging="284"/>
        <w:rPr>
          <w:sz w:val="24"/>
          <w:szCs w:val="24"/>
        </w:rPr>
      </w:pPr>
      <w:r>
        <w:rPr>
          <w:sz w:val="24"/>
          <w:szCs w:val="24"/>
        </w:rPr>
        <w:t>finančný prenájom – ide o nájom hnuteľnej alebo nehnuteľnej veci, po jeho skončení prechádza</w:t>
      </w:r>
      <w:r w:rsidR="00A74FD6">
        <w:rPr>
          <w:sz w:val="24"/>
          <w:szCs w:val="24"/>
        </w:rPr>
        <w:t>, resp. môže prejsť</w:t>
      </w:r>
      <w:r>
        <w:rPr>
          <w:sz w:val="24"/>
          <w:szCs w:val="24"/>
        </w:rPr>
        <w:t xml:space="preserve"> predmet nájmu za dohodnutú kúpnu cenu do vlastníctva nájomcu; </w:t>
      </w:r>
    </w:p>
    <w:p w14:paraId="16EDAD85" w14:textId="77777777" w:rsidR="0049204A" w:rsidRDefault="00844FD4" w:rsidP="00CC1683">
      <w:pPr>
        <w:pStyle w:val="Zoznamsodrkami"/>
        <w:numPr>
          <w:ilvl w:val="0"/>
          <w:numId w:val="5"/>
        </w:numPr>
        <w:tabs>
          <w:tab w:val="clear" w:pos="1756"/>
        </w:tabs>
        <w:spacing w:before="0" w:after="120"/>
        <w:ind w:left="709" w:hanging="284"/>
        <w:rPr>
          <w:sz w:val="24"/>
          <w:szCs w:val="24"/>
        </w:rPr>
      </w:pPr>
      <w:r>
        <w:rPr>
          <w:sz w:val="24"/>
          <w:szCs w:val="24"/>
        </w:rPr>
        <w:lastRenderedPageBreak/>
        <w:t xml:space="preserve">operatívny nájom – ide o nájom hnuteľnej alebo nehnuteľnej veci, po jeho skončení sa predmet nájmu vracia prenajímateľovi. </w:t>
      </w:r>
    </w:p>
    <w:p w14:paraId="3726946B" w14:textId="77777777" w:rsidR="0049204A" w:rsidRDefault="00844FD4" w:rsidP="00CC1683">
      <w:pPr>
        <w:pStyle w:val="Zkladntext"/>
        <w:numPr>
          <w:ilvl w:val="0"/>
          <w:numId w:val="14"/>
        </w:numPr>
        <w:ind w:left="426" w:hanging="426"/>
        <w:jc w:val="both"/>
        <w:rPr>
          <w:szCs w:val="22"/>
        </w:rPr>
      </w:pPr>
      <w:r>
        <w:t>Základné pravidlo pre oblasť finančného prenájmu</w:t>
      </w:r>
      <w:r>
        <w:rPr>
          <w:szCs w:val="22"/>
        </w:rPr>
        <w:t xml:space="preserve"> stanovuje, že finančný prenájom je oprávneným výdavkom v prípade, pokiaľ je pre spolufinancovanie z EŠIF oprávnený aj predmet tohto finančného prenájmu. </w:t>
      </w:r>
    </w:p>
    <w:p w14:paraId="5E18A330" w14:textId="5D97455C" w:rsidR="0049204A" w:rsidRDefault="00844FD4" w:rsidP="00CC1683">
      <w:pPr>
        <w:pStyle w:val="Zkladntext"/>
        <w:numPr>
          <w:ilvl w:val="0"/>
          <w:numId w:val="14"/>
        </w:numPr>
        <w:ind w:left="426" w:hanging="426"/>
        <w:jc w:val="both"/>
        <w:rPr>
          <w:szCs w:val="22"/>
        </w:rPr>
      </w:pPr>
      <w:r>
        <w:rPr>
          <w:szCs w:val="22"/>
        </w:rPr>
        <w:t xml:space="preserve">Pri  zmluvách o finančnom prenájme s doložkou o odkúpení (alebo pri zmluvách stanovujúcich minimálne obdobie prenájmu s dĺžkou zodpovedajúcou životnosti investície, ktorá je predmetom zmluvy), nesmie hodnota predmetu finančného prenájmu presiahnuť jeho trhovú hodnotu. Oprávneným výdavkom nie je celá časť splátky, ale </w:t>
      </w:r>
      <w:r w:rsidR="00A74FD6">
        <w:rPr>
          <w:szCs w:val="22"/>
        </w:rPr>
        <w:t>suma nepresahujúca výšku odpisu</w:t>
      </w:r>
      <w:r w:rsidR="00A74FD6">
        <w:rPr>
          <w:rStyle w:val="Odkaznapoznmkupodiarou"/>
          <w:szCs w:val="22"/>
        </w:rPr>
        <w:footnoteReference w:id="24"/>
      </w:r>
      <w:r w:rsidR="00A74FD6">
        <w:rPr>
          <w:szCs w:val="22"/>
        </w:rPr>
        <w:t xml:space="preserve"> </w:t>
      </w:r>
      <w:r>
        <w:rPr>
          <w:szCs w:val="22"/>
        </w:rPr>
        <w:t>vzťahujúca sa na obdobie realizácie projektu</w:t>
      </w:r>
      <w:r w:rsidRPr="0023727B">
        <w:rPr>
          <w:szCs w:val="22"/>
        </w:rPr>
        <w:t xml:space="preserve"> a ktorá bola reálne uhradená</w:t>
      </w:r>
      <w:r>
        <w:rPr>
          <w:szCs w:val="22"/>
        </w:rPr>
        <w:t xml:space="preserve">. </w:t>
      </w:r>
    </w:p>
    <w:p w14:paraId="72394BDD" w14:textId="460ACBDF" w:rsidR="0049204A" w:rsidRDefault="00844FD4" w:rsidP="00CC1683">
      <w:pPr>
        <w:pStyle w:val="Zkladntext"/>
        <w:numPr>
          <w:ilvl w:val="0"/>
          <w:numId w:val="14"/>
        </w:numPr>
        <w:ind w:left="426" w:hanging="426"/>
        <w:jc w:val="both"/>
        <w:rPr>
          <w:szCs w:val="22"/>
        </w:rPr>
      </w:pPr>
      <w:r>
        <w:rPr>
          <w:szCs w:val="22"/>
        </w:rPr>
        <w:t>V prípade, že predmet finančného prenájmu nie je využívaný výlučne na účely projektu, oprávnená je len alikvotná časť vstupnej ceny za príslušné obdobie (</w:t>
      </w:r>
      <w:r w:rsidR="00DE7982">
        <w:rPr>
          <w:szCs w:val="22"/>
        </w:rPr>
        <w:t>pozri</w:t>
      </w:r>
      <w:r>
        <w:rPr>
          <w:szCs w:val="22"/>
        </w:rPr>
        <w:t xml:space="preserve"> bližšie postup upravený v kapitole 2.3 tohto metodického pokynu). </w:t>
      </w:r>
    </w:p>
    <w:p w14:paraId="1B205EEA" w14:textId="448672B4" w:rsidR="0049204A" w:rsidRDefault="00844FD4" w:rsidP="00CC1683">
      <w:pPr>
        <w:pStyle w:val="Zkladntext"/>
        <w:numPr>
          <w:ilvl w:val="0"/>
          <w:numId w:val="14"/>
        </w:numPr>
        <w:ind w:left="426" w:hanging="426"/>
        <w:jc w:val="both"/>
        <w:rPr>
          <w:szCs w:val="22"/>
        </w:rPr>
      </w:pPr>
      <w:r>
        <w:rPr>
          <w:szCs w:val="22"/>
        </w:rPr>
        <w:t xml:space="preserve">Výdavky na predmet operatívneho nájmu </w:t>
      </w:r>
      <w:r w:rsidR="00A57206">
        <w:rPr>
          <w:szCs w:val="22"/>
        </w:rPr>
        <w:t xml:space="preserve">sú </w:t>
      </w:r>
      <w:r>
        <w:rPr>
          <w:szCs w:val="22"/>
        </w:rPr>
        <w:t xml:space="preserve">oprávneným výdavkom za predpokladu, že takýto predmet je pre realizáciu projektu nevyhnutný. RO môže spresniť, ktoré predmety je možné financovať formou operatívneho nájmu, ak RO stanoví, že operatívny nájom je oprávnený výdavok. </w:t>
      </w:r>
      <w:r w:rsidR="00127283">
        <w:rPr>
          <w:szCs w:val="22"/>
        </w:rPr>
        <w:t>V</w:t>
      </w:r>
      <w:r w:rsidR="00127283" w:rsidRPr="00127283">
        <w:rPr>
          <w:szCs w:val="22"/>
        </w:rPr>
        <w:t xml:space="preserve">ýdavky na operatívny nájom nesmú, v prípade ak je možný aj finančný </w:t>
      </w:r>
      <w:r w:rsidR="00C07498">
        <w:rPr>
          <w:szCs w:val="22"/>
        </w:rPr>
        <w:t>pre</w:t>
      </w:r>
      <w:r w:rsidR="00127283" w:rsidRPr="00127283">
        <w:rPr>
          <w:szCs w:val="22"/>
        </w:rPr>
        <w:t xml:space="preserve">nájom, presiahnuť výdavky, ktoré by nájomca vynaložil na finančný </w:t>
      </w:r>
      <w:r w:rsidR="00C07498">
        <w:rPr>
          <w:szCs w:val="22"/>
        </w:rPr>
        <w:t>pre</w:t>
      </w:r>
      <w:r w:rsidR="00127283" w:rsidRPr="00127283">
        <w:rPr>
          <w:szCs w:val="22"/>
        </w:rPr>
        <w:t>nájom</w:t>
      </w:r>
      <w:r w:rsidR="00127283">
        <w:rPr>
          <w:szCs w:val="22"/>
        </w:rPr>
        <w:t>.</w:t>
      </w:r>
    </w:p>
    <w:p w14:paraId="43E5F3C6" w14:textId="0F4CC785" w:rsidR="0049204A" w:rsidRDefault="00844FD4" w:rsidP="00CC1683">
      <w:pPr>
        <w:pStyle w:val="Zkladntext"/>
        <w:numPr>
          <w:ilvl w:val="0"/>
          <w:numId w:val="14"/>
        </w:numPr>
        <w:ind w:left="426" w:hanging="426"/>
        <w:jc w:val="both"/>
        <w:rPr>
          <w:szCs w:val="22"/>
        </w:rPr>
      </w:pPr>
      <w:r>
        <w:rPr>
          <w:szCs w:val="22"/>
        </w:rPr>
        <w:t>Pri  zmluvách o operatívnom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DE7982">
        <w:rPr>
          <w:szCs w:val="22"/>
        </w:rPr>
        <w:t>pozri</w:t>
      </w:r>
      <w:r>
        <w:rPr>
          <w:szCs w:val="22"/>
        </w:rPr>
        <w:t xml:space="preserve"> bližšie postup upravený v kapitole 2.3 tohto metodického pokynu). Pri tomto type zmlúv o nájme musí nájomca preukázať, že zmluva bola najhospodárnejšou metódou </w:t>
      </w:r>
      <w:r w:rsidR="00DE7982">
        <w:rPr>
          <w:szCs w:val="22"/>
        </w:rPr>
        <w:t>na</w:t>
      </w:r>
      <w:r>
        <w:rPr>
          <w:szCs w:val="22"/>
        </w:rPr>
        <w:t> získanie zariadenia, t.</w:t>
      </w:r>
      <w:r w:rsidR="00DE7982">
        <w:rPr>
          <w:szCs w:val="22"/>
        </w:rPr>
        <w:t xml:space="preserve"> </w:t>
      </w:r>
      <w:r>
        <w:rPr>
          <w:szCs w:val="22"/>
        </w:rPr>
        <w:t>j. využitie nájmu musí byť finančne najvýhodnejším riešením pre</w:t>
      </w:r>
      <w:r w:rsidR="00784D16">
        <w:rPr>
          <w:szCs w:val="22"/>
        </w:rPr>
        <w:t> </w:t>
      </w:r>
      <w:r>
        <w:rPr>
          <w:szCs w:val="22"/>
        </w:rPr>
        <w:t>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w:t>
      </w:r>
      <w:r>
        <w:rPr>
          <w:rStyle w:val="Odkaznapoznmkupodiarou"/>
          <w:szCs w:val="22"/>
        </w:rPr>
        <w:footnoteReference w:id="25"/>
      </w:r>
      <w:r>
        <w:rPr>
          <w:szCs w:val="22"/>
        </w:rPr>
        <w:t xml:space="preserve">. </w:t>
      </w:r>
    </w:p>
    <w:p w14:paraId="67C5D8AE" w14:textId="77777777" w:rsidR="0049204A" w:rsidRDefault="0049204A">
      <w:pPr>
        <w:pStyle w:val="Zkladntext"/>
        <w:ind w:left="567" w:hanging="567"/>
        <w:rPr>
          <w:szCs w:val="22"/>
        </w:rPr>
      </w:pPr>
    </w:p>
    <w:tbl>
      <w:tblPr>
        <w:tblpPr w:leftFromText="141" w:rightFromText="141" w:vertAnchor="text" w:tblpX="108" w:tblpY="101"/>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gridCol w:w="2499"/>
      </w:tblGrid>
      <w:tr w:rsidR="00784CF3" w14:paraId="7F398246" w14:textId="77777777" w:rsidTr="00ED2453">
        <w:trPr>
          <w:cantSplit/>
          <w:trHeight w:val="609"/>
        </w:trPr>
        <w:tc>
          <w:tcPr>
            <w:tcW w:w="9095" w:type="dxa"/>
            <w:gridSpan w:val="2"/>
            <w:tcBorders>
              <w:bottom w:val="single" w:sz="4" w:space="0" w:color="auto"/>
            </w:tcBorders>
            <w:shd w:val="clear" w:color="auto" w:fill="D9D9D9" w:themeFill="background1" w:themeFillShade="D9"/>
            <w:vAlign w:val="center"/>
          </w:tcPr>
          <w:p w14:paraId="2C167EAD" w14:textId="77777777" w:rsidR="00784CF3" w:rsidRPr="00784CF3" w:rsidRDefault="00784CF3" w:rsidP="00784CF3">
            <w:pPr>
              <w:rPr>
                <w:sz w:val="22"/>
                <w:szCs w:val="22"/>
              </w:rPr>
            </w:pPr>
            <w:r w:rsidRPr="00784CF3">
              <w:rPr>
                <w:sz w:val="22"/>
                <w:szCs w:val="22"/>
              </w:rPr>
              <w:t>Oprávnenými výdavkami spravidla nie sú:</w:t>
            </w:r>
          </w:p>
          <w:p w14:paraId="76068929" w14:textId="77777777" w:rsidR="00784CF3" w:rsidRPr="00784CF3" w:rsidRDefault="00784CF3" w:rsidP="00CC1683">
            <w:pPr>
              <w:pStyle w:val="Zoznamsodrkami"/>
              <w:numPr>
                <w:ilvl w:val="0"/>
                <w:numId w:val="15"/>
              </w:numPr>
              <w:ind w:left="709" w:hanging="425"/>
              <w:rPr>
                <w:szCs w:val="22"/>
              </w:rPr>
            </w:pPr>
            <w:r w:rsidRPr="00784CF3">
              <w:rPr>
                <w:szCs w:val="22"/>
              </w:rPr>
              <w:t>splátky finančného prenájmu, keď predmet finančného prenájmu sám nie je oprávneným výdavkom;</w:t>
            </w:r>
          </w:p>
          <w:p w14:paraId="73C8F3AF" w14:textId="77777777" w:rsidR="00784CF3" w:rsidRPr="00784CF3" w:rsidRDefault="00784CF3" w:rsidP="00CC1683">
            <w:pPr>
              <w:pStyle w:val="Zoznamsodrkami"/>
              <w:numPr>
                <w:ilvl w:val="0"/>
                <w:numId w:val="15"/>
              </w:numPr>
              <w:ind w:left="709" w:hanging="425"/>
              <w:rPr>
                <w:szCs w:val="22"/>
              </w:rPr>
            </w:pPr>
            <w:r w:rsidRPr="00784CF3">
              <w:rPr>
                <w:szCs w:val="22"/>
              </w:rPr>
              <w:t>splátky finančného prenájmu a operatívneho nájmu, ktoré sa nevzťahujú na obdobie realizácie projektu.</w:t>
            </w:r>
          </w:p>
        </w:tc>
      </w:tr>
      <w:tr w:rsidR="00784CF3" w14:paraId="4309B9E1" w14:textId="77777777" w:rsidTr="00ED2453">
        <w:trPr>
          <w:cantSplit/>
          <w:trHeight w:val="609"/>
        </w:trPr>
        <w:tc>
          <w:tcPr>
            <w:tcW w:w="9095" w:type="dxa"/>
            <w:gridSpan w:val="2"/>
            <w:tcBorders>
              <w:left w:val="nil"/>
              <w:bottom w:val="single" w:sz="4" w:space="0" w:color="auto"/>
              <w:right w:val="nil"/>
            </w:tcBorders>
            <w:shd w:val="clear" w:color="auto" w:fill="FFFFFF" w:themeFill="background1"/>
            <w:vAlign w:val="center"/>
          </w:tcPr>
          <w:p w14:paraId="5C47A174" w14:textId="77777777" w:rsidR="00784CF3" w:rsidRDefault="00784CF3">
            <w:pPr>
              <w:pStyle w:val="Default"/>
              <w:spacing w:before="130" w:after="130"/>
              <w:ind w:left="567" w:hanging="567"/>
              <w:jc w:val="both"/>
              <w:rPr>
                <w:rFonts w:ascii="Times New Roman" w:hAnsi="Times New Roman" w:cs="Times New Roman"/>
                <w:sz w:val="22"/>
                <w:szCs w:val="22"/>
              </w:rPr>
            </w:pPr>
          </w:p>
        </w:tc>
      </w:tr>
      <w:tr w:rsidR="0049204A" w14:paraId="391B690B" w14:textId="77777777" w:rsidTr="00ED2453">
        <w:trPr>
          <w:cantSplit/>
          <w:trHeight w:val="609"/>
        </w:trPr>
        <w:tc>
          <w:tcPr>
            <w:tcW w:w="6596" w:type="dxa"/>
            <w:shd w:val="clear" w:color="auto" w:fill="B8CCE4" w:themeFill="accent1" w:themeFillTint="66"/>
            <w:vAlign w:val="center"/>
          </w:tcPr>
          <w:p w14:paraId="672CC54D" w14:textId="77777777" w:rsidR="0049204A" w:rsidRDefault="00844FD4">
            <w:pPr>
              <w:pStyle w:val="Default"/>
              <w:ind w:left="567" w:hanging="567"/>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w:t>
            </w:r>
          </w:p>
          <w:p w14:paraId="3B9A0FA3" w14:textId="77777777" w:rsidR="0049204A" w:rsidRDefault="00844FD4">
            <w:pPr>
              <w:pStyle w:val="Default"/>
              <w:ind w:left="567" w:hanging="567"/>
              <w:rPr>
                <w:rFonts w:ascii="Times New Roman" w:hAnsi="Times New Roman" w:cs="Times New Roman"/>
                <w:sz w:val="22"/>
                <w:szCs w:val="22"/>
              </w:rPr>
            </w:pPr>
            <w:r>
              <w:rPr>
                <w:rFonts w:ascii="Times New Roman" w:hAnsi="Times New Roman" w:cs="Times New Roman"/>
                <w:sz w:val="22"/>
                <w:szCs w:val="22"/>
              </w:rPr>
              <w:t>dokladovanie výdavkov</w:t>
            </w:r>
          </w:p>
        </w:tc>
        <w:tc>
          <w:tcPr>
            <w:tcW w:w="2499" w:type="dxa"/>
            <w:shd w:val="clear" w:color="auto" w:fill="B8CCE4" w:themeFill="accent1" w:themeFillTint="66"/>
          </w:tcPr>
          <w:p w14:paraId="2056B2F0"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F0DEA27" w14:textId="77777777" w:rsidTr="00ED2453">
        <w:trPr>
          <w:cantSplit/>
          <w:trHeight w:val="494"/>
        </w:trPr>
        <w:tc>
          <w:tcPr>
            <w:tcW w:w="6596" w:type="dxa"/>
          </w:tcPr>
          <w:p w14:paraId="6B99AC40"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lastRenderedPageBreak/>
              <w:t>Finančný prenájom a operatívny nájom</w:t>
            </w:r>
          </w:p>
        </w:tc>
        <w:tc>
          <w:tcPr>
            <w:tcW w:w="2499" w:type="dxa"/>
          </w:tcPr>
          <w:p w14:paraId="01720A9D"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3.4.5</w:t>
            </w:r>
          </w:p>
        </w:tc>
      </w:tr>
    </w:tbl>
    <w:p w14:paraId="5E4FBA54" w14:textId="77777777" w:rsidR="0049204A" w:rsidRDefault="00844FD4" w:rsidP="00784CF3">
      <w:pPr>
        <w:pStyle w:val="MPCKO2"/>
        <w:spacing w:after="240"/>
      </w:pPr>
      <w:bookmarkStart w:id="58" w:name="_Toc368039972"/>
      <w:bookmarkStart w:id="59" w:name="_Ref369267943"/>
      <w:bookmarkStart w:id="60" w:name="_Ref372097758"/>
      <w:bookmarkStart w:id="61" w:name="_Ref372723569"/>
      <w:bookmarkStart w:id="62" w:name="_Toc380160359"/>
      <w:bookmarkStart w:id="63" w:name="_Toc410375001"/>
      <w:bookmarkStart w:id="64" w:name="_Toc506216920"/>
      <w:bookmarkStart w:id="65" w:name="_Toc525130071"/>
      <w:bookmarkStart w:id="66" w:name="_Toc70414000"/>
      <w:r>
        <w:t>2.6 Odpisy, režijné výdavky a vecné príspevky</w:t>
      </w:r>
      <w:bookmarkEnd w:id="58"/>
      <w:bookmarkEnd w:id="59"/>
      <w:bookmarkEnd w:id="60"/>
      <w:bookmarkEnd w:id="61"/>
      <w:bookmarkEnd w:id="62"/>
      <w:bookmarkEnd w:id="63"/>
      <w:bookmarkEnd w:id="64"/>
      <w:bookmarkEnd w:id="65"/>
      <w:bookmarkEnd w:id="66"/>
    </w:p>
    <w:p w14:paraId="6DCFA5FB" w14:textId="77777777" w:rsidR="0049204A" w:rsidRDefault="00844FD4" w:rsidP="00CC1683">
      <w:pPr>
        <w:pStyle w:val="Zkladntext"/>
        <w:numPr>
          <w:ilvl w:val="0"/>
          <w:numId w:val="16"/>
        </w:numPr>
        <w:ind w:left="426" w:hanging="426"/>
        <w:jc w:val="both"/>
        <w:rPr>
          <w:szCs w:val="22"/>
        </w:rPr>
      </w:pPr>
      <w:r>
        <w:rPr>
          <w:szCs w:val="22"/>
        </w:rPr>
        <w:t xml:space="preserve">Odpisy sú oprávnené, ak obstaraný odpisovaný majetok (hmotný/nehmotný majetok) nebol financovaný z </w:t>
      </w:r>
      <w:r w:rsidR="009F222D">
        <w:rPr>
          <w:szCs w:val="22"/>
        </w:rPr>
        <w:t xml:space="preserve">grantov financovaných z </w:t>
      </w:r>
      <w:r>
        <w:rPr>
          <w:szCs w:val="22"/>
        </w:rPr>
        <w:t>verejných zdrojov (zdroje EÚ, štátny rozpočet, zdroje obce, VÚC a iné verejné zdroje)</w:t>
      </w:r>
      <w:r w:rsidR="00E87E4F">
        <w:rPr>
          <w:rStyle w:val="Odkaznapoznmkupodiarou"/>
          <w:szCs w:val="22"/>
        </w:rPr>
        <w:footnoteReference w:id="26"/>
      </w:r>
      <w:r>
        <w:rPr>
          <w:szCs w:val="22"/>
        </w:rPr>
        <w:t xml:space="preserve">. </w:t>
      </w:r>
    </w:p>
    <w:p w14:paraId="521F8671" w14:textId="77777777" w:rsidR="0049204A" w:rsidRDefault="00844FD4" w:rsidP="00CC1683">
      <w:pPr>
        <w:pStyle w:val="Zkladntext"/>
        <w:numPr>
          <w:ilvl w:val="0"/>
          <w:numId w:val="16"/>
        </w:numPr>
        <w:ind w:left="426" w:hanging="426"/>
        <w:jc w:val="both"/>
        <w:rPr>
          <w:szCs w:val="22"/>
        </w:rPr>
      </w:pPr>
      <w:r>
        <w:rPr>
          <w:szCs w:val="22"/>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DE7982">
        <w:rPr>
          <w:szCs w:val="22"/>
        </w:rPr>
        <w:t xml:space="preserve"> </w:t>
      </w:r>
      <w:r>
        <w:rPr>
          <w:szCs w:val="22"/>
        </w:rPr>
        <w:t xml:space="preserve">j. obstaranie majetku a zároveň aj príslušné odpisy. </w:t>
      </w:r>
    </w:p>
    <w:p w14:paraId="1E758B6C" w14:textId="77777777" w:rsidR="0049204A" w:rsidRDefault="00844FD4" w:rsidP="00CC1683">
      <w:pPr>
        <w:pStyle w:val="Zkladntext"/>
        <w:numPr>
          <w:ilvl w:val="0"/>
          <w:numId w:val="16"/>
        </w:numPr>
        <w:ind w:left="426" w:hanging="426"/>
        <w:jc w:val="both"/>
        <w:rPr>
          <w:szCs w:val="22"/>
        </w:rPr>
      </w:pPr>
      <w:r>
        <w:rPr>
          <w:szCs w:val="22"/>
        </w:rPr>
        <w:t>Odpisy si prijímateľ nárokuje počas realizácie projektu a iba pre účely projektu, t. j. prijímateľ predloží na RO spôsob výpočtu relevantnej výšky odpisu a za oprávnený výdavok bude považovaná iba proporcionálna časť odpisov vzťahujúca sa na projekt.</w:t>
      </w:r>
    </w:p>
    <w:p w14:paraId="1E727711" w14:textId="77777777" w:rsidR="0049204A" w:rsidRDefault="00844FD4" w:rsidP="00CC1683">
      <w:pPr>
        <w:pStyle w:val="Zkladntext"/>
        <w:numPr>
          <w:ilvl w:val="0"/>
          <w:numId w:val="16"/>
        </w:numPr>
        <w:ind w:left="426" w:hanging="426"/>
        <w:jc w:val="both"/>
        <w:rPr>
          <w:szCs w:val="22"/>
        </w:rPr>
      </w:pPr>
      <w:r>
        <w:rPr>
          <w:szCs w:val="22"/>
        </w:rPr>
        <w:t>Na účely posudzovania oprávnenosti výdavkov sa za oprávnený výdavok považuje účtovný odpis maximálne do výšky daňového odpisu</w:t>
      </w:r>
      <w:r>
        <w:rPr>
          <w:rStyle w:val="Odkaznapoznmkupodiarou"/>
          <w:szCs w:val="22"/>
        </w:rPr>
        <w:footnoteReference w:id="27"/>
      </w:r>
      <w:r>
        <w:rPr>
          <w:szCs w:val="22"/>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284E8FEF" w14:textId="77777777" w:rsidR="0049204A" w:rsidRDefault="00844FD4" w:rsidP="00CC1683">
      <w:pPr>
        <w:pStyle w:val="Zkladntext"/>
        <w:numPr>
          <w:ilvl w:val="0"/>
          <w:numId w:val="16"/>
        </w:numPr>
        <w:ind w:left="426" w:hanging="426"/>
      </w:pPr>
      <w:r>
        <w:t xml:space="preserve">V zmysle čl. 69 všeobecného nariadenia sú odpisy oprávnené, ak sú kumulatívne splnené tieto podmienky:  </w:t>
      </w:r>
    </w:p>
    <w:p w14:paraId="68F4859C" w14:textId="77777777" w:rsidR="0049204A" w:rsidRDefault="00844FD4" w:rsidP="00CC1683">
      <w:pPr>
        <w:pStyle w:val="Zoznamsodrkami"/>
        <w:numPr>
          <w:ilvl w:val="0"/>
          <w:numId w:val="17"/>
        </w:numPr>
        <w:spacing w:before="0" w:after="0"/>
        <w:ind w:left="850" w:hanging="425"/>
        <w:rPr>
          <w:sz w:val="24"/>
          <w:szCs w:val="24"/>
        </w:rPr>
      </w:pPr>
      <w:r>
        <w:rPr>
          <w:sz w:val="24"/>
          <w:szCs w:val="24"/>
        </w:rPr>
        <w:t>umožňujú to pravidlá oprávnenosti programu;</w:t>
      </w:r>
    </w:p>
    <w:p w14:paraId="07B69DF2" w14:textId="77777777" w:rsidR="0049204A" w:rsidRDefault="00844FD4" w:rsidP="00CC1683">
      <w:pPr>
        <w:pStyle w:val="Zoznamsodrkami"/>
        <w:numPr>
          <w:ilvl w:val="0"/>
          <w:numId w:val="17"/>
        </w:numPr>
        <w:spacing w:before="0" w:after="0"/>
        <w:ind w:left="850" w:hanging="425"/>
        <w:rPr>
          <w:sz w:val="24"/>
          <w:szCs w:val="24"/>
        </w:rPr>
      </w:pPr>
      <w:r>
        <w:rPr>
          <w:sz w:val="24"/>
          <w:szCs w:val="24"/>
        </w:rPr>
        <w:t>výška výdavkov</w:t>
      </w:r>
      <w:r>
        <w:rPr>
          <w:rStyle w:val="Odkaznapoznmkupodiarou"/>
          <w:sz w:val="24"/>
          <w:szCs w:val="24"/>
        </w:rPr>
        <w:footnoteReference w:id="28"/>
      </w:r>
      <w:r>
        <w:rPr>
          <w:sz w:val="24"/>
          <w:szCs w:val="24"/>
        </w:rPr>
        <w:t xml:space="preserve"> je riadne podložená podpornými dokladmi preukaznej hodnoty rovnocennej faktúram (v prípadoch, ak ide o granty spolufinancované na základe skutočne vynaložených a uhradených oprávnených výdavkov</w:t>
      </w:r>
      <w:r>
        <w:rPr>
          <w:rStyle w:val="Odkaznapoznmkupodiarou"/>
          <w:sz w:val="24"/>
          <w:szCs w:val="24"/>
        </w:rPr>
        <w:footnoteReference w:id="29"/>
      </w:r>
      <w:r>
        <w:rPr>
          <w:sz w:val="24"/>
          <w:szCs w:val="24"/>
        </w:rPr>
        <w:t xml:space="preserve">); </w:t>
      </w:r>
    </w:p>
    <w:p w14:paraId="03D61274" w14:textId="77777777" w:rsidR="0049204A" w:rsidRDefault="00844FD4" w:rsidP="00CC1683">
      <w:pPr>
        <w:pStyle w:val="Zoznamsodrkami"/>
        <w:numPr>
          <w:ilvl w:val="0"/>
          <w:numId w:val="17"/>
        </w:numPr>
        <w:spacing w:before="0" w:after="0"/>
        <w:ind w:left="850" w:hanging="425"/>
        <w:rPr>
          <w:sz w:val="24"/>
          <w:szCs w:val="24"/>
        </w:rPr>
      </w:pPr>
      <w:r>
        <w:rPr>
          <w:sz w:val="24"/>
          <w:szCs w:val="24"/>
        </w:rPr>
        <w:t>výdavky sa vzťahujú výlučne na obdobie realizácie projektu;</w:t>
      </w:r>
    </w:p>
    <w:p w14:paraId="468E8ED5" w14:textId="77777777" w:rsidR="0049204A" w:rsidRDefault="00DE7982" w:rsidP="00CC1683">
      <w:pPr>
        <w:pStyle w:val="Zoznamsodrkami"/>
        <w:numPr>
          <w:ilvl w:val="0"/>
          <w:numId w:val="17"/>
        </w:numPr>
        <w:spacing w:before="0" w:after="120"/>
        <w:rPr>
          <w:sz w:val="24"/>
          <w:szCs w:val="24"/>
        </w:rPr>
      </w:pPr>
      <w:r>
        <w:rPr>
          <w:sz w:val="24"/>
          <w:szCs w:val="24"/>
        </w:rPr>
        <w:t xml:space="preserve"> </w:t>
      </w:r>
      <w:r w:rsidR="00E73BCD" w:rsidRPr="00E73BCD">
        <w:rPr>
          <w:sz w:val="24"/>
          <w:szCs w:val="24"/>
        </w:rPr>
        <w:t>na obstaranie odpisovaného majetku neboli použité granty z verejných zdrojov</w:t>
      </w:r>
      <w:r w:rsidR="00844FD4">
        <w:rPr>
          <w:sz w:val="24"/>
          <w:szCs w:val="24"/>
        </w:rPr>
        <w:t>.</w:t>
      </w:r>
    </w:p>
    <w:p w14:paraId="660A5F0A" w14:textId="4686D7EE" w:rsidR="0049204A" w:rsidRDefault="00844FD4" w:rsidP="00CC1683">
      <w:pPr>
        <w:pStyle w:val="Zkladntext"/>
        <w:numPr>
          <w:ilvl w:val="0"/>
          <w:numId w:val="16"/>
        </w:numPr>
        <w:ind w:left="426" w:hanging="426"/>
        <w:jc w:val="both"/>
        <w:rPr>
          <w:szCs w:val="22"/>
        </w:rPr>
      </w:pPr>
      <w:r>
        <w:rPr>
          <w:szCs w:val="22"/>
        </w:rPr>
        <w:t>Vstupná cena, ktorá je základom pre vypočítanie daňových odpisov musí byť pre účely vymedzenia oprávnených výdavkov upravená tak, aby obsahovala iba oprávnené položky. Odpisy je možné uznať za oprávnený výdavok až v</w:t>
      </w:r>
      <w:r w:rsidR="00DE7982">
        <w:rPr>
          <w:szCs w:val="22"/>
        </w:rPr>
        <w:t> </w:t>
      </w:r>
      <w:r>
        <w:rPr>
          <w:szCs w:val="22"/>
        </w:rPr>
        <w:t>čase</w:t>
      </w:r>
      <w:r w:rsidR="00DE7982">
        <w:rPr>
          <w:szCs w:val="22"/>
        </w:rPr>
        <w:t>,</w:t>
      </w:r>
      <w:r>
        <w:rPr>
          <w:szCs w:val="22"/>
        </w:rPr>
        <w:t xml:space="preserve"> ke</w:t>
      </w:r>
      <w:r w:rsidR="00DE7982">
        <w:rPr>
          <w:szCs w:val="22"/>
        </w:rPr>
        <w:t>ď</w:t>
      </w:r>
      <w:r>
        <w:rPr>
          <w:szCs w:val="22"/>
        </w:rPr>
        <w:t xml:space="preserve"> skutočne vznikli, napr. uplynul kalendárny mesiac, ku ktorému je príslušný odpis vypočítaný.</w:t>
      </w:r>
    </w:p>
    <w:p w14:paraId="36ECDE6C" w14:textId="77777777" w:rsidR="0049204A" w:rsidRDefault="00844FD4" w:rsidP="00CC1683">
      <w:pPr>
        <w:pStyle w:val="Zoznamsodrkami"/>
        <w:keepNext/>
        <w:numPr>
          <w:ilvl w:val="0"/>
          <w:numId w:val="16"/>
        </w:numPr>
        <w:ind w:left="426" w:hanging="426"/>
        <w:rPr>
          <w:sz w:val="24"/>
          <w:szCs w:val="24"/>
        </w:rPr>
      </w:pPr>
      <w:r>
        <w:rPr>
          <w:sz w:val="24"/>
          <w:szCs w:val="24"/>
        </w:rPr>
        <w:lastRenderedPageBreak/>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092243" w14:paraId="145EDC14" w14:textId="77777777" w:rsidTr="00092243">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381D9C44" w14:textId="77777777" w:rsidR="0049204A" w:rsidRDefault="00844FD4">
            <w:pPr>
              <w:keepNext/>
              <w:ind w:left="567" w:hanging="567"/>
              <w:rPr>
                <w:color w:val="FFFFFF"/>
              </w:rPr>
            </w:pPr>
            <w:r>
              <w:rPr>
                <w:color w:val="FFFFFF"/>
                <w:szCs w:val="22"/>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6300BE08" w14:textId="77777777" w:rsidR="0049204A" w:rsidRDefault="00844FD4">
            <w:pPr>
              <w:keepNext/>
              <w:ind w:left="567" w:hanging="567"/>
              <w:jc w:val="center"/>
              <w:rPr>
                <w:b/>
                <w:bCs/>
                <w:color w:val="FFFFFF"/>
              </w:rPr>
            </w:pPr>
            <w:r>
              <w:rPr>
                <w:b/>
                <w:bCs/>
                <w:color w:val="FFFFFF"/>
                <w:szCs w:val="22"/>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2E87373D" w14:textId="77777777" w:rsidR="0049204A" w:rsidRDefault="00844FD4">
            <w:pPr>
              <w:keepNext/>
              <w:ind w:left="567" w:hanging="567"/>
              <w:jc w:val="center"/>
              <w:rPr>
                <w:b/>
                <w:bCs/>
                <w:color w:val="FFFFFF"/>
              </w:rPr>
            </w:pPr>
            <w:r>
              <w:rPr>
                <w:b/>
                <w:bCs/>
                <w:color w:val="FFFFFF"/>
                <w:szCs w:val="22"/>
              </w:rPr>
              <w:t>Daňové odpisy</w:t>
            </w:r>
          </w:p>
        </w:tc>
      </w:tr>
      <w:tr w:rsidR="0049204A" w14:paraId="1987DB6B" w14:textId="77777777" w:rsidTr="00ED2453">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162DB898" w14:textId="77777777" w:rsidR="0049204A" w:rsidRDefault="00844FD4">
            <w:pPr>
              <w:keepNext/>
              <w:ind w:left="567" w:hanging="567"/>
              <w:rPr>
                <w:b/>
              </w:rPr>
            </w:pPr>
            <w:r>
              <w:rPr>
                <w:b/>
                <w:szCs w:val="22"/>
              </w:rPr>
              <w:t>Právna úprava odpisovania</w:t>
            </w:r>
          </w:p>
        </w:tc>
        <w:tc>
          <w:tcPr>
            <w:tcW w:w="3032" w:type="dxa"/>
            <w:tcBorders>
              <w:top w:val="nil"/>
              <w:left w:val="nil"/>
              <w:bottom w:val="single" w:sz="4" w:space="0" w:color="auto"/>
              <w:right w:val="single" w:sz="4" w:space="0" w:color="auto"/>
            </w:tcBorders>
            <w:shd w:val="clear" w:color="auto" w:fill="auto"/>
            <w:hideMark/>
          </w:tcPr>
          <w:p w14:paraId="730F6413" w14:textId="77777777" w:rsidR="0049204A" w:rsidRDefault="00844FD4">
            <w:pPr>
              <w:keepNext/>
              <w:ind w:left="567" w:hanging="567"/>
            </w:pPr>
            <w:r>
              <w:rPr>
                <w:szCs w:val="22"/>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307F2A55" w14:textId="77777777" w:rsidR="0049204A" w:rsidRDefault="00844FD4">
            <w:pPr>
              <w:keepNext/>
              <w:ind w:left="567" w:hanging="567"/>
            </w:pPr>
            <w:r>
              <w:rPr>
                <w:szCs w:val="22"/>
              </w:rPr>
              <w:t>zákon o dani z príjmov</w:t>
            </w:r>
          </w:p>
        </w:tc>
      </w:tr>
      <w:tr w:rsidR="0049204A" w14:paraId="420C8E33" w14:textId="77777777" w:rsidTr="00ED2453">
        <w:trPr>
          <w:trHeight w:val="300"/>
        </w:trPr>
        <w:tc>
          <w:tcPr>
            <w:tcW w:w="3032" w:type="dxa"/>
            <w:vMerge/>
            <w:tcBorders>
              <w:top w:val="nil"/>
              <w:left w:val="single" w:sz="4" w:space="0" w:color="auto"/>
              <w:bottom w:val="single" w:sz="4" w:space="0" w:color="auto"/>
              <w:right w:val="single" w:sz="4" w:space="0" w:color="auto"/>
            </w:tcBorders>
            <w:vAlign w:val="center"/>
            <w:hideMark/>
          </w:tcPr>
          <w:p w14:paraId="0BF957DD" w14:textId="77777777" w:rsidR="0049204A" w:rsidRDefault="0049204A">
            <w:pPr>
              <w:keepNext/>
              <w:ind w:left="567" w:hanging="567"/>
              <w:rPr>
                <w:b/>
              </w:rPr>
            </w:pPr>
          </w:p>
        </w:tc>
        <w:tc>
          <w:tcPr>
            <w:tcW w:w="3032" w:type="dxa"/>
            <w:tcBorders>
              <w:top w:val="nil"/>
              <w:left w:val="nil"/>
              <w:bottom w:val="single" w:sz="4" w:space="0" w:color="auto"/>
              <w:right w:val="single" w:sz="4" w:space="0" w:color="auto"/>
            </w:tcBorders>
            <w:shd w:val="clear" w:color="auto" w:fill="auto"/>
            <w:hideMark/>
          </w:tcPr>
          <w:p w14:paraId="77AC7167" w14:textId="77777777" w:rsidR="0049204A" w:rsidRDefault="00844FD4">
            <w:pPr>
              <w:keepNext/>
              <w:ind w:left="567" w:hanging="567"/>
            </w:pPr>
            <w:r>
              <w:rPr>
                <w:szCs w:val="22"/>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2D877E7F" w14:textId="77777777" w:rsidR="0049204A" w:rsidRDefault="0049204A">
            <w:pPr>
              <w:keepNext/>
              <w:ind w:left="567" w:hanging="567"/>
            </w:pPr>
          </w:p>
        </w:tc>
      </w:tr>
      <w:tr w:rsidR="0049204A" w14:paraId="286080BD" w14:textId="77777777" w:rsidTr="00ED2453">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76B81FFA" w14:textId="77777777" w:rsidR="0049204A" w:rsidRDefault="00844FD4">
            <w:pPr>
              <w:ind w:left="567" w:hanging="567"/>
              <w:rPr>
                <w:b/>
              </w:rPr>
            </w:pPr>
            <w:r>
              <w:rPr>
                <w:b/>
                <w:szCs w:val="22"/>
              </w:rPr>
              <w:t>Kategória/frekvencia odpisov</w:t>
            </w:r>
          </w:p>
        </w:tc>
        <w:tc>
          <w:tcPr>
            <w:tcW w:w="3032" w:type="dxa"/>
            <w:tcBorders>
              <w:top w:val="nil"/>
              <w:left w:val="nil"/>
              <w:bottom w:val="single" w:sz="4" w:space="0" w:color="auto"/>
              <w:right w:val="single" w:sz="4" w:space="0" w:color="auto"/>
            </w:tcBorders>
            <w:shd w:val="clear" w:color="auto" w:fill="auto"/>
            <w:hideMark/>
          </w:tcPr>
          <w:p w14:paraId="10AFB7C7" w14:textId="77777777" w:rsidR="0049204A" w:rsidRDefault="00844FD4">
            <w:pPr>
              <w:ind w:left="567" w:hanging="567"/>
            </w:pPr>
            <w:r>
              <w:rPr>
                <w:szCs w:val="22"/>
              </w:rPr>
              <w:t>Mesačná</w:t>
            </w:r>
          </w:p>
        </w:tc>
        <w:tc>
          <w:tcPr>
            <w:tcW w:w="3033" w:type="dxa"/>
            <w:tcBorders>
              <w:top w:val="nil"/>
              <w:left w:val="nil"/>
              <w:bottom w:val="single" w:sz="4" w:space="0" w:color="auto"/>
              <w:right w:val="single" w:sz="4" w:space="0" w:color="auto"/>
            </w:tcBorders>
            <w:shd w:val="clear" w:color="auto" w:fill="auto"/>
            <w:hideMark/>
          </w:tcPr>
          <w:p w14:paraId="402A0DCE" w14:textId="77777777" w:rsidR="0049204A" w:rsidRDefault="00844FD4">
            <w:pPr>
              <w:ind w:left="567" w:hanging="567"/>
            </w:pPr>
            <w:r>
              <w:rPr>
                <w:szCs w:val="22"/>
              </w:rPr>
              <w:t>ročná (existujú výnimky)</w:t>
            </w:r>
          </w:p>
        </w:tc>
      </w:tr>
      <w:tr w:rsidR="0049204A" w14:paraId="5D36D11A" w14:textId="77777777" w:rsidTr="00ED2453">
        <w:trPr>
          <w:trHeight w:val="1200"/>
        </w:trPr>
        <w:tc>
          <w:tcPr>
            <w:tcW w:w="3032" w:type="dxa"/>
            <w:tcBorders>
              <w:top w:val="nil"/>
              <w:left w:val="single" w:sz="4" w:space="0" w:color="auto"/>
              <w:bottom w:val="single" w:sz="4" w:space="0" w:color="auto"/>
              <w:right w:val="single" w:sz="4" w:space="0" w:color="auto"/>
            </w:tcBorders>
            <w:shd w:val="clear" w:color="auto" w:fill="auto"/>
            <w:hideMark/>
          </w:tcPr>
          <w:p w14:paraId="19379187" w14:textId="77777777" w:rsidR="0049204A" w:rsidRDefault="00844FD4">
            <w:pPr>
              <w:ind w:left="567" w:hanging="567"/>
              <w:rPr>
                <w:b/>
              </w:rPr>
            </w:pPr>
            <w:r>
              <w:rPr>
                <w:b/>
                <w:szCs w:val="22"/>
              </w:rPr>
              <w:t>Povinnosť odpisovania</w:t>
            </w:r>
          </w:p>
        </w:tc>
        <w:tc>
          <w:tcPr>
            <w:tcW w:w="3032" w:type="dxa"/>
            <w:tcBorders>
              <w:top w:val="nil"/>
              <w:left w:val="nil"/>
              <w:bottom w:val="single" w:sz="4" w:space="0" w:color="auto"/>
              <w:right w:val="single" w:sz="4" w:space="0" w:color="auto"/>
            </w:tcBorders>
            <w:shd w:val="clear" w:color="auto" w:fill="auto"/>
            <w:hideMark/>
          </w:tcPr>
          <w:p w14:paraId="03D6AABC" w14:textId="77777777" w:rsidR="0049204A" w:rsidRDefault="00844FD4">
            <w:r>
              <w:rPr>
                <w:szCs w:val="22"/>
              </w:rPr>
              <w:t>účtovná jednotka je povinná odpisovať dlhodobý hmotný majetok z dôvodu dodržania zásady verného a pravdivého zobrazenia</w:t>
            </w:r>
          </w:p>
        </w:tc>
        <w:tc>
          <w:tcPr>
            <w:tcW w:w="3033" w:type="dxa"/>
            <w:tcBorders>
              <w:top w:val="nil"/>
              <w:left w:val="nil"/>
              <w:bottom w:val="single" w:sz="4" w:space="0" w:color="auto"/>
              <w:right w:val="single" w:sz="4" w:space="0" w:color="auto"/>
            </w:tcBorders>
            <w:shd w:val="clear" w:color="auto" w:fill="auto"/>
            <w:hideMark/>
          </w:tcPr>
          <w:p w14:paraId="5D6094BC" w14:textId="77777777" w:rsidR="0049204A" w:rsidRDefault="00844FD4">
            <w:r>
              <w:rPr>
                <w:szCs w:val="22"/>
              </w:rPr>
              <w:t>účtovná jednotka nie je povinná uplatňovať daňové odpisy, je to jej právo</w:t>
            </w:r>
          </w:p>
        </w:tc>
      </w:tr>
      <w:tr w:rsidR="0049204A" w14:paraId="4BB1A797" w14:textId="77777777" w:rsidTr="00ED2453">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1B00C65D" w14:textId="77777777" w:rsidR="0049204A" w:rsidRDefault="00844FD4">
            <w:pPr>
              <w:ind w:left="567" w:hanging="567"/>
              <w:rPr>
                <w:b/>
              </w:rPr>
            </w:pPr>
            <w:r>
              <w:rPr>
                <w:b/>
                <w:szCs w:val="22"/>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7C69131" w14:textId="77777777" w:rsidR="0049204A" w:rsidRDefault="00844FD4">
            <w:r>
              <w:rPr>
                <w:szCs w:val="22"/>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67BCA924" w14:textId="77777777" w:rsidR="0049204A" w:rsidRDefault="00844FD4">
            <w:r>
              <w:rPr>
                <w:szCs w:val="22"/>
              </w:rPr>
              <w:t>postupné zahŕňanie odpisov  majetku do daňových výdavkov v danom zdaňovacom období</w:t>
            </w:r>
          </w:p>
        </w:tc>
      </w:tr>
      <w:tr w:rsidR="0049204A" w14:paraId="24FDA761" w14:textId="77777777" w:rsidTr="00ED2453">
        <w:trPr>
          <w:trHeight w:val="12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797719B4" w14:textId="77777777" w:rsidR="0049204A" w:rsidRDefault="00844FD4">
            <w:pPr>
              <w:ind w:left="567" w:hanging="567"/>
              <w:rPr>
                <w:b/>
              </w:rPr>
            </w:pPr>
            <w:r>
              <w:rPr>
                <w:b/>
                <w:szCs w:val="22"/>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69220407" w14:textId="77777777" w:rsidR="0049204A" w:rsidRDefault="00844FD4">
            <w:r>
              <w:rPr>
                <w:szCs w:val="22"/>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59016146" w14:textId="3E1693B0" w:rsidR="0049204A" w:rsidRDefault="00844FD4" w:rsidP="009E0034">
            <w:r>
              <w:rPr>
                <w:szCs w:val="22"/>
              </w:rPr>
              <w:t>účtovná jednotka je povinná sa riadiť dobami určenými v zákone o dani z príjmov, pričom táto doba vychádza z</w:t>
            </w:r>
            <w:r w:rsidR="00CB5E15">
              <w:rPr>
                <w:szCs w:val="22"/>
              </w:rPr>
              <w:t> </w:t>
            </w:r>
            <w:r>
              <w:rPr>
                <w:szCs w:val="22"/>
              </w:rPr>
              <w:t>predpokladanej doby životnosti majetku</w:t>
            </w:r>
          </w:p>
        </w:tc>
      </w:tr>
      <w:tr w:rsidR="0049204A" w14:paraId="1758A520"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320AEBC3" w14:textId="77777777" w:rsidR="0049204A" w:rsidRDefault="00844FD4">
            <w:pPr>
              <w:ind w:left="567" w:hanging="567"/>
              <w:rPr>
                <w:b/>
              </w:rPr>
            </w:pPr>
            <w:r>
              <w:rPr>
                <w:b/>
                <w:szCs w:val="22"/>
              </w:rPr>
              <w:t>Metódy odpisovania</w:t>
            </w:r>
          </w:p>
        </w:tc>
        <w:tc>
          <w:tcPr>
            <w:tcW w:w="3032" w:type="dxa"/>
            <w:tcBorders>
              <w:top w:val="nil"/>
              <w:left w:val="nil"/>
              <w:bottom w:val="single" w:sz="4" w:space="0" w:color="auto"/>
              <w:right w:val="single" w:sz="4" w:space="0" w:color="auto"/>
            </w:tcBorders>
            <w:shd w:val="clear" w:color="auto" w:fill="auto"/>
            <w:hideMark/>
          </w:tcPr>
          <w:p w14:paraId="6803622B" w14:textId="77777777" w:rsidR="0049204A" w:rsidRDefault="00844FD4">
            <w:r>
              <w:rPr>
                <w:szCs w:val="22"/>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64D9ECA7" w14:textId="77777777" w:rsidR="0049204A" w:rsidRDefault="00844FD4">
            <w:r>
              <w:rPr>
                <w:szCs w:val="22"/>
              </w:rPr>
              <w:t>metódy výpočtu sú presne stanovené, nie je možnosť inej voľby</w:t>
            </w:r>
          </w:p>
        </w:tc>
      </w:tr>
      <w:tr w:rsidR="0049204A" w14:paraId="52252257" w14:textId="77777777" w:rsidTr="00ED2453">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3EC38A07" w14:textId="77777777" w:rsidR="0049204A" w:rsidRDefault="00844FD4">
            <w:pPr>
              <w:rPr>
                <w:b/>
              </w:rPr>
            </w:pPr>
            <w:r>
              <w:rPr>
                <w:b/>
                <w:szCs w:val="22"/>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vAlign w:val="center"/>
            <w:hideMark/>
          </w:tcPr>
          <w:p w14:paraId="6E92FA5E" w14:textId="230252F9" w:rsidR="0049204A" w:rsidRDefault="00844FD4">
            <w:r>
              <w:rPr>
                <w:szCs w:val="22"/>
              </w:rPr>
              <w:t>účtovná jednotka má možnosť zmeny</w:t>
            </w:r>
            <w:r w:rsidR="003037D5">
              <w:rPr>
                <w:szCs w:val="22"/>
              </w:rPr>
              <w:t xml:space="preserve"> metódy</w:t>
            </w:r>
            <w:r>
              <w:rPr>
                <w:szCs w:val="22"/>
              </w:rPr>
              <w:t xml:space="preserve"> k prvému dňu účtovného obdobia</w:t>
            </w:r>
          </w:p>
        </w:tc>
        <w:tc>
          <w:tcPr>
            <w:tcW w:w="3033" w:type="dxa"/>
            <w:tcBorders>
              <w:top w:val="nil"/>
              <w:left w:val="nil"/>
              <w:bottom w:val="single" w:sz="4" w:space="0" w:color="auto"/>
              <w:right w:val="single" w:sz="4" w:space="0" w:color="auto"/>
            </w:tcBorders>
            <w:shd w:val="clear" w:color="auto" w:fill="auto"/>
            <w:hideMark/>
          </w:tcPr>
          <w:p w14:paraId="179BE176" w14:textId="77777777" w:rsidR="0049204A" w:rsidRDefault="00844FD4">
            <w:r>
              <w:rPr>
                <w:szCs w:val="22"/>
              </w:rPr>
              <w:t>účtovná jednotka nesmie zmeniť metódu</w:t>
            </w:r>
          </w:p>
        </w:tc>
      </w:tr>
      <w:tr w:rsidR="0049204A" w14:paraId="0063D42D" w14:textId="77777777" w:rsidTr="00ED2453">
        <w:trPr>
          <w:trHeight w:val="600"/>
        </w:trPr>
        <w:tc>
          <w:tcPr>
            <w:tcW w:w="3032" w:type="dxa"/>
            <w:vMerge/>
            <w:tcBorders>
              <w:top w:val="nil"/>
              <w:left w:val="single" w:sz="4" w:space="0" w:color="auto"/>
              <w:bottom w:val="single" w:sz="4" w:space="0" w:color="auto"/>
              <w:right w:val="single" w:sz="4" w:space="0" w:color="auto"/>
            </w:tcBorders>
            <w:vAlign w:val="center"/>
            <w:hideMark/>
          </w:tcPr>
          <w:p w14:paraId="75A33F77" w14:textId="77777777" w:rsidR="0049204A" w:rsidRDefault="0049204A">
            <w:pPr>
              <w:ind w:left="567" w:hanging="567"/>
              <w:rPr>
                <w:b/>
              </w:rPr>
            </w:pPr>
          </w:p>
        </w:tc>
        <w:tc>
          <w:tcPr>
            <w:tcW w:w="3032" w:type="dxa"/>
            <w:vMerge/>
            <w:tcBorders>
              <w:top w:val="nil"/>
              <w:left w:val="single" w:sz="4" w:space="0" w:color="auto"/>
              <w:bottom w:val="single" w:sz="4" w:space="0" w:color="auto"/>
              <w:right w:val="single" w:sz="4" w:space="0" w:color="auto"/>
            </w:tcBorders>
            <w:vAlign w:val="center"/>
            <w:hideMark/>
          </w:tcPr>
          <w:p w14:paraId="12C6AC99" w14:textId="77777777" w:rsidR="0049204A" w:rsidRDefault="0049204A"/>
        </w:tc>
        <w:tc>
          <w:tcPr>
            <w:tcW w:w="3033" w:type="dxa"/>
            <w:tcBorders>
              <w:top w:val="nil"/>
              <w:left w:val="nil"/>
              <w:bottom w:val="single" w:sz="4" w:space="0" w:color="auto"/>
              <w:right w:val="single" w:sz="4" w:space="0" w:color="auto"/>
            </w:tcBorders>
            <w:shd w:val="clear" w:color="auto" w:fill="auto"/>
            <w:hideMark/>
          </w:tcPr>
          <w:p w14:paraId="6AD82081" w14:textId="77777777" w:rsidR="0049204A" w:rsidRDefault="00844FD4">
            <w:r>
              <w:rPr>
                <w:szCs w:val="22"/>
              </w:rPr>
              <w:t>je povinná počas celej doby odpisovania používať rovnakú metódu</w:t>
            </w:r>
          </w:p>
        </w:tc>
      </w:tr>
      <w:tr w:rsidR="0049204A" w14:paraId="107F14CC"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10CF77A0" w14:textId="77777777" w:rsidR="0049204A" w:rsidRDefault="00844FD4">
            <w:pPr>
              <w:ind w:left="567" w:hanging="567"/>
              <w:rPr>
                <w:b/>
              </w:rPr>
            </w:pPr>
            <w:r>
              <w:rPr>
                <w:b/>
                <w:szCs w:val="22"/>
              </w:rPr>
              <w:t>Prerušenie odpisovania</w:t>
            </w:r>
          </w:p>
        </w:tc>
        <w:tc>
          <w:tcPr>
            <w:tcW w:w="3032" w:type="dxa"/>
            <w:tcBorders>
              <w:top w:val="nil"/>
              <w:left w:val="nil"/>
              <w:bottom w:val="single" w:sz="4" w:space="0" w:color="auto"/>
              <w:right w:val="single" w:sz="4" w:space="0" w:color="auto"/>
            </w:tcBorders>
            <w:shd w:val="clear" w:color="auto" w:fill="auto"/>
            <w:vAlign w:val="center"/>
            <w:hideMark/>
          </w:tcPr>
          <w:p w14:paraId="022CEE3A" w14:textId="77777777" w:rsidR="0049204A" w:rsidRDefault="00844FD4">
            <w:r>
              <w:rPr>
                <w:szCs w:val="22"/>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10BBD24A" w14:textId="77777777" w:rsidR="0049204A" w:rsidRDefault="00844FD4">
            <w:r>
              <w:rPr>
                <w:szCs w:val="22"/>
              </w:rPr>
              <w:t>účtovná jednotka má možnosť prerušiť odpisovanie na jedno alebo viac zdaňovacích období</w:t>
            </w:r>
          </w:p>
        </w:tc>
      </w:tr>
      <w:tr w:rsidR="0049204A" w14:paraId="6D698E44" w14:textId="77777777" w:rsidTr="00ED2453">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764D7D5A" w14:textId="77777777" w:rsidR="0049204A" w:rsidRDefault="00844FD4">
            <w:pPr>
              <w:ind w:left="567" w:hanging="567"/>
              <w:rPr>
                <w:b/>
              </w:rPr>
            </w:pPr>
            <w:r>
              <w:rPr>
                <w:b/>
                <w:szCs w:val="22"/>
              </w:rPr>
              <w:t>Účtovanie</w:t>
            </w:r>
          </w:p>
        </w:tc>
        <w:tc>
          <w:tcPr>
            <w:tcW w:w="3032" w:type="dxa"/>
            <w:tcBorders>
              <w:top w:val="nil"/>
              <w:left w:val="nil"/>
              <w:bottom w:val="single" w:sz="4" w:space="0" w:color="auto"/>
              <w:right w:val="single" w:sz="4" w:space="0" w:color="auto"/>
            </w:tcBorders>
            <w:shd w:val="clear" w:color="auto" w:fill="auto"/>
            <w:hideMark/>
          </w:tcPr>
          <w:p w14:paraId="15CECE48" w14:textId="77777777" w:rsidR="0049204A" w:rsidRDefault="00844FD4">
            <w:r>
              <w:rPr>
                <w:szCs w:val="22"/>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39CC4B17" w14:textId="77777777" w:rsidR="0049204A" w:rsidRDefault="00844FD4">
            <w:r>
              <w:rPr>
                <w:szCs w:val="22"/>
              </w:rPr>
              <w:t>daňové odpisy sa v účtovníctve neúčtujú, vyčíslujú sa len pre potreby výpočtu dane z príjmov</w:t>
            </w:r>
          </w:p>
        </w:tc>
      </w:tr>
      <w:tr w:rsidR="0049204A" w14:paraId="17C8F88A" w14:textId="77777777" w:rsidTr="00ED2453">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583A98A" w14:textId="77777777" w:rsidR="0049204A" w:rsidRDefault="00844FD4">
            <w:pPr>
              <w:rPr>
                <w:b/>
              </w:rPr>
            </w:pPr>
            <w:r>
              <w:rPr>
                <w:b/>
                <w:szCs w:val="22"/>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270BB6BA" w14:textId="77777777" w:rsidR="0049204A" w:rsidRDefault="00844FD4">
            <w:r>
              <w:rPr>
                <w:szCs w:val="22"/>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076DBBC4" w14:textId="77777777" w:rsidR="0049204A" w:rsidRDefault="00844FD4">
            <w:r>
              <w:rPr>
                <w:szCs w:val="22"/>
              </w:rPr>
              <w:t>nižšia vzhľadom na to, že metodika ich výpočtu je jednotne stanovená pre všetky účtovné jednotky</w:t>
            </w:r>
          </w:p>
        </w:tc>
      </w:tr>
    </w:tbl>
    <w:p w14:paraId="13F391AA" w14:textId="77777777" w:rsidR="0049204A" w:rsidRDefault="0049204A">
      <w:pPr>
        <w:pStyle w:val="Zoznamsodrkami"/>
        <w:keepNext/>
      </w:pPr>
    </w:p>
    <w:p w14:paraId="0227DDD6" w14:textId="33917AC6" w:rsidR="0049204A" w:rsidRDefault="00844FD4" w:rsidP="00CC1683">
      <w:pPr>
        <w:pStyle w:val="Zkladntext"/>
        <w:numPr>
          <w:ilvl w:val="0"/>
          <w:numId w:val="16"/>
        </w:numPr>
        <w:ind w:left="426" w:hanging="426"/>
        <w:jc w:val="both"/>
      </w:pPr>
      <w:r>
        <w:t xml:space="preserve">Režijné výdavky sú nepriame výdavky, ktoré majú charakter bežných výdavkov (prevádzková réžia). </w:t>
      </w:r>
      <w:r w:rsidR="00480EF1">
        <w:t xml:space="preserve">Členenie výdavkov projektu na priame a nepriame je nevyhnutnou </w:t>
      </w:r>
      <w:r w:rsidR="00480EF1">
        <w:lastRenderedPageBreak/>
        <w:t xml:space="preserve">podmienkou pre využitie </w:t>
      </w:r>
      <w:r w:rsidR="005F0B18">
        <w:t>zjednodušeného vykazovania formou paušálnej sadzby</w:t>
      </w:r>
      <w:r w:rsidR="00967786">
        <w:rPr>
          <w:rStyle w:val="Odkaznapoznmkupodiarou"/>
        </w:rPr>
        <w:footnoteReference w:id="30"/>
      </w:r>
      <w:r w:rsidR="0067600C">
        <w:t>.</w:t>
      </w:r>
      <w:r w:rsidR="00480EF1">
        <w:t xml:space="preserve"> </w:t>
      </w:r>
      <w:r>
        <w:t>Nepriame výdavky</w:t>
      </w:r>
      <w:r>
        <w:rPr>
          <w:rStyle w:val="Odkaznapoznmkupodiarou"/>
        </w:rPr>
        <w:footnoteReference w:id="31"/>
      </w:r>
      <w:r>
        <w:t xml:space="preserve"> (režijné výdavky) sú také výdavky, ktoré nie sú alebo nemôžu byť prepojené priamo na konkrétnu činnosť</w:t>
      </w:r>
      <w:r>
        <w:rPr>
          <w:rStyle w:val="Odkaznapoznmkupodiarou"/>
        </w:rPr>
        <w:footnoteReference w:id="32"/>
      </w:r>
      <w:r>
        <w:t xml:space="preserve"> projektu. Do takýchto výdavkov sa zahŕňajú aj výdavky, pri ktorých je ťažké presne určiť sumu, ktorú možno priradiť k danej konkrétnej činnosti. Nepriamymi výdavkami sú najmä výdavky na nájom, vodné a stočné, nákup pohonných hmôt a energie, na telefón, fax, internet, upratovanie, údržbu, nákup spotrebného materiálu, mzdové výdavky obslužných zamestnancov</w:t>
      </w:r>
      <w:r w:rsidR="00E5757C">
        <w:rPr>
          <w:rStyle w:val="Odkaznapoznmkupodiarou"/>
        </w:rPr>
        <w:footnoteReference w:id="33"/>
      </w:r>
      <w:r>
        <w:t>. S cieľom efektívne využi</w:t>
      </w:r>
      <w:r w:rsidR="00CB5E15">
        <w:t>ť</w:t>
      </w:r>
      <w:r>
        <w:t xml:space="preserve"> finančn</w:t>
      </w:r>
      <w:r w:rsidR="00CB5E15">
        <w:t>é</w:t>
      </w:r>
      <w:r>
        <w:t xml:space="preserve"> prostriedk</w:t>
      </w:r>
      <w:r w:rsidR="00CB5E15">
        <w:t>y</w:t>
      </w:r>
      <w:r>
        <w:t xml:space="preserve"> OP </w:t>
      </w:r>
      <w:r w:rsidR="00E73BCD">
        <w:t xml:space="preserve">sa RO odporúča, aby stanovil </w:t>
      </w:r>
      <w:r>
        <w:t xml:space="preserve">maximálne percentuálne limity </w:t>
      </w:r>
      <w:r w:rsidR="00CB5E15">
        <w:t>na</w:t>
      </w:r>
      <w:r>
        <w:t xml:space="preserve"> nepriame výdavky</w:t>
      </w:r>
      <w:r w:rsidR="00CB5E15">
        <w:t>,</w:t>
      </w:r>
      <w:r>
        <w:t xml:space="preserve"> ako aj podmienky uplatňovania týchto limitov podľa typu projektov/výzvy/vyzvania podporovaných v rámci daného OP (uvedené sa aplikuje, ak sa RO rozhodne, že nepriame výdavky sú oprávnenými výdavkami na financovanie</w:t>
      </w:r>
      <w:r w:rsidR="005A492C">
        <w:t xml:space="preserve"> a nepriame výdavky sú </w:t>
      </w:r>
      <w:r w:rsidR="00A9507E">
        <w:t>vykazované na reálnej báze</w:t>
      </w:r>
      <w:r>
        <w:t xml:space="preserve">). </w:t>
      </w:r>
      <w:r w:rsidR="00E73BCD">
        <w:t>Podrobnejšie vymedzenie nepriamych výdavkov</w:t>
      </w:r>
      <w:r w:rsidR="00971454">
        <w:t xml:space="preserve"> a priamych výdavkov týkajúcich sa riadenia projektu</w:t>
      </w:r>
      <w:r w:rsidR="00E73BCD">
        <w:t xml:space="preserve"> je uvedené v prílohe </w:t>
      </w:r>
      <w:r w:rsidR="00663D79">
        <w:t xml:space="preserve">č. </w:t>
      </w:r>
      <w:r w:rsidR="00E73BCD">
        <w:t>1.</w:t>
      </w:r>
      <w:r w:rsidR="0067600C">
        <w:t xml:space="preserve"> Pre RO, ktoré nevyužijú </w:t>
      </w:r>
      <w:r w:rsidR="00144E52">
        <w:t>ZVV</w:t>
      </w:r>
      <w:r w:rsidR="0067600C">
        <w:t xml:space="preserve"> systémom paušálneho financovania uvádzaného vyššie</w:t>
      </w:r>
      <w:r w:rsidR="00CB5E15">
        <w:t>,</w:t>
      </w:r>
      <w:r w:rsidR="0067600C">
        <w:t xml:space="preserve"> nie je členenie priamych a nepriamych výdavkov</w:t>
      </w:r>
      <w:r w:rsidR="00CB5E15">
        <w:t>,</w:t>
      </w:r>
      <w:r w:rsidR="0067600C">
        <w:t xml:space="preserve"> uvedené v</w:t>
      </w:r>
      <w:r w:rsidR="00CB5E15">
        <w:t> </w:t>
      </w:r>
      <w:r w:rsidR="0067600C">
        <w:t>prílohe</w:t>
      </w:r>
      <w:r w:rsidR="00CB5E15">
        <w:t>,</w:t>
      </w:r>
      <w:r w:rsidR="0067600C">
        <w:t xml:space="preserve"> záväzné a sú oprávnené si stanoviť vlastný spôsob členenia priamych a nepriamych výdavkov, prípadne takéto členeni</w:t>
      </w:r>
      <w:r w:rsidR="009634C4">
        <w:t>e</w:t>
      </w:r>
      <w:r w:rsidR="0067600C">
        <w:t xml:space="preserve"> vôbec neaplikovať. </w:t>
      </w:r>
    </w:p>
    <w:p w14:paraId="4E75FB43" w14:textId="05809CA2" w:rsidR="0049204A" w:rsidRDefault="00844FD4" w:rsidP="00CC1683">
      <w:pPr>
        <w:pStyle w:val="Zkladntext"/>
        <w:numPr>
          <w:ilvl w:val="0"/>
          <w:numId w:val="16"/>
        </w:numPr>
        <w:ind w:left="426" w:hanging="426"/>
        <w:jc w:val="both"/>
      </w:pPr>
      <w:r>
        <w:rPr>
          <w:szCs w:val="22"/>
        </w:rPr>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r>
        <w:t xml:space="preserve">alikvotná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w:t>
      </w:r>
      <w:r w:rsidR="0007594C">
        <w:t>výdavkov</w:t>
      </w:r>
      <w:r>
        <w:t xml:space="preserve"> (energie, voda, spotrebný materiál, internet a</w:t>
      </w:r>
      <w:r w:rsidR="00BE596B">
        <w:t xml:space="preserve"> </w:t>
      </w:r>
      <w:r>
        <w:t>pod.), oprávneným výdavkom bude len pomerná časť týchto výdavkov vzťahujúcich sa na projekt. V prípade, že prijímateľ vlastní priestory, v ktorých sa projekt realizuje alebo ich využíva bezplatne, nie sú výdavky na nájom oprávnené.</w:t>
      </w:r>
    </w:p>
    <w:p w14:paraId="1F350CBD" w14:textId="6F1FCA6E" w:rsidR="0049204A" w:rsidRDefault="00844FD4" w:rsidP="00CC1683">
      <w:pPr>
        <w:pStyle w:val="Zkladntext"/>
        <w:numPr>
          <w:ilvl w:val="0"/>
          <w:numId w:val="16"/>
        </w:numPr>
        <w:ind w:left="426" w:hanging="426"/>
        <w:jc w:val="both"/>
      </w:pPr>
      <w:r>
        <w:t>Režijné výdavky, ktoré sa týkajú všeobecnej prevádzky organizácie bez príčinnej väzby na</w:t>
      </w:r>
      <w:r w:rsidR="000B0801">
        <w:t> </w:t>
      </w:r>
      <w:r>
        <w:t>projekt</w:t>
      </w:r>
      <w:r w:rsidR="00CB5E15">
        <w:t>,</w:t>
      </w:r>
      <w:r>
        <w:t xml:space="preserve"> ako </w:t>
      </w:r>
      <w:r w:rsidR="00CB5E15">
        <w:t>aj</w:t>
      </w:r>
      <w:r>
        <w:t xml:space="preserve"> výdavky zodpovedajúce svojím vymedzením účtovnej kategórii mimoriadnych nákladov, sú neoprávnenými výdavkami. </w:t>
      </w:r>
    </w:p>
    <w:p w14:paraId="51367F82" w14:textId="01BA4B59" w:rsidR="0049204A" w:rsidRDefault="00844FD4" w:rsidP="00CC1683">
      <w:pPr>
        <w:pStyle w:val="Zkladntext"/>
        <w:numPr>
          <w:ilvl w:val="0"/>
          <w:numId w:val="16"/>
        </w:numPr>
        <w:ind w:left="426" w:hanging="426"/>
        <w:jc w:val="both"/>
      </w:pPr>
      <w:r>
        <w:t>Oprávnené výdavky pre programy EÚS sú výlučne nasled</w:t>
      </w:r>
      <w:r w:rsidR="00CB5E15">
        <w:t>ujúce</w:t>
      </w:r>
      <w:r>
        <w:t xml:space="preserve"> výdavky, ktoré súvisia s administráciou a/alebo realizáciou projektu:</w:t>
      </w:r>
    </w:p>
    <w:p w14:paraId="32C677B1" w14:textId="31A5C942" w:rsidR="0049204A" w:rsidRDefault="00844FD4" w:rsidP="00CC1683">
      <w:pPr>
        <w:pStyle w:val="Zoznamsodrkami"/>
        <w:numPr>
          <w:ilvl w:val="0"/>
          <w:numId w:val="18"/>
        </w:numPr>
        <w:spacing w:before="0" w:after="0"/>
        <w:ind w:hanging="295"/>
        <w:rPr>
          <w:sz w:val="24"/>
          <w:szCs w:val="24"/>
        </w:rPr>
      </w:pPr>
      <w:r>
        <w:rPr>
          <w:sz w:val="24"/>
          <w:szCs w:val="24"/>
        </w:rPr>
        <w:lastRenderedPageBreak/>
        <w:t>prenájom kancelárií a zariadenia</w:t>
      </w:r>
      <w:r w:rsidR="00DA56AC">
        <w:rPr>
          <w:sz w:val="24"/>
          <w:szCs w:val="24"/>
        </w:rPr>
        <w:t>;</w:t>
      </w:r>
    </w:p>
    <w:p w14:paraId="02EA9680" w14:textId="4026C703" w:rsidR="0049204A" w:rsidRDefault="00844FD4" w:rsidP="00CC1683">
      <w:pPr>
        <w:pStyle w:val="Zoznamsodrkami"/>
        <w:numPr>
          <w:ilvl w:val="0"/>
          <w:numId w:val="18"/>
        </w:numPr>
        <w:spacing w:before="0" w:after="0"/>
        <w:ind w:hanging="295"/>
        <w:rPr>
          <w:sz w:val="24"/>
          <w:szCs w:val="24"/>
        </w:rPr>
      </w:pPr>
      <w:r>
        <w:rPr>
          <w:sz w:val="24"/>
          <w:szCs w:val="24"/>
        </w:rPr>
        <w:t>dodávky (napr. spotrebný materiál, nábytok, kopírovanie</w:t>
      </w:r>
      <w:r w:rsidR="00DA56AC">
        <w:rPr>
          <w:sz w:val="24"/>
          <w:szCs w:val="24"/>
        </w:rPr>
        <w:t>);</w:t>
      </w:r>
    </w:p>
    <w:p w14:paraId="7C9C4DC4" w14:textId="2AAD965B" w:rsidR="0049204A" w:rsidRDefault="00844FD4" w:rsidP="00CC1683">
      <w:pPr>
        <w:pStyle w:val="Zoznamsodrkami"/>
        <w:numPr>
          <w:ilvl w:val="0"/>
          <w:numId w:val="18"/>
        </w:numPr>
        <w:spacing w:before="0" w:after="0"/>
        <w:ind w:hanging="295"/>
        <w:rPr>
          <w:sz w:val="24"/>
          <w:szCs w:val="24"/>
        </w:rPr>
      </w:pPr>
      <w:r>
        <w:rPr>
          <w:sz w:val="24"/>
          <w:szCs w:val="24"/>
        </w:rPr>
        <w:t>energie (napr. vodné, stočné, elektrina, vykurovanie</w:t>
      </w:r>
      <w:r w:rsidR="00DA56AC">
        <w:rPr>
          <w:sz w:val="24"/>
          <w:szCs w:val="24"/>
        </w:rPr>
        <w:t>);</w:t>
      </w:r>
    </w:p>
    <w:p w14:paraId="13604AEC" w14:textId="606DF9D9" w:rsidR="0049204A" w:rsidRDefault="00844FD4" w:rsidP="00CC1683">
      <w:pPr>
        <w:pStyle w:val="Zoznamsodrkami"/>
        <w:numPr>
          <w:ilvl w:val="0"/>
          <w:numId w:val="18"/>
        </w:numPr>
        <w:spacing w:before="0" w:after="0"/>
        <w:ind w:hanging="295"/>
        <w:rPr>
          <w:sz w:val="24"/>
          <w:szCs w:val="24"/>
        </w:rPr>
      </w:pPr>
      <w:r>
        <w:rPr>
          <w:sz w:val="24"/>
          <w:szCs w:val="24"/>
        </w:rPr>
        <w:t>účtovníctvo</w:t>
      </w:r>
      <w:r w:rsidR="00DA56AC">
        <w:rPr>
          <w:sz w:val="24"/>
          <w:szCs w:val="24"/>
        </w:rPr>
        <w:t>;</w:t>
      </w:r>
    </w:p>
    <w:p w14:paraId="70270DBB" w14:textId="7616DD09" w:rsidR="0049204A" w:rsidRDefault="00844FD4" w:rsidP="00CC1683">
      <w:pPr>
        <w:pStyle w:val="Zoznamsodrkami"/>
        <w:numPr>
          <w:ilvl w:val="0"/>
          <w:numId w:val="18"/>
        </w:numPr>
        <w:spacing w:before="0" w:after="0"/>
        <w:ind w:hanging="295"/>
        <w:rPr>
          <w:sz w:val="24"/>
          <w:szCs w:val="24"/>
        </w:rPr>
      </w:pPr>
      <w:r>
        <w:rPr>
          <w:sz w:val="24"/>
          <w:szCs w:val="24"/>
        </w:rPr>
        <w:t>údržba, upratovacie služby, opravy</w:t>
      </w:r>
      <w:r w:rsidR="00DA56AC">
        <w:rPr>
          <w:sz w:val="24"/>
          <w:szCs w:val="24"/>
        </w:rPr>
        <w:t>;</w:t>
      </w:r>
    </w:p>
    <w:p w14:paraId="2546C282" w14:textId="662A8EFD" w:rsidR="0049204A" w:rsidRDefault="00844FD4" w:rsidP="00CC1683">
      <w:pPr>
        <w:pStyle w:val="Zoznamsodrkami"/>
        <w:numPr>
          <w:ilvl w:val="0"/>
          <w:numId w:val="18"/>
        </w:numPr>
        <w:spacing w:before="0" w:after="0"/>
        <w:ind w:hanging="295"/>
        <w:rPr>
          <w:sz w:val="24"/>
          <w:szCs w:val="24"/>
        </w:rPr>
      </w:pPr>
      <w:r>
        <w:rPr>
          <w:sz w:val="24"/>
          <w:szCs w:val="24"/>
        </w:rPr>
        <w:t>bezpečnosť</w:t>
      </w:r>
      <w:r w:rsidR="00DA56AC">
        <w:rPr>
          <w:sz w:val="24"/>
          <w:szCs w:val="24"/>
        </w:rPr>
        <w:t>;</w:t>
      </w:r>
    </w:p>
    <w:p w14:paraId="26A0CD92" w14:textId="09BC6F55" w:rsidR="0049204A" w:rsidRDefault="00844FD4" w:rsidP="00CC1683">
      <w:pPr>
        <w:pStyle w:val="Zoznamsodrkami"/>
        <w:numPr>
          <w:ilvl w:val="0"/>
          <w:numId w:val="18"/>
        </w:numPr>
        <w:spacing w:before="0" w:after="0"/>
        <w:ind w:hanging="295"/>
        <w:rPr>
          <w:sz w:val="24"/>
          <w:szCs w:val="24"/>
        </w:rPr>
      </w:pPr>
      <w:r>
        <w:rPr>
          <w:sz w:val="24"/>
          <w:szCs w:val="24"/>
        </w:rPr>
        <w:t>podpora IT systémov</w:t>
      </w:r>
      <w:r w:rsidR="00DA56AC">
        <w:rPr>
          <w:sz w:val="24"/>
          <w:szCs w:val="24"/>
        </w:rPr>
        <w:t>;</w:t>
      </w:r>
    </w:p>
    <w:p w14:paraId="01FB1370" w14:textId="1D07C72E" w:rsidR="0049204A" w:rsidRDefault="00844FD4" w:rsidP="00CC1683">
      <w:pPr>
        <w:pStyle w:val="Zoznamsodrkami"/>
        <w:numPr>
          <w:ilvl w:val="0"/>
          <w:numId w:val="18"/>
        </w:numPr>
        <w:spacing w:before="0" w:after="0"/>
        <w:ind w:hanging="295"/>
        <w:rPr>
          <w:sz w:val="24"/>
          <w:szCs w:val="24"/>
        </w:rPr>
      </w:pPr>
      <w:r>
        <w:rPr>
          <w:sz w:val="24"/>
          <w:szCs w:val="24"/>
        </w:rPr>
        <w:t>výdavky na komunikáciu (napr. telefón, fax, internet, poštovné</w:t>
      </w:r>
      <w:r w:rsidR="00DA56AC">
        <w:rPr>
          <w:sz w:val="24"/>
          <w:szCs w:val="24"/>
        </w:rPr>
        <w:t>);</w:t>
      </w:r>
    </w:p>
    <w:p w14:paraId="18256869" w14:textId="4E70E522" w:rsidR="0049204A" w:rsidRDefault="00844FD4" w:rsidP="00CC1683">
      <w:pPr>
        <w:pStyle w:val="Zoznamsodrkami"/>
        <w:numPr>
          <w:ilvl w:val="0"/>
          <w:numId w:val="18"/>
        </w:numPr>
        <w:spacing w:before="0" w:after="0"/>
        <w:ind w:hanging="295"/>
        <w:rPr>
          <w:sz w:val="24"/>
          <w:szCs w:val="24"/>
        </w:rPr>
      </w:pPr>
      <w:r>
        <w:rPr>
          <w:sz w:val="24"/>
          <w:szCs w:val="24"/>
        </w:rPr>
        <w:t>bankové poplatky za medzinárodné finančné transakcie</w:t>
      </w:r>
      <w:r w:rsidR="00DA56AC">
        <w:rPr>
          <w:rStyle w:val="Odkaznapoznmkupodiarou"/>
          <w:sz w:val="24"/>
          <w:szCs w:val="24"/>
        </w:rPr>
        <w:footnoteReference w:id="34"/>
      </w:r>
      <w:r w:rsidR="00DA56AC">
        <w:rPr>
          <w:sz w:val="24"/>
          <w:szCs w:val="24"/>
        </w:rPr>
        <w:t xml:space="preserve">; </w:t>
      </w:r>
    </w:p>
    <w:p w14:paraId="6E234AE0" w14:textId="77777777" w:rsidR="0049204A" w:rsidRDefault="00844FD4" w:rsidP="00CC1683">
      <w:pPr>
        <w:pStyle w:val="Zoznamsodrkami"/>
        <w:numPr>
          <w:ilvl w:val="0"/>
          <w:numId w:val="18"/>
        </w:numPr>
        <w:spacing w:before="0" w:after="120"/>
        <w:ind w:hanging="295"/>
      </w:pPr>
      <w:r>
        <w:rPr>
          <w:sz w:val="24"/>
          <w:szCs w:val="24"/>
        </w:rPr>
        <w:t>výdavky za zriadenie a vedenie účtu alebo účtov a za finančné transakcie na tomto účte, pokiaľ je pre realizáciu projektu vyžadované zriadenie a vedenie samostatného účtu alebo účtov</w:t>
      </w:r>
      <w:r>
        <w:t>.</w:t>
      </w:r>
    </w:p>
    <w:p w14:paraId="5AFC7633" w14:textId="62E93B8B" w:rsidR="0049204A" w:rsidRDefault="00844FD4" w:rsidP="00CC1683">
      <w:pPr>
        <w:pStyle w:val="Zkladntext"/>
        <w:numPr>
          <w:ilvl w:val="0"/>
          <w:numId w:val="16"/>
        </w:numPr>
        <w:ind w:left="426" w:hanging="426"/>
        <w:jc w:val="both"/>
      </w:pPr>
      <w:r>
        <w:rPr>
          <w:lang w:eastAsia="en-AU"/>
        </w:rPr>
        <w:t>Podľa čl. 69 všeobecného nariadenia vecné príspevky vo forme poskytnutia prác, tovarov, služieb, pozemkov a nehnuteľností, v prípade ktorých neboli vykonané úhrady a nie sú podložené faktúrami alebo dokladmi rovnocennej preukaznej hodnoty, možno považovať za oprávnené, ak to dovoľujú pravidlá oprávnenosti EŠIF a</w:t>
      </w:r>
      <w:r w:rsidR="00CB5E15">
        <w:rPr>
          <w:lang w:eastAsia="en-AU"/>
        </w:rPr>
        <w:t> </w:t>
      </w:r>
      <w:r>
        <w:rPr>
          <w:lang w:eastAsia="en-AU"/>
        </w:rPr>
        <w:t>programu</w:t>
      </w:r>
      <w:r w:rsidR="00CB5E15">
        <w:rPr>
          <w:lang w:eastAsia="en-AU"/>
        </w:rPr>
        <w:t>,</w:t>
      </w:r>
      <w:r>
        <w:rPr>
          <w:lang w:eastAsia="en-AU"/>
        </w:rPr>
        <w:t xml:space="preserve"> a ak sú splnené všetky nasledujúce podmienky</w:t>
      </w:r>
      <w:r>
        <w:t>:</w:t>
      </w:r>
    </w:p>
    <w:p w14:paraId="224F6210"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verejný príspevok vyplácaný na projekt, ktorý zahŕňa vecné príspevky, nesmie na konci projektu prekročiť celkové uplatniteľné výdavky bez vecných príspevkov, t.</w:t>
      </w:r>
      <w:r w:rsidR="00CB5E15">
        <w:rPr>
          <w:sz w:val="24"/>
          <w:szCs w:val="24"/>
          <w:lang w:eastAsia="en-AU"/>
        </w:rPr>
        <w:t xml:space="preserve"> </w:t>
      </w:r>
      <w:r>
        <w:rPr>
          <w:sz w:val="24"/>
          <w:szCs w:val="24"/>
          <w:lang w:eastAsia="en-AU"/>
        </w:rPr>
        <w:t>j. financovanie z verejných zdrojov nesmie na konci projektu prevyšovať skutočne vzniknuté a uhradené výdavky, teda čiastku bez výdavkov v podobe vecných príspevkov;</w:t>
      </w:r>
    </w:p>
    <w:p w14:paraId="5A71C9FD"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hodnota pripísaná vecným príspevkom nesmie prekročiť náklady všeobecne prijateľné na príslušnom trhu;</w:t>
      </w:r>
    </w:p>
    <w:p w14:paraId="5A5EE85E"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hodnotu a poskytnutie príspevku možno nezávisle posúdiť a overiť;</w:t>
      </w:r>
    </w:p>
    <w:p w14:paraId="060548DA" w14:textId="77777777" w:rsidR="0049204A" w:rsidRDefault="00844FD4" w:rsidP="00CC1683">
      <w:pPr>
        <w:pStyle w:val="Zoznamsodrkami"/>
        <w:numPr>
          <w:ilvl w:val="0"/>
          <w:numId w:val="19"/>
        </w:numPr>
        <w:spacing w:before="0" w:after="0"/>
        <w:ind w:left="709" w:hanging="284"/>
        <w:rPr>
          <w:sz w:val="24"/>
          <w:szCs w:val="24"/>
          <w:lang w:eastAsia="en-AU"/>
        </w:rPr>
      </w:pPr>
      <w:r>
        <w:rPr>
          <w:sz w:val="24"/>
          <w:szCs w:val="24"/>
          <w:lang w:eastAsia="en-AU"/>
        </w:rPr>
        <w:t>v prípade poskytnutia pozemku alebo nehnuteľnosti osvedčí ich hodnotu nezávislý kvalifikovaný znalec alebo náležite oprávnený úradný orgán, pričom ich hodnota nesmie prekročiť limit 10</w:t>
      </w:r>
      <w:r w:rsidR="00CB5E15">
        <w:rPr>
          <w:sz w:val="24"/>
          <w:szCs w:val="24"/>
          <w:lang w:eastAsia="en-AU"/>
        </w:rPr>
        <w:t xml:space="preserve"> </w:t>
      </w:r>
      <w:r>
        <w:rPr>
          <w:sz w:val="24"/>
          <w:szCs w:val="24"/>
          <w:lang w:eastAsia="en-AU"/>
        </w:rPr>
        <w:t xml:space="preserve">% celkových oprávnených výdavkov na projekt. V prípade zanedbaných plôch a plôch, ktoré sa v minulosti používali na priemyselné účely </w:t>
      </w:r>
      <w:r w:rsidR="00CB5E15">
        <w:rPr>
          <w:sz w:val="24"/>
          <w:szCs w:val="24"/>
          <w:lang w:eastAsia="en-AU"/>
        </w:rPr>
        <w:br/>
      </w:r>
      <w:r>
        <w:rPr>
          <w:sz w:val="24"/>
          <w:szCs w:val="24"/>
          <w:lang w:eastAsia="en-AU"/>
        </w:rPr>
        <w:t>a ktorých súčasťou sú budovy, sa toto obmedzenie zvyšuje na 15 %. Vo výnimočných a riadne odôvodnených prípadoch možno na operácie týkajúce sa ochrany životného prostredia povoliť vyššie obmedzenie;</w:t>
      </w:r>
    </w:p>
    <w:p w14:paraId="13C8797D" w14:textId="77777777" w:rsidR="0049204A" w:rsidRDefault="00844FD4" w:rsidP="00CC1683">
      <w:pPr>
        <w:pStyle w:val="Zoznamsodrkami"/>
        <w:numPr>
          <w:ilvl w:val="0"/>
          <w:numId w:val="19"/>
        </w:numPr>
        <w:spacing w:before="0" w:after="120"/>
        <w:ind w:left="709" w:hanging="284"/>
        <w:rPr>
          <w:sz w:val="24"/>
          <w:szCs w:val="24"/>
        </w:rPr>
      </w:pPr>
      <w:r>
        <w:rPr>
          <w:sz w:val="24"/>
          <w:szCs w:val="24"/>
          <w:lang w:eastAsia="en-AU"/>
        </w:rPr>
        <w:t>v prípade vecných príspevkov vo forme neplatenej práce sa hodnota tejto práce určí tak, že sa vezme do úvahy overený odpracovaný čas a výška odmeny za podobnú prácu</w:t>
      </w:r>
      <w:r>
        <w:rPr>
          <w:sz w:val="24"/>
          <w:szCs w:val="24"/>
        </w:rPr>
        <w:t>.</w:t>
      </w:r>
    </w:p>
    <w:p w14:paraId="0CE95CEC" w14:textId="662F50CF" w:rsidR="0049204A" w:rsidRDefault="00844FD4" w:rsidP="00CC1683">
      <w:pPr>
        <w:pStyle w:val="Zkladntext"/>
        <w:numPr>
          <w:ilvl w:val="0"/>
          <w:numId w:val="16"/>
        </w:numPr>
        <w:ind w:left="426" w:hanging="426"/>
        <w:jc w:val="both"/>
        <w:rPr>
          <w:szCs w:val="22"/>
        </w:rPr>
      </w:pPr>
      <w:r>
        <w:t>V prípade</w:t>
      </w:r>
      <w:r>
        <w:rPr>
          <w:szCs w:val="22"/>
        </w:rPr>
        <w:t xml:space="preserve"> vecných príspevkov je prijímateľ, ktorý využíva túto možnosť povinný preukázať</w:t>
      </w:r>
      <w:r w:rsidR="007709DF">
        <w:rPr>
          <w:szCs w:val="22"/>
        </w:rPr>
        <w:t xml:space="preserve"> </w:t>
      </w:r>
      <w:r>
        <w:rPr>
          <w:szCs w:val="22"/>
        </w:rPr>
        <w:t>vlastníctvo a hodnotu vecného príspevku. Vlastníctvo nehnuteľného majetku preukáže výpisom z listu vlastníctva nie starším ako 3 mesiace. Ak vklad nehnuteľnosti do</w:t>
      </w:r>
      <w:r w:rsidR="000B0801">
        <w:rPr>
          <w:szCs w:val="22"/>
        </w:rPr>
        <w:t> </w:t>
      </w:r>
      <w:r>
        <w:rPr>
          <w:szCs w:val="22"/>
        </w:rPr>
        <w:t>katastra nehnuteľností nebol ešte povolený, vlastníctvo je možné preukázať návrhom na</w:t>
      </w:r>
      <w:r w:rsidR="000B0801">
        <w:rPr>
          <w:szCs w:val="22"/>
        </w:rPr>
        <w:t> </w:t>
      </w:r>
      <w:r>
        <w:rPr>
          <w:szCs w:val="22"/>
        </w:rPr>
        <w:t xml:space="preserve">vklad do katastra nehnuteľností, ktorý potvrdil </w:t>
      </w:r>
      <w:r w:rsidR="00AC6D91">
        <w:rPr>
          <w:szCs w:val="22"/>
        </w:rPr>
        <w:t>okresný</w:t>
      </w:r>
      <w:r>
        <w:rPr>
          <w:szCs w:val="22"/>
        </w:rPr>
        <w:t xml:space="preserve"> úrad</w:t>
      </w:r>
      <w:r w:rsidR="00AC6D91">
        <w:rPr>
          <w:szCs w:val="22"/>
        </w:rPr>
        <w:t>, katastrálny odbor</w:t>
      </w:r>
      <w:r>
        <w:rPr>
          <w:szCs w:val="22"/>
        </w:rPr>
        <w:t xml:space="preserve"> a zmluvou, na základe ktorej bola nehnuteľnosť nadobudnutá. Ocenenie nehnuteľnosti sa preukazuje znaleckým posudkom (vyhotoveným znalcom podľa zákona o znalcoch, tlmočníkoch a prekladateľoch)</w:t>
      </w:r>
      <w:r w:rsidR="00AE2A30">
        <w:t xml:space="preserve"> alebo na to určeným oprávneným orgánom</w:t>
      </w:r>
      <w:r>
        <w:rPr>
          <w:szCs w:val="22"/>
        </w:rPr>
        <w:t>.</w:t>
      </w:r>
    </w:p>
    <w:p w14:paraId="6F9E7929" w14:textId="77777777" w:rsidR="0049204A" w:rsidRDefault="00844FD4" w:rsidP="00CC1683">
      <w:pPr>
        <w:pStyle w:val="Zkladntext"/>
        <w:numPr>
          <w:ilvl w:val="0"/>
          <w:numId w:val="16"/>
        </w:numPr>
        <w:ind w:left="425" w:hanging="425"/>
        <w:jc w:val="both"/>
        <w:rPr>
          <w:szCs w:val="22"/>
        </w:rPr>
      </w:pPr>
      <w:r>
        <w:rPr>
          <w:szCs w:val="22"/>
        </w:rPr>
        <w:t xml:space="preserve">Ak je predmetom vecného príspevku iná vec než nehnuteľnosť, jej vlastníctvo je možné preukázať napr. inventárnou kartou majetku. Hodnota tohto vecného príspevku musí byť </w:t>
      </w:r>
      <w:r>
        <w:rPr>
          <w:szCs w:val="22"/>
        </w:rPr>
        <w:lastRenderedPageBreak/>
        <w:t xml:space="preserve">rovnako preukázaná znaleckým posudkom (vyhotoveným znalcom podľa zákona </w:t>
      </w:r>
      <w:r w:rsidR="00CB5E15">
        <w:rPr>
          <w:szCs w:val="22"/>
        </w:rPr>
        <w:br/>
      </w:r>
      <w:r>
        <w:rPr>
          <w:szCs w:val="22"/>
        </w:rPr>
        <w:t>o znalcoch, tlmočníkoch a prekladateľoch).</w:t>
      </w:r>
    </w:p>
    <w:p w14:paraId="2D9B1946" w14:textId="77777777" w:rsidR="0049204A" w:rsidRDefault="00844FD4" w:rsidP="00CC1683">
      <w:pPr>
        <w:pStyle w:val="Zkladntext"/>
        <w:numPr>
          <w:ilvl w:val="0"/>
          <w:numId w:val="16"/>
        </w:numPr>
        <w:ind w:left="425" w:hanging="425"/>
        <w:jc w:val="both"/>
        <w:rPr>
          <w:szCs w:val="22"/>
        </w:rPr>
      </w:pPr>
      <w:r>
        <w:rPr>
          <w:szCs w:val="22"/>
        </w:rPr>
        <w:t>Hodnota neplatenej práce sa určí na základe odpracovaného času a hodinovej alebo dennej sadzby za danú prácu v mieste realizácie projektu. Hodnota tejto práce nesmie prekročiť hodnotu, ktorá je obvyklá v danom čase a mieste.</w:t>
      </w:r>
    </w:p>
    <w:p w14:paraId="3225642D" w14:textId="77777777" w:rsidR="0049204A" w:rsidRDefault="0049204A">
      <w:pPr>
        <w:pStyle w:val="Zkladntext"/>
        <w:ind w:left="567" w:hanging="567"/>
        <w:rPr>
          <w:szCs w:val="22"/>
        </w:rPr>
      </w:pPr>
    </w:p>
    <w:tbl>
      <w:tblPr>
        <w:tblW w:w="90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6"/>
        <w:gridCol w:w="2300"/>
      </w:tblGrid>
      <w:tr w:rsidR="00784CF3" w14:paraId="76B69A2D" w14:textId="77777777" w:rsidTr="00ED2453">
        <w:trPr>
          <w:trHeight w:val="532"/>
        </w:trPr>
        <w:tc>
          <w:tcPr>
            <w:tcW w:w="9056" w:type="dxa"/>
            <w:gridSpan w:val="2"/>
            <w:tcBorders>
              <w:bottom w:val="single" w:sz="4" w:space="0" w:color="auto"/>
            </w:tcBorders>
            <w:shd w:val="clear" w:color="auto" w:fill="D9D9D9" w:themeFill="background1" w:themeFillShade="D9"/>
          </w:tcPr>
          <w:p w14:paraId="5F80F2B4" w14:textId="77777777" w:rsidR="00784CF3" w:rsidRPr="009C7B51" w:rsidRDefault="00784CF3" w:rsidP="00784CF3">
            <w:pPr>
              <w:rPr>
                <w:sz w:val="22"/>
                <w:szCs w:val="22"/>
              </w:rPr>
            </w:pPr>
            <w:r w:rsidRPr="009C7B51">
              <w:rPr>
                <w:sz w:val="22"/>
                <w:szCs w:val="22"/>
              </w:rPr>
              <w:t>Oprávnenými výdavkami spravidla nie sú:</w:t>
            </w:r>
          </w:p>
          <w:p w14:paraId="70EBD3DB" w14:textId="77777777" w:rsidR="00784CF3" w:rsidRPr="009C7B51" w:rsidRDefault="00784CF3" w:rsidP="00CC1683">
            <w:pPr>
              <w:pStyle w:val="Zoznamsodrkami"/>
              <w:numPr>
                <w:ilvl w:val="0"/>
                <w:numId w:val="75"/>
              </w:numPr>
              <w:rPr>
                <w:szCs w:val="22"/>
              </w:rPr>
            </w:pPr>
            <w:r w:rsidRPr="009C7B51">
              <w:rPr>
                <w:szCs w:val="22"/>
              </w:rPr>
              <w:t xml:space="preserve">režijné </w:t>
            </w:r>
            <w:r w:rsidR="0007594C">
              <w:t>výdavky</w:t>
            </w:r>
            <w:r w:rsidRPr="009C7B51">
              <w:rPr>
                <w:szCs w:val="22"/>
              </w:rPr>
              <w:t>, ktoré sa týkajú všeobecnej prevádzky prijímateľa bez väzby na projekt,</w:t>
            </w:r>
          </w:p>
          <w:p w14:paraId="222B6B0D" w14:textId="77777777" w:rsidR="00784CF3" w:rsidRPr="009C7B51" w:rsidRDefault="00784CF3" w:rsidP="00CC1683">
            <w:pPr>
              <w:pStyle w:val="Zoznamsodrkami"/>
              <w:numPr>
                <w:ilvl w:val="0"/>
                <w:numId w:val="75"/>
              </w:numPr>
              <w:rPr>
                <w:szCs w:val="22"/>
              </w:rPr>
            </w:pPr>
            <w:r w:rsidRPr="009C7B51">
              <w:rPr>
                <w:szCs w:val="22"/>
              </w:rPr>
              <w:t>výdavky, zodpovedajúce svojim vymedzením účtovnej kategórii mimoriadne náklady.</w:t>
            </w:r>
          </w:p>
        </w:tc>
      </w:tr>
      <w:tr w:rsidR="00784CF3" w14:paraId="488A9A74" w14:textId="77777777" w:rsidTr="00ED2453">
        <w:trPr>
          <w:trHeight w:val="532"/>
        </w:trPr>
        <w:tc>
          <w:tcPr>
            <w:tcW w:w="9056" w:type="dxa"/>
            <w:gridSpan w:val="2"/>
            <w:tcBorders>
              <w:left w:val="nil"/>
              <w:bottom w:val="single" w:sz="4" w:space="0" w:color="auto"/>
              <w:right w:val="nil"/>
            </w:tcBorders>
            <w:shd w:val="clear" w:color="auto" w:fill="FFFFFF" w:themeFill="background1"/>
          </w:tcPr>
          <w:p w14:paraId="5645A2FD" w14:textId="77777777" w:rsidR="00784CF3" w:rsidRPr="009C7B51" w:rsidRDefault="00784CF3">
            <w:pPr>
              <w:pStyle w:val="Default"/>
              <w:spacing w:before="130" w:after="130"/>
              <w:ind w:left="567" w:hanging="567"/>
              <w:jc w:val="both"/>
              <w:rPr>
                <w:rFonts w:ascii="Times New Roman" w:hAnsi="Times New Roman" w:cs="Times New Roman"/>
                <w:sz w:val="22"/>
                <w:szCs w:val="22"/>
              </w:rPr>
            </w:pPr>
          </w:p>
        </w:tc>
      </w:tr>
      <w:tr w:rsidR="0049204A" w14:paraId="0042876F" w14:textId="77777777" w:rsidTr="00ED2453">
        <w:trPr>
          <w:trHeight w:val="532"/>
        </w:trPr>
        <w:tc>
          <w:tcPr>
            <w:tcW w:w="6756" w:type="dxa"/>
            <w:shd w:val="clear" w:color="auto" w:fill="B8CCE4" w:themeFill="accent1" w:themeFillTint="66"/>
          </w:tcPr>
          <w:p w14:paraId="0854261E" w14:textId="77777777" w:rsidR="0049204A" w:rsidRPr="009C7B51" w:rsidRDefault="00844FD4">
            <w:pPr>
              <w:pStyle w:val="Default"/>
              <w:spacing w:before="130" w:after="130"/>
              <w:jc w:val="both"/>
              <w:rPr>
                <w:rFonts w:ascii="Times New Roman" w:hAnsi="Times New Roman" w:cs="Times New Roman"/>
                <w:sz w:val="22"/>
                <w:szCs w:val="22"/>
              </w:rPr>
            </w:pPr>
            <w:r w:rsidRPr="009C7B51">
              <w:rPr>
                <w:rFonts w:ascii="Times New Roman" w:hAnsi="Times New Roman" w:cs="Times New Roman"/>
                <w:sz w:val="22"/>
                <w:szCs w:val="22"/>
              </w:rPr>
              <w:t>Názov súvisiacej kapitoly tohto metodického pokynu popisujúcej dokladovanie výdavkov</w:t>
            </w:r>
          </w:p>
        </w:tc>
        <w:tc>
          <w:tcPr>
            <w:tcW w:w="2300" w:type="dxa"/>
            <w:shd w:val="clear" w:color="auto" w:fill="B8CCE4" w:themeFill="accent1" w:themeFillTint="66"/>
          </w:tcPr>
          <w:p w14:paraId="1F46F570" w14:textId="77777777" w:rsidR="0049204A" w:rsidRPr="009C7B51" w:rsidRDefault="00844FD4">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Číslo kapitoly</w:t>
            </w:r>
          </w:p>
        </w:tc>
      </w:tr>
      <w:tr w:rsidR="0049204A" w14:paraId="2EB77791" w14:textId="77777777" w:rsidTr="00ED2453">
        <w:trPr>
          <w:trHeight w:val="532"/>
        </w:trPr>
        <w:tc>
          <w:tcPr>
            <w:tcW w:w="6756" w:type="dxa"/>
          </w:tcPr>
          <w:p w14:paraId="13525437" w14:textId="58816AC1" w:rsidR="0049204A" w:rsidRPr="009C7B51" w:rsidRDefault="00844FD4" w:rsidP="0007594C">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 xml:space="preserve">Odpisy, režijné </w:t>
            </w:r>
            <w:r w:rsidR="0007594C" w:rsidRPr="0007594C">
              <w:rPr>
                <w:rFonts w:ascii="Times New Roman" w:hAnsi="Times New Roman" w:cs="Times New Roman"/>
                <w:sz w:val="22"/>
                <w:szCs w:val="22"/>
              </w:rPr>
              <w:t>výdav</w:t>
            </w:r>
            <w:r w:rsidR="0007594C">
              <w:rPr>
                <w:rFonts w:ascii="Times New Roman" w:hAnsi="Times New Roman" w:cs="Times New Roman"/>
                <w:sz w:val="22"/>
                <w:szCs w:val="22"/>
              </w:rPr>
              <w:t>ky</w:t>
            </w:r>
            <w:r w:rsidRPr="009C7B51">
              <w:rPr>
                <w:rFonts w:ascii="Times New Roman" w:hAnsi="Times New Roman" w:cs="Times New Roman"/>
                <w:sz w:val="22"/>
                <w:szCs w:val="22"/>
              </w:rPr>
              <w:t xml:space="preserve"> a vecné príspevky</w:t>
            </w:r>
          </w:p>
        </w:tc>
        <w:tc>
          <w:tcPr>
            <w:tcW w:w="2300" w:type="dxa"/>
          </w:tcPr>
          <w:p w14:paraId="58757FDF" w14:textId="77777777" w:rsidR="0049204A" w:rsidRPr="009C7B51" w:rsidRDefault="00844FD4">
            <w:pPr>
              <w:pStyle w:val="Default"/>
              <w:spacing w:before="130" w:after="130"/>
              <w:ind w:left="567" w:hanging="567"/>
              <w:jc w:val="both"/>
              <w:rPr>
                <w:rFonts w:ascii="Times New Roman" w:hAnsi="Times New Roman" w:cs="Times New Roman"/>
                <w:sz w:val="22"/>
                <w:szCs w:val="22"/>
              </w:rPr>
            </w:pPr>
            <w:r w:rsidRPr="009C7B51">
              <w:rPr>
                <w:rFonts w:ascii="Times New Roman" w:hAnsi="Times New Roman" w:cs="Times New Roman"/>
                <w:sz w:val="22"/>
                <w:szCs w:val="22"/>
              </w:rPr>
              <w:t>3.4.6</w:t>
            </w:r>
          </w:p>
        </w:tc>
      </w:tr>
    </w:tbl>
    <w:p w14:paraId="03590394" w14:textId="77777777" w:rsidR="0049204A" w:rsidRDefault="00844FD4" w:rsidP="00784CF3">
      <w:pPr>
        <w:pStyle w:val="MPCKO2"/>
        <w:spacing w:after="240"/>
      </w:pPr>
      <w:bookmarkStart w:id="67" w:name="_Toc368039976"/>
      <w:bookmarkStart w:id="68" w:name="_Ref372097776"/>
      <w:bookmarkStart w:id="69" w:name="_Toc380160360"/>
      <w:bookmarkStart w:id="70" w:name="_Toc410375002"/>
      <w:bookmarkStart w:id="71" w:name="_Toc506216921"/>
      <w:bookmarkStart w:id="72" w:name="_Toc525130072"/>
      <w:bookmarkStart w:id="73" w:name="_Toc70414001"/>
      <w:r>
        <w:t>2.7 Osobné výdavky a cestovné náhrady</w:t>
      </w:r>
      <w:bookmarkEnd w:id="67"/>
      <w:bookmarkEnd w:id="68"/>
      <w:bookmarkEnd w:id="69"/>
      <w:bookmarkEnd w:id="70"/>
      <w:bookmarkEnd w:id="71"/>
      <w:bookmarkEnd w:id="72"/>
      <w:bookmarkEnd w:id="73"/>
      <w:r>
        <w:tab/>
      </w:r>
    </w:p>
    <w:p w14:paraId="08EAE3DD" w14:textId="77777777" w:rsidR="0049204A" w:rsidRDefault="00844FD4" w:rsidP="00CC1683">
      <w:pPr>
        <w:pStyle w:val="Zkladntext"/>
        <w:numPr>
          <w:ilvl w:val="0"/>
          <w:numId w:val="22"/>
        </w:numPr>
        <w:ind w:left="425" w:hanging="425"/>
        <w:jc w:val="both"/>
        <w:rPr>
          <w:szCs w:val="22"/>
        </w:rPr>
      </w:pPr>
      <w:r>
        <w:rPr>
          <w:szCs w:val="22"/>
        </w:rPr>
        <w:t xml:space="preserve">Základným oprávneným výdavkom v oblasti osobných výdavkov je </w:t>
      </w:r>
      <w:r w:rsidR="009B6A10">
        <w:rPr>
          <w:szCs w:val="22"/>
        </w:rPr>
        <w:t xml:space="preserve">celková </w:t>
      </w:r>
      <w:r>
        <w:rPr>
          <w:szCs w:val="22"/>
        </w:rPr>
        <w:t>cena práce (</w:t>
      </w:r>
      <w:r w:rsidR="000F28A5">
        <w:rPr>
          <w:szCs w:val="22"/>
        </w:rPr>
        <w:t>§ 130 ods. 5 zákonníka práce</w:t>
      </w:r>
      <w:r>
        <w:rPr>
          <w:szCs w:val="22"/>
        </w:rPr>
        <w:t xml:space="preserve">). </w:t>
      </w:r>
    </w:p>
    <w:p w14:paraId="3634575F" w14:textId="6DA39F3D" w:rsidR="0049204A" w:rsidRDefault="00844FD4" w:rsidP="00CC1683">
      <w:pPr>
        <w:pStyle w:val="Odsekzoznamu"/>
        <w:numPr>
          <w:ilvl w:val="0"/>
          <w:numId w:val="22"/>
        </w:numPr>
        <w:autoSpaceDE w:val="0"/>
        <w:autoSpaceDN w:val="0"/>
        <w:adjustRightInd w:val="0"/>
        <w:spacing w:after="120"/>
        <w:ind w:left="425" w:hanging="425"/>
        <w:contextualSpacing w:val="0"/>
        <w:jc w:val="both"/>
        <w:rPr>
          <w:szCs w:val="22"/>
        </w:rPr>
      </w:pPr>
      <w:r>
        <w:rPr>
          <w:szCs w:val="22"/>
        </w:rPr>
        <w:t>Pre osobné výdavky platí, že nesmú presiahnuť výšku obvyklú v danom odbore, čase</w:t>
      </w:r>
      <w:r w:rsidR="00D93371">
        <w:rPr>
          <w:rStyle w:val="Odkaznapoznmkupodiarou"/>
          <w:szCs w:val="22"/>
        </w:rPr>
        <w:footnoteReference w:id="35"/>
      </w:r>
      <w:r>
        <w:rPr>
          <w:szCs w:val="22"/>
        </w:rPr>
        <w:t xml:space="preserve"> a mieste a musia byť primerané úlohám a zodpovednostiam osôb zapojených do realizácie projektu. RO v pravidlách oprávnenosti na úrovni OP stanoví maximálnu výšku miezd, resp. odmien </w:t>
      </w:r>
      <w:r>
        <w:t xml:space="preserve">na základe dohôd o prácach vykonávaných mimo pracovného pomeru </w:t>
      </w:r>
      <w:r>
        <w:rPr>
          <w:szCs w:val="22"/>
        </w:rPr>
        <w:t>pre</w:t>
      </w:r>
      <w:r w:rsidR="000B0801">
        <w:rPr>
          <w:szCs w:val="22"/>
        </w:rPr>
        <w:t> </w:t>
      </w:r>
      <w:r>
        <w:rPr>
          <w:szCs w:val="22"/>
        </w:rPr>
        <w:t>jednotlivé pracovné pozície vyskytujúce sa v rámci projektov daného OP (RO môže pri stanovení limitov vychádzať napríklad z údajov Štatistického úradu</w:t>
      </w:r>
      <w:r w:rsidR="00843B3E">
        <w:rPr>
          <w:szCs w:val="22"/>
        </w:rPr>
        <w:t xml:space="preserve"> SR</w:t>
      </w:r>
      <w:r>
        <w:rPr>
          <w:szCs w:val="22"/>
        </w:rPr>
        <w:t>)</w:t>
      </w:r>
      <w:r>
        <w:rPr>
          <w:rStyle w:val="Odkaznapoznmkupodiarou"/>
          <w:szCs w:val="22"/>
        </w:rPr>
        <w:footnoteReference w:id="36"/>
      </w:r>
      <w:r>
        <w:rPr>
          <w:szCs w:val="22"/>
        </w:rPr>
        <w:t>.</w:t>
      </w:r>
      <w:r>
        <w:rPr>
          <w:rStyle w:val="Odkaznapoznmkupodiarou"/>
          <w:szCs w:val="22"/>
        </w:rPr>
        <w:t xml:space="preserve"> </w:t>
      </w:r>
    </w:p>
    <w:p w14:paraId="1108B94C" w14:textId="27F917F6" w:rsidR="0049204A" w:rsidRDefault="00844FD4" w:rsidP="00CC1683">
      <w:pPr>
        <w:pStyle w:val="Odsekzoznamu"/>
        <w:numPr>
          <w:ilvl w:val="0"/>
          <w:numId w:val="22"/>
        </w:numPr>
        <w:autoSpaceDE w:val="0"/>
        <w:autoSpaceDN w:val="0"/>
        <w:adjustRightInd w:val="0"/>
        <w:spacing w:after="120"/>
        <w:ind w:left="426" w:hanging="426"/>
        <w:contextualSpacing w:val="0"/>
        <w:jc w:val="both"/>
        <w:rPr>
          <w:szCs w:val="22"/>
        </w:rPr>
      </w:pPr>
      <w:r>
        <w:rPr>
          <w:szCs w:val="22"/>
        </w:rPr>
        <w:t xml:space="preserve">V prípade osobných výdavkov </w:t>
      </w:r>
      <w:r w:rsidR="00B32743">
        <w:rPr>
          <w:szCs w:val="22"/>
        </w:rPr>
        <w:t xml:space="preserve">je rešpektované </w:t>
      </w:r>
      <w:r>
        <w:rPr>
          <w:szCs w:val="22"/>
        </w:rPr>
        <w:t>odmeňovanie jednotlivých pracovných pozícií s ohľadom na predchádzajúcu mzdovú politiku</w:t>
      </w:r>
      <w:r w:rsidR="00B32743">
        <w:rPr>
          <w:szCs w:val="22"/>
        </w:rPr>
        <w:t xml:space="preserve"> zamestnávateľa</w:t>
      </w:r>
      <w:r>
        <w:rPr>
          <w:szCs w:val="22"/>
        </w:rPr>
        <w:t>, t.</w:t>
      </w:r>
      <w:r w:rsidR="00843B3E">
        <w:rPr>
          <w:szCs w:val="22"/>
        </w:rPr>
        <w:t xml:space="preserve"> </w:t>
      </w:r>
      <w:r>
        <w:rPr>
          <w:szCs w:val="22"/>
        </w:rPr>
        <w:t xml:space="preserve">j. nie je možné akceptovať navýšenie mzdy, resp. odmeny za vykonanú prácu iba z dôvodu </w:t>
      </w:r>
      <w:r w:rsidR="00B32743">
        <w:rPr>
          <w:szCs w:val="22"/>
        </w:rPr>
        <w:t>zapojenia do</w:t>
      </w:r>
      <w:r>
        <w:rPr>
          <w:szCs w:val="22"/>
        </w:rPr>
        <w:t xml:space="preserve"> </w:t>
      </w:r>
      <w:r w:rsidR="00B32743">
        <w:rPr>
          <w:szCs w:val="22"/>
        </w:rPr>
        <w:t xml:space="preserve">projektu </w:t>
      </w:r>
      <w:r>
        <w:rPr>
          <w:szCs w:val="22"/>
        </w:rPr>
        <w:t>financovaného z prostriedkov EŠIF (napr. rozdielne sadzby odmeňovania za</w:t>
      </w:r>
      <w:r w:rsidR="00FB5159">
        <w:rPr>
          <w:szCs w:val="22"/>
        </w:rPr>
        <w:t> </w:t>
      </w:r>
      <w:r>
        <w:rPr>
          <w:szCs w:val="22"/>
        </w:rPr>
        <w:t xml:space="preserve">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 mzdy, resp. odmeny rovnakej práce vykonávanej mimo projektu. </w:t>
      </w:r>
      <w:r w:rsidR="00B32743">
        <w:rPr>
          <w:szCs w:val="22"/>
        </w:rPr>
        <w:t xml:space="preserve">V prípade zamestnancov pracujúcich na projekte </w:t>
      </w:r>
      <w:r>
        <w:rPr>
          <w:szCs w:val="22"/>
        </w:rPr>
        <w:t xml:space="preserve">je prijímateľ povinný preukázať, že zamestnanec, ktorého mzdové výdavky sú predmetom financovania z EŠIF má pre danú pracovnú pozíciu alebo </w:t>
      </w:r>
      <w:r w:rsidR="00843B3E">
        <w:rPr>
          <w:szCs w:val="22"/>
        </w:rPr>
        <w:t>na</w:t>
      </w:r>
      <w:r>
        <w:rPr>
          <w:szCs w:val="22"/>
        </w:rPr>
        <w:t xml:space="preserve"> práce vykonávané na projekte potrebnú kvalifikáciu a odbornú spôsobilosť</w:t>
      </w:r>
      <w:r w:rsidR="00994546">
        <w:rPr>
          <w:rStyle w:val="Odkaznapoznmkupodiarou"/>
          <w:szCs w:val="22"/>
        </w:rPr>
        <w:footnoteReference w:id="37"/>
      </w:r>
      <w:r>
        <w:rPr>
          <w:szCs w:val="22"/>
        </w:rPr>
        <w:t>.</w:t>
      </w:r>
    </w:p>
    <w:p w14:paraId="16B94DA9" w14:textId="43DD03A2" w:rsidR="0049204A" w:rsidRDefault="00844FD4" w:rsidP="00CC1683">
      <w:pPr>
        <w:pStyle w:val="Zkladntext"/>
        <w:numPr>
          <w:ilvl w:val="0"/>
          <w:numId w:val="22"/>
        </w:numPr>
        <w:ind w:left="425" w:hanging="425"/>
        <w:jc w:val="both"/>
        <w:rPr>
          <w:szCs w:val="22"/>
        </w:rPr>
      </w:pPr>
      <w:r>
        <w:rPr>
          <w:szCs w:val="22"/>
        </w:rPr>
        <w:lastRenderedPageBreak/>
        <w:t>V prípade zamestnávania osôb pre účely realizácie projektu rozlišujeme dve alternatívy:</w:t>
      </w:r>
    </w:p>
    <w:p w14:paraId="5DE516F2" w14:textId="00DA9F47" w:rsidR="0049204A" w:rsidRDefault="00844FD4" w:rsidP="00CC1683">
      <w:pPr>
        <w:pStyle w:val="Zoznamsodrkami"/>
        <w:numPr>
          <w:ilvl w:val="0"/>
          <w:numId w:val="23"/>
        </w:numPr>
        <w:spacing w:before="0" w:after="0"/>
        <w:rPr>
          <w:sz w:val="24"/>
          <w:szCs w:val="24"/>
        </w:rPr>
      </w:pPr>
      <w:r>
        <w:rPr>
          <w:sz w:val="24"/>
          <w:szCs w:val="24"/>
        </w:rPr>
        <w:t xml:space="preserve">zamestnanec pracuje na projekte </w:t>
      </w:r>
      <w:r w:rsidR="00CD10D2" w:rsidRPr="00CD10D2">
        <w:rPr>
          <w:sz w:val="24"/>
          <w:szCs w:val="24"/>
        </w:rPr>
        <w:t>počas celého ustanoveného pracovného času, resp. dohodnutého kratšieho pracovného času v prípade pracovného pomeru</w:t>
      </w:r>
      <w:r w:rsidR="00CD10D2">
        <w:rPr>
          <w:rStyle w:val="Odkaznapoznmkupodiarou"/>
          <w:sz w:val="24"/>
          <w:szCs w:val="24"/>
        </w:rPr>
        <w:footnoteReference w:id="38"/>
      </w:r>
      <w:r w:rsidR="00CD10D2" w:rsidRPr="00CD10D2">
        <w:rPr>
          <w:sz w:val="24"/>
          <w:szCs w:val="24"/>
        </w:rPr>
        <w:t xml:space="preserve"> na kratší pracovný čas</w:t>
      </w:r>
      <w:r>
        <w:rPr>
          <w:sz w:val="24"/>
          <w:szCs w:val="24"/>
        </w:rPr>
        <w:t xml:space="preserve"> (t.</w:t>
      </w:r>
      <w:r w:rsidR="00843B3E">
        <w:rPr>
          <w:sz w:val="24"/>
          <w:szCs w:val="24"/>
        </w:rPr>
        <w:t xml:space="preserve"> </w:t>
      </w:r>
      <w:r>
        <w:rPr>
          <w:sz w:val="24"/>
          <w:szCs w:val="24"/>
        </w:rPr>
        <w:t>j. ustanovený pracovný čas):</w:t>
      </w:r>
    </w:p>
    <w:p w14:paraId="38AE37DA" w14:textId="77777777" w:rsidR="0049204A" w:rsidRDefault="00844FD4">
      <w:pPr>
        <w:pStyle w:val="Zoznamsodrkami2"/>
        <w:numPr>
          <w:ilvl w:val="0"/>
          <w:numId w:val="0"/>
        </w:numPr>
        <w:ind w:left="709"/>
        <w:contextualSpacing w:val="0"/>
        <w:jc w:val="both"/>
      </w:pPr>
      <w:r>
        <w:t xml:space="preserve">zamestnanec vykonáva počas celej pracovnej doby (resp. počas celého pracovného času) činnosti týkajúce sa výlučne aktivít na projekte a žiadne iné aktivity mimo projektu. V tomto prípade sú oprávnené výdavky za </w:t>
      </w:r>
      <w:r w:rsidR="00141886">
        <w:t>celkovú cenu práce</w:t>
      </w:r>
      <w:r>
        <w:t xml:space="preserve"> (ak v texte metodického pokynu nie je uvedené inak); </w:t>
      </w:r>
    </w:p>
    <w:p w14:paraId="0EA17C4B" w14:textId="77777777" w:rsidR="0049204A" w:rsidRDefault="00844FD4" w:rsidP="00CC1683">
      <w:pPr>
        <w:pStyle w:val="Zoznamsodrkami"/>
        <w:numPr>
          <w:ilvl w:val="0"/>
          <w:numId w:val="23"/>
        </w:numPr>
        <w:spacing w:before="0" w:after="0"/>
        <w:ind w:hanging="295"/>
        <w:rPr>
          <w:sz w:val="24"/>
          <w:szCs w:val="24"/>
        </w:rPr>
      </w:pPr>
      <w:r>
        <w:rPr>
          <w:sz w:val="24"/>
          <w:szCs w:val="24"/>
        </w:rPr>
        <w:t>zamestnanec pracuje na projekte iba určitý pracovný čas:</w:t>
      </w:r>
    </w:p>
    <w:p w14:paraId="182B3395" w14:textId="10E129C2" w:rsidR="00204D8C" w:rsidRDefault="00844FD4" w:rsidP="00442B41">
      <w:pPr>
        <w:pStyle w:val="Zoznamsodrkami2"/>
        <w:numPr>
          <w:ilvl w:val="0"/>
          <w:numId w:val="0"/>
        </w:numPr>
        <w:spacing w:after="120"/>
        <w:ind w:left="709"/>
        <w:jc w:val="both"/>
      </w:pPr>
      <w:r>
        <w:t xml:space="preserve">celkový pracovný čas zamestnanca je rozdelený na aktivity pre projekt/projekty spolufinancovaný/é z EŠIF a na aktivity mimo EŠIF. V tomto prípade sú oprávnené výdavky za </w:t>
      </w:r>
      <w:r w:rsidR="00141886">
        <w:t xml:space="preserve">celkovú cenu práce </w:t>
      </w:r>
      <w:r>
        <w:t xml:space="preserve">(ak v texte metodického pokynu nie je uvedené inak), pomerne podľa skutočne odpracovaného času na projekte. Náhrada za dovolenku prislúcha k obdobiu odpracovanému príslušným zamestnancom na danom projekte, </w:t>
      </w:r>
      <w:r w:rsidR="00843B3E">
        <w:br/>
      </w:r>
      <w:r>
        <w:t>t.</w:t>
      </w:r>
      <w:r w:rsidR="00843B3E">
        <w:t xml:space="preserve"> </w:t>
      </w:r>
      <w:r>
        <w:t xml:space="preserve">j. oprávnená náhrada za dovolenku sa bude krátiť u zamestnancov, ktorí pracujú len časť svojho úväzku na danom projekte. Oprávnená je skutočne čerpaná dovolenka </w:t>
      </w:r>
      <w:r w:rsidR="00843B3E">
        <w:br/>
      </w:r>
      <w:r>
        <w:t>v čase realizácie projektu (t.</w:t>
      </w:r>
      <w:r w:rsidR="00843B3E">
        <w:t xml:space="preserve"> </w:t>
      </w:r>
      <w:r>
        <w:t>j. aj prenesená dovolenka z predchádzajúceho roku, ak nárok na dovolenku vznikol v súvislosti s výkonom práce na projekte)</w:t>
      </w:r>
      <w:r>
        <w:rPr>
          <w:rStyle w:val="Odkaznapoznmkupodiarou"/>
        </w:rPr>
        <w:footnoteReference w:id="39"/>
      </w:r>
      <w:r>
        <w:t>.</w:t>
      </w:r>
      <w:r w:rsidR="00442B41">
        <w:t xml:space="preserve"> </w:t>
      </w:r>
      <w:r w:rsidR="00442B41" w:rsidRPr="00442B41">
        <w:t xml:space="preserve">Pre osoby pracujúce na projekte čiastočne, t.j. nie v rámci celého odpracovaného času, je možnosť stanoviť pevný percentuálny podiel času odpracovaného v projekte </w:t>
      </w:r>
      <w:r w:rsidR="00442B41">
        <w:t xml:space="preserve">v pracovnej zmluve </w:t>
      </w:r>
      <w:r w:rsidR="00442B41" w:rsidRPr="00442B41">
        <w:t>(nie je potrebné zaznamenávať odpracovaný čas</w:t>
      </w:r>
      <w:r w:rsidR="0004057D">
        <w:rPr>
          <w:rStyle w:val="Odkaznapoznmkupodiarou"/>
        </w:rPr>
        <w:footnoteReference w:id="40"/>
      </w:r>
      <w:r w:rsidR="00442B41" w:rsidRPr="00442B41">
        <w:t>).</w:t>
      </w:r>
    </w:p>
    <w:p w14:paraId="381F0A68" w14:textId="3FAD042F" w:rsidR="0049204A" w:rsidRPr="0023727B" w:rsidRDefault="00844FD4" w:rsidP="00CC1683">
      <w:pPr>
        <w:pStyle w:val="Zkladntext"/>
        <w:numPr>
          <w:ilvl w:val="0"/>
          <w:numId w:val="22"/>
        </w:numPr>
        <w:ind w:left="426" w:hanging="426"/>
        <w:jc w:val="both"/>
        <w:rPr>
          <w:szCs w:val="22"/>
          <w:u w:val="single"/>
        </w:rPr>
      </w:pPr>
      <w:r>
        <w:rPr>
          <w:color w:val="000000"/>
          <w:lang w:eastAsia="en-AU"/>
        </w:rPr>
        <w:t>Za neoprávnené výdavky sa budú považovať výdavky pri obchádzaní zákona č. 311/2001 Z. z. Zákonník práce v platnom znení (ďalej len ,,</w:t>
      </w:r>
      <w:r w:rsidR="00D45D60">
        <w:rPr>
          <w:color w:val="000000"/>
          <w:lang w:eastAsia="en-AU"/>
        </w:rPr>
        <w:t>Z</w:t>
      </w:r>
      <w:r>
        <w:rPr>
          <w:color w:val="000000"/>
          <w:lang w:eastAsia="en-AU"/>
        </w:rPr>
        <w:t xml:space="preserve">ákonník práce“) v prípadoch, ak </w:t>
      </w:r>
      <w:r w:rsidR="00843B3E">
        <w:rPr>
          <w:color w:val="000000"/>
          <w:lang w:eastAsia="en-AU"/>
        </w:rPr>
        <w:br/>
      </w:r>
      <w:r>
        <w:rPr>
          <w:color w:val="000000"/>
          <w:lang w:eastAsia="en-AU"/>
        </w:rPr>
        <w:t xml:space="preserve">s jednou a tou istou osobou sa </w:t>
      </w:r>
      <w:r w:rsidR="00D45D60" w:rsidRPr="001C1652">
        <w:rPr>
          <w:color w:val="000000"/>
          <w:lang w:eastAsia="en-AU"/>
        </w:rPr>
        <w:t>v obd</w:t>
      </w:r>
      <w:r w:rsidR="00D45D60">
        <w:rPr>
          <w:color w:val="000000"/>
          <w:lang w:eastAsia="en-AU"/>
        </w:rPr>
        <w:t>obí vymedzenom Zákonníkom práce</w:t>
      </w:r>
      <w:r w:rsidR="00D45D60">
        <w:rPr>
          <w:rStyle w:val="Odkaznapoznmkupodiarou"/>
          <w:color w:val="000000"/>
          <w:lang w:eastAsia="en-AU"/>
        </w:rPr>
        <w:footnoteReference w:id="41"/>
      </w:r>
      <w:r w:rsidR="00D45D60">
        <w:rPr>
          <w:color w:val="000000"/>
          <w:lang w:eastAsia="en-AU"/>
        </w:rPr>
        <w:t xml:space="preserve"> </w:t>
      </w:r>
      <w:r>
        <w:rPr>
          <w:color w:val="000000"/>
          <w:lang w:eastAsia="en-AU"/>
        </w:rPr>
        <w:t>uzatvorí reťazenie pracovnoprávnych vzťahov, napr. najskôr dohoda o vykonaní práce a po</w:t>
      </w:r>
      <w:r w:rsidR="000B0801">
        <w:rPr>
          <w:color w:val="000000"/>
          <w:lang w:eastAsia="en-AU"/>
        </w:rPr>
        <w:t> </w:t>
      </w:r>
      <w:r>
        <w:rPr>
          <w:color w:val="000000"/>
          <w:lang w:eastAsia="en-AU"/>
        </w:rPr>
        <w:t>vyčerpaní stanoveného rozsahu pracovných hodín (350 hodín</w:t>
      </w:r>
      <w:r w:rsidR="000B6194">
        <w:rPr>
          <w:color w:val="000000"/>
          <w:lang w:eastAsia="en-AU"/>
        </w:rPr>
        <w:t xml:space="preserve"> v kalendárnom roku</w:t>
      </w:r>
      <w:r>
        <w:rPr>
          <w:color w:val="000000"/>
          <w:lang w:eastAsia="en-AU"/>
        </w:rPr>
        <w:t xml:space="preserve">) sa uzatvorí ďalší zmluvný vzťah napr. príkazná zmluva, alebo dohoda </w:t>
      </w:r>
      <w:r w:rsidR="00641895">
        <w:rPr>
          <w:color w:val="000000"/>
          <w:lang w:eastAsia="en-AU"/>
        </w:rPr>
        <w:br/>
      </w:r>
      <w:r>
        <w:rPr>
          <w:color w:val="000000"/>
          <w:lang w:eastAsia="en-AU"/>
        </w:rPr>
        <w:t>o pracovnej činnost</w:t>
      </w:r>
      <w:r w:rsidR="00843B3E">
        <w:rPr>
          <w:color w:val="000000"/>
          <w:lang w:eastAsia="en-AU"/>
        </w:rPr>
        <w:t>i</w:t>
      </w:r>
      <w:r>
        <w:rPr>
          <w:color w:val="000000"/>
          <w:lang w:eastAsia="en-AU"/>
        </w:rPr>
        <w:t xml:space="preserve"> a pod., pričom vykonávaná činnosť stále javí znaky závislej práce. </w:t>
      </w:r>
    </w:p>
    <w:p w14:paraId="19DF19A4" w14:textId="0B0C668E" w:rsidR="0049204A" w:rsidRPr="0023727B" w:rsidRDefault="00844FD4" w:rsidP="00CC1683">
      <w:pPr>
        <w:pStyle w:val="Zkladntext"/>
        <w:numPr>
          <w:ilvl w:val="0"/>
          <w:numId w:val="22"/>
        </w:numPr>
        <w:ind w:left="426" w:hanging="426"/>
        <w:jc w:val="both"/>
        <w:rPr>
          <w:szCs w:val="22"/>
          <w:u w:val="single"/>
        </w:rPr>
      </w:pPr>
      <w:r>
        <w:rPr>
          <w:color w:val="000000"/>
          <w:lang w:eastAsia="en-AU"/>
        </w:rPr>
        <w:t>Odmeny</w:t>
      </w:r>
      <w:r>
        <w:rPr>
          <w:rStyle w:val="Odkaznapoznmkupodiarou"/>
          <w:color w:val="000000"/>
          <w:lang w:eastAsia="en-AU"/>
        </w:rPr>
        <w:footnoteReference w:id="42"/>
      </w:r>
      <w:r>
        <w:rPr>
          <w:color w:val="000000"/>
          <w:lang w:eastAsia="en-AU"/>
        </w:rPr>
        <w:t xml:space="preserve"> (resp. prémie alebo rôzne variabilné zložky naviazané napr. na hospodárske výsledky prijímateľa) nie sú oprávneným výdavkom s výnimkou prípadov, ke</w:t>
      </w:r>
      <w:r w:rsidR="00843B3E">
        <w:rPr>
          <w:color w:val="000000"/>
          <w:lang w:eastAsia="en-AU"/>
        </w:rPr>
        <w:t>ď</w:t>
      </w:r>
      <w:r>
        <w:rPr>
          <w:color w:val="000000"/>
          <w:lang w:eastAsia="en-AU"/>
        </w:rPr>
        <w:t xml:space="preserve"> sa vzťahujú na odmeňovanie zamestnancov, ktorých osobné výdavky sú hradené z prostriedkov technickej pomoci alebo ak sú splnené nasled</w:t>
      </w:r>
      <w:r w:rsidR="00843B3E">
        <w:rPr>
          <w:color w:val="000000"/>
          <w:lang w:eastAsia="en-AU"/>
        </w:rPr>
        <w:t>ujúce</w:t>
      </w:r>
      <w:r>
        <w:rPr>
          <w:color w:val="000000"/>
          <w:lang w:eastAsia="en-AU"/>
        </w:rPr>
        <w:t xml:space="preserve"> podmienky </w:t>
      </w:r>
      <w:r w:rsidR="00843B3E">
        <w:rPr>
          <w:color w:val="000000"/>
          <w:lang w:eastAsia="en-AU"/>
        </w:rPr>
        <w:t>na</w:t>
      </w:r>
      <w:r w:rsidR="00FB5159">
        <w:rPr>
          <w:color w:val="000000"/>
          <w:lang w:eastAsia="en-AU"/>
        </w:rPr>
        <w:t> </w:t>
      </w:r>
      <w:r>
        <w:rPr>
          <w:color w:val="000000"/>
          <w:lang w:eastAsia="en-AU"/>
        </w:rPr>
        <w:t>poskytnutie odmien (nevzťahuje sa na projekty technickej pomoci):</w:t>
      </w:r>
    </w:p>
    <w:p w14:paraId="1EE76499" w14:textId="3C762AA2" w:rsidR="0049204A"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t>odmena ako zložka mzdy je oprávnený výdavok, ak je poskytnutá zamestnancovi,                  ktorý pracuje iba na projekte (projektoch) spolufinancovanom z EŠIF, t. j. nevykonáva iné pracovné činnosti financované z iných zdrojov prijímateľa (bez ohľadu na dĺžku pracovného času zamestnanca zamestnaného u konkrétneho prijímateľa)</w:t>
      </w:r>
      <w:ins w:id="74" w:author="Autor">
        <w:r w:rsidR="00E32401">
          <w:rPr>
            <w:rStyle w:val="Odkaznapoznmkupodiarou"/>
          </w:rPr>
          <w:footnoteReference w:id="43"/>
        </w:r>
      </w:ins>
      <w:r>
        <w:t>;</w:t>
      </w:r>
    </w:p>
    <w:p w14:paraId="2E0B0804" w14:textId="1B5E8292" w:rsidR="0049204A"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lastRenderedPageBreak/>
        <w:t xml:space="preserve">RO limituje výšku odmeny na mesačnej (resp. iné časové obdobie) a ročnej báze. Limity určí </w:t>
      </w:r>
      <w:r w:rsidR="007A5AE2">
        <w:t>RO</w:t>
      </w:r>
      <w:r>
        <w:t xml:space="preserve"> v závislosti od špecifík a potrieb </w:t>
      </w:r>
      <w:r w:rsidR="00663D79">
        <w:t>OP</w:t>
      </w:r>
      <w:r>
        <w:t>;</w:t>
      </w:r>
      <w:r>
        <w:rPr>
          <w:color w:val="000000"/>
          <w:lang w:eastAsia="en-AU"/>
        </w:rPr>
        <w:t xml:space="preserve">  </w:t>
      </w:r>
      <w:r>
        <w:rPr>
          <w:szCs w:val="22"/>
        </w:rPr>
        <w:t xml:space="preserve"> </w:t>
      </w:r>
    </w:p>
    <w:p w14:paraId="783F5166" w14:textId="77777777" w:rsidR="0049204A" w:rsidRPr="0023727B" w:rsidRDefault="00844FD4" w:rsidP="00CC1683">
      <w:pPr>
        <w:pStyle w:val="Odsekzoznamu"/>
        <w:numPr>
          <w:ilvl w:val="0"/>
          <w:numId w:val="76"/>
        </w:numPr>
        <w:tabs>
          <w:tab w:val="left" w:pos="426"/>
          <w:tab w:val="left" w:pos="5103"/>
          <w:tab w:val="left" w:pos="8222"/>
        </w:tabs>
        <w:spacing w:before="120"/>
        <w:ind w:left="714" w:hanging="288"/>
        <w:contextualSpacing w:val="0"/>
        <w:jc w:val="both"/>
      </w:pPr>
      <w:r>
        <w:rPr>
          <w:szCs w:val="22"/>
        </w:rPr>
        <w:t xml:space="preserve">výška odmien </w:t>
      </w:r>
      <w:r>
        <w:t>zodpovedá podmienke uvedenej v bode 3 tejto kapitoly metodického pokynu.</w:t>
      </w:r>
    </w:p>
    <w:p w14:paraId="3022AEFE" w14:textId="54DA1E13" w:rsidR="0049204A" w:rsidRDefault="00E72E85" w:rsidP="005974FE">
      <w:pPr>
        <w:pStyle w:val="Zkladntext"/>
        <w:numPr>
          <w:ilvl w:val="0"/>
          <w:numId w:val="22"/>
        </w:numPr>
        <w:ind w:left="426" w:hanging="426"/>
        <w:jc w:val="both"/>
        <w:rPr>
          <w:szCs w:val="22"/>
        </w:rPr>
      </w:pPr>
      <w:r>
        <w:rPr>
          <w:szCs w:val="22"/>
        </w:rPr>
        <w:t>Z</w:t>
      </w:r>
      <w:r w:rsidRPr="00E72E85">
        <w:rPr>
          <w:szCs w:val="22"/>
        </w:rPr>
        <w:t xml:space="preserve">a oprávnené výdavky </w:t>
      </w:r>
      <w:r>
        <w:rPr>
          <w:szCs w:val="22"/>
        </w:rPr>
        <w:t xml:space="preserve">sú </w:t>
      </w:r>
      <w:r w:rsidRPr="00E72E85">
        <w:rPr>
          <w:szCs w:val="22"/>
        </w:rPr>
        <w:t xml:space="preserve">považované všetky náhrady mzdy, ktoré je zamestnávateľ </w:t>
      </w:r>
      <w:r w:rsidRPr="005974FE">
        <w:t>povinný</w:t>
      </w:r>
      <w:r w:rsidRPr="00E72E85">
        <w:rPr>
          <w:szCs w:val="22"/>
        </w:rPr>
        <w:t xml:space="preserve"> poskytnúť zamestnancovi podľa platnej legislatívy, ak nemá nárok na ich úhradu od príslušných orgánov</w:t>
      </w:r>
      <w:r>
        <w:rPr>
          <w:szCs w:val="22"/>
        </w:rPr>
        <w:t xml:space="preserve"> (napríklad nemocenské dávky uhrádzané Sociálnou poisťovňou)</w:t>
      </w:r>
      <w:r w:rsidR="00844FD4">
        <w:rPr>
          <w:szCs w:val="22"/>
        </w:rPr>
        <w:t xml:space="preserve">. Výška oprávnenej náhrady mzdy musí zodpovedať miere zapojenia zamestnanca do realizácie daného projektu. </w:t>
      </w:r>
    </w:p>
    <w:p w14:paraId="3DA00058" w14:textId="1CFB0130" w:rsidR="0049204A" w:rsidRDefault="00844FD4" w:rsidP="00CC1683">
      <w:pPr>
        <w:pStyle w:val="Zkladntext"/>
        <w:numPr>
          <w:ilvl w:val="0"/>
          <w:numId w:val="22"/>
        </w:numPr>
        <w:ind w:left="426" w:hanging="426"/>
        <w:jc w:val="both"/>
      </w:pPr>
      <w:r>
        <w:t>Výdavky týkajúce sa výkonu práce sú limitované rozsahom práce maximálne 12 hodín/deň</w:t>
      </w:r>
      <w:r w:rsidR="002F02A6">
        <w:rPr>
          <w:rStyle w:val="Odkaznapoznmkupodiarou"/>
        </w:rPr>
        <w:footnoteReference w:id="44"/>
      </w:r>
      <w:r>
        <w:t xml:space="preserve"> za všetky pracovné úväzky osoby kumulatívne</w:t>
      </w:r>
      <w:r w:rsidR="004F307E">
        <w:t xml:space="preserve"> u jedného zamestnávateľa (</w:t>
      </w:r>
      <w:r>
        <w:t>t.</w:t>
      </w:r>
      <w:r w:rsidR="00843B3E">
        <w:t xml:space="preserve"> </w:t>
      </w:r>
      <w:r>
        <w:t>j. za všetky pracovné pomery, dohody mimo pracovného pomeru a štátnozamestnanecký pomer</w:t>
      </w:r>
      <w:r w:rsidR="004F307E">
        <w:t>)</w:t>
      </w:r>
      <w:r>
        <w:t xml:space="preserve">.   </w:t>
      </w:r>
    </w:p>
    <w:p w14:paraId="3E3A010B" w14:textId="646942E3" w:rsidR="0049204A" w:rsidRDefault="00844FD4" w:rsidP="00CC1683">
      <w:pPr>
        <w:pStyle w:val="Zkladntext"/>
        <w:numPr>
          <w:ilvl w:val="0"/>
          <w:numId w:val="22"/>
        </w:numPr>
        <w:ind w:left="425" w:hanging="425"/>
        <w:jc w:val="both"/>
        <w:rPr>
          <w:szCs w:val="22"/>
        </w:rPr>
      </w:pPr>
      <w:r>
        <w:rPr>
          <w:szCs w:val="22"/>
        </w:rPr>
        <w:t xml:space="preserve">Výdavky týkajúce sa činností na projekte vykonávaných počas </w:t>
      </w:r>
      <w:r w:rsidR="003F18AC">
        <w:rPr>
          <w:szCs w:val="22"/>
        </w:rPr>
        <w:t xml:space="preserve">prekážok v práci na strane zamestnanca </w:t>
      </w:r>
      <w:r>
        <w:rPr>
          <w:szCs w:val="22"/>
        </w:rPr>
        <w:t>nie sú považované za oprávnené výdavky (ak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5246CB00" w14:textId="77777777" w:rsidR="0049204A" w:rsidRDefault="00844FD4" w:rsidP="00CC1683">
      <w:pPr>
        <w:pStyle w:val="Zkladntext"/>
        <w:numPr>
          <w:ilvl w:val="0"/>
          <w:numId w:val="22"/>
        </w:numPr>
        <w:ind w:left="426" w:hanging="426"/>
        <w:jc w:val="both"/>
        <w:rPr>
          <w:szCs w:val="22"/>
        </w:rPr>
      </w:pPr>
      <w:r>
        <w:rPr>
          <w:szCs w:val="22"/>
        </w:rPr>
        <w:t>Ostatné výdavky na zamestnanca, ktoré nie sú pre zamestnávateľov povinné podľa osobitných právnych predpisov (napr. dary, benefity), nie sú oprávnenými výdavkami. V prípade, ak do povinných odvodov za zamestnávateľa vstupuje aj odvod za sumu ostatných výdavkov na zamestnanca, je potrebné túto sumu odpočítať od celkových odvodov zamestnávateľa.</w:t>
      </w:r>
      <w:r w:rsidR="00FB60DF">
        <w:rPr>
          <w:szCs w:val="22"/>
        </w:rPr>
        <w:t xml:space="preserve"> </w:t>
      </w:r>
      <w:r w:rsidR="007A5AE2">
        <w:t>RO</w:t>
      </w:r>
      <w:r w:rsidR="00FB60DF" w:rsidRPr="00200FC3">
        <w:t xml:space="preserve"> </w:t>
      </w:r>
      <w:r w:rsidR="00FB60DF">
        <w:t xml:space="preserve">je </w:t>
      </w:r>
      <w:r w:rsidR="00FB60DF" w:rsidRPr="00200FC3">
        <w:t xml:space="preserve">oprávnený definovať výdavky na doplnkové dôchodkové </w:t>
      </w:r>
      <w:r w:rsidR="0073568D">
        <w:t>sporenie</w:t>
      </w:r>
      <w:r w:rsidR="00FB60DF" w:rsidRPr="00200FC3">
        <w:t xml:space="preserve"> ako oprávnené výdavky pri dodržaní podmienok ustanovených v osobitných predpisoch, resp. v kolektívnych zmluvách</w:t>
      </w:r>
      <w:r w:rsidR="00FB60DF">
        <w:t>.</w:t>
      </w:r>
    </w:p>
    <w:p w14:paraId="00E6AE33" w14:textId="6ADF790A" w:rsidR="0049204A" w:rsidRDefault="00844FD4" w:rsidP="00CC1683">
      <w:pPr>
        <w:pStyle w:val="Zkladntext"/>
        <w:numPr>
          <w:ilvl w:val="0"/>
          <w:numId w:val="22"/>
        </w:numPr>
        <w:ind w:left="426" w:hanging="426"/>
        <w:jc w:val="both"/>
      </w:pPr>
      <w:r>
        <w:t xml:space="preserve">Výdavky na odstupné a odchodné sú považované za neoprávnené výdavky z dôvodu, že medzi nimi a realizáciou projektu neexistuje príčinný vzťah. </w:t>
      </w:r>
      <w:r>
        <w:rPr>
          <w:szCs w:val="22"/>
        </w:rPr>
        <w:t>V prípade, ak do povinných odvodov za zamestnávateľa vstupuje aj odvod výdavkov na odstupné a odchodné, je potrebné túto sumu odpočítať od celkových odvodov zamestnávateľa.</w:t>
      </w:r>
    </w:p>
    <w:p w14:paraId="2CB57CEC" w14:textId="1A336879" w:rsidR="0049204A" w:rsidRDefault="00844FD4" w:rsidP="00CC1683">
      <w:pPr>
        <w:pStyle w:val="Zkladntext"/>
        <w:numPr>
          <w:ilvl w:val="0"/>
          <w:numId w:val="22"/>
        </w:numPr>
        <w:ind w:left="426" w:hanging="426"/>
        <w:jc w:val="both"/>
      </w:pPr>
      <w:r>
        <w:t xml:space="preserve">Tvorba sociálneho fondu je pre zamestnávateľa povinnosťou, </w:t>
      </w:r>
      <w:r w:rsidR="00843B3E">
        <w:t>keďže</w:t>
      </w:r>
      <w:r>
        <w:t xml:space="preserve"> však jeho čerpanie nesúvisí s realizáciu projektu, tieto výdavky nie sú oprávnenými.</w:t>
      </w:r>
      <w:r w:rsidR="00200FC3">
        <w:t xml:space="preserve"> </w:t>
      </w:r>
    </w:p>
    <w:p w14:paraId="49862B86" w14:textId="59BE90F3" w:rsidR="0049204A" w:rsidRDefault="00844FD4" w:rsidP="00CC1683">
      <w:pPr>
        <w:pStyle w:val="Zkladntext"/>
        <w:numPr>
          <w:ilvl w:val="0"/>
          <w:numId w:val="22"/>
        </w:numPr>
        <w:ind w:left="425" w:hanging="425"/>
        <w:jc w:val="both"/>
        <w:rPr>
          <w:szCs w:val="22"/>
        </w:rPr>
      </w:pPr>
      <w:r>
        <w:rPr>
          <w:szCs w:val="22"/>
        </w:rPr>
        <w:t xml:space="preserve">Pracovné úväzky osôb pracujúcich na projekte sa nesmú prekrývať, nie je prípustné, aby bol zamestnanec platený za rovnakú </w:t>
      </w:r>
      <w:r>
        <w:t>činnosť vykonávanú v tom istom čase, resp. za</w:t>
      </w:r>
      <w:r w:rsidR="00FB5159">
        <w:t> </w:t>
      </w:r>
      <w:r>
        <w:t>rovnaké výstupy viackrát.</w:t>
      </w:r>
      <w:r>
        <w:rPr>
          <w:szCs w:val="22"/>
        </w:rPr>
        <w:t xml:space="preserve">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w:t>
      </w:r>
      <w:r w:rsidR="00641895">
        <w:rPr>
          <w:szCs w:val="22"/>
        </w:rPr>
        <w:br/>
      </w:r>
      <w:r>
        <w:rPr>
          <w:szCs w:val="22"/>
        </w:rPr>
        <w:t>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1E0412">
        <w:rPr>
          <w:szCs w:val="22"/>
        </w:rPr>
        <w:t xml:space="preserve"> poskytnutí </w:t>
      </w:r>
      <w:r>
        <w:rPr>
          <w:szCs w:val="22"/>
        </w:rPr>
        <w:t xml:space="preserve">NFP. RO je </w:t>
      </w:r>
      <w:r>
        <w:rPr>
          <w:szCs w:val="22"/>
        </w:rPr>
        <w:lastRenderedPageBreak/>
        <w:t xml:space="preserve">povinný vypracovať také postupy, resp. metódy, ktorými bude overovať prekrývanie výdavkov.  </w:t>
      </w:r>
    </w:p>
    <w:p w14:paraId="3B408517" w14:textId="3537DE00" w:rsidR="0049204A" w:rsidRDefault="00844FD4" w:rsidP="00CC1683">
      <w:pPr>
        <w:pStyle w:val="Zkladntext"/>
        <w:numPr>
          <w:ilvl w:val="0"/>
          <w:numId w:val="22"/>
        </w:numPr>
        <w:ind w:left="426" w:hanging="426"/>
        <w:jc w:val="both"/>
      </w:pPr>
      <w:r>
        <w:t>Pre účely aplikácie zjednodušeného vykazovania (najmä prípady uvedené v </w:t>
      </w:r>
      <w:r w:rsidR="00352498">
        <w:t xml:space="preserve">článkoch </w:t>
      </w:r>
      <w:r>
        <w:t>68</w:t>
      </w:r>
      <w:r w:rsidR="00352498">
        <w:t xml:space="preserve"> – 68b</w:t>
      </w:r>
      <w:r>
        <w:t xml:space="preserve"> všeobecného nariadenia) sa </w:t>
      </w:r>
      <w:r w:rsidR="0007594C">
        <w:t>výdavkami</w:t>
      </w:r>
      <w:r>
        <w:t xml:space="preserve"> na zamestnancov</w:t>
      </w:r>
      <w:r>
        <w:rPr>
          <w:rStyle w:val="Odkaznapoznmkupodiarou"/>
        </w:rPr>
        <w:footnoteReference w:id="45"/>
      </w:r>
      <w:r>
        <w:t xml:space="preserve"> rozumejú </w:t>
      </w:r>
      <w:r w:rsidR="0007594C">
        <w:t>výdavky</w:t>
      </w:r>
      <w:r>
        <w:t xml:space="preserve"> na</w:t>
      </w:r>
      <w:r w:rsidR="00FB5159">
        <w:t> </w:t>
      </w:r>
      <w:r>
        <w:t>úrovni celkovej ceny práce</w:t>
      </w:r>
      <w:r>
        <w:rPr>
          <w:rStyle w:val="Odkaznapoznmkupodiarou"/>
        </w:rPr>
        <w:footnoteReference w:id="46"/>
      </w:r>
      <w:r>
        <w:t xml:space="preserve"> vyplývajúce z</w:t>
      </w:r>
      <w:r w:rsidR="001154ED">
        <w:t> pracovnoprávneho vzťahu</w:t>
      </w:r>
      <w:r>
        <w:rPr>
          <w:rStyle w:val="Odkaznapoznmkupodiarou"/>
        </w:rPr>
        <w:footnoteReference w:id="47"/>
      </w:r>
      <w:r>
        <w:t xml:space="preserve"> medzi zamestnávateľom a zamestnancom. Obmedzenia aplikované pri reálnom vykazovaní osobných výdavkov sa neuplatňujú.</w:t>
      </w:r>
    </w:p>
    <w:p w14:paraId="353E9793" w14:textId="1F88D91D" w:rsidR="0049204A" w:rsidRDefault="00844FD4" w:rsidP="00CC1683">
      <w:pPr>
        <w:pStyle w:val="Zkladntext"/>
        <w:numPr>
          <w:ilvl w:val="0"/>
          <w:numId w:val="22"/>
        </w:numPr>
        <w:ind w:left="425" w:hanging="425"/>
        <w:jc w:val="both"/>
      </w:pPr>
      <w:r>
        <w:rPr>
          <w:szCs w:val="22"/>
        </w:rPr>
        <w:t xml:space="preserve">Vyššie uvedené pravidlá sú </w:t>
      </w:r>
      <w:r>
        <w:t>platné aj pre programy EÚS s výnimkou príspevkov zamestnávateľa na stravovanie</w:t>
      </w:r>
      <w:r w:rsidR="00734EBE">
        <w:rPr>
          <w:rStyle w:val="Odkaznapoznmkupodiarou"/>
        </w:rPr>
        <w:footnoteReference w:id="48"/>
      </w:r>
      <w:r>
        <w:t>, ktoré nie sú v programoch EÚS považované za</w:t>
      </w:r>
      <w:r w:rsidR="00FB5159">
        <w:t> </w:t>
      </w:r>
      <w:r>
        <w:t xml:space="preserve">oprávnený výdavok. Okrem nich delegované nariadenie </w:t>
      </w:r>
      <w:r w:rsidR="00444173">
        <w:t xml:space="preserve">Komisie </w:t>
      </w:r>
      <w:r>
        <w:t xml:space="preserve">č. 481/2014 </w:t>
      </w:r>
      <w:r w:rsidR="00444173">
        <w:t xml:space="preserve">zo 4. marca 2014, ktorým sa dopĺňa nariadenie Európskeho parlamentu a Rady (EÚ) č. 1299/2013, pokiaľ ide o osobitné pravidlá týkajúce sa oprávnenosti výdavkov na programy spolupráce (ďalej len „delegované nariadenie č. 481/2014“) </w:t>
      </w:r>
      <w:r>
        <w:t>ustanovuje nasled</w:t>
      </w:r>
      <w:r w:rsidR="00843B3E">
        <w:t>ujúce</w:t>
      </w:r>
      <w:r>
        <w:t xml:space="preserve"> pravidlá, podľa ktorých zamestnanci môžu pracovať na projekte nasled</w:t>
      </w:r>
      <w:r w:rsidR="00843B3E">
        <w:t>ujúcim</w:t>
      </w:r>
      <w:r>
        <w:t xml:space="preserve"> spôsobom:</w:t>
      </w:r>
      <w:r w:rsidR="00444173" w:rsidRPr="00444173">
        <w:t xml:space="preserve"> </w:t>
      </w:r>
    </w:p>
    <w:p w14:paraId="3D49C289" w14:textId="3B4C702E" w:rsidR="0049204A" w:rsidRDefault="00844FD4" w:rsidP="00CC1683">
      <w:pPr>
        <w:pStyle w:val="Zoznamsodrkami"/>
        <w:numPr>
          <w:ilvl w:val="0"/>
          <w:numId w:val="25"/>
        </w:numPr>
        <w:spacing w:before="0" w:after="0"/>
        <w:ind w:hanging="295"/>
        <w:rPr>
          <w:sz w:val="24"/>
          <w:szCs w:val="24"/>
        </w:rPr>
      </w:pPr>
      <w:r>
        <w:rPr>
          <w:sz w:val="24"/>
          <w:szCs w:val="24"/>
        </w:rPr>
        <w:t>na ustanovený týždenný pracovný čas, resp. jeho ekvivalent (plný pracovný čas</w:t>
      </w:r>
      <w:r w:rsidR="00DA56AC">
        <w:rPr>
          <w:sz w:val="24"/>
          <w:szCs w:val="24"/>
        </w:rPr>
        <w:t>);</w:t>
      </w:r>
    </w:p>
    <w:p w14:paraId="51B8DD55" w14:textId="7E7867CE" w:rsidR="0049204A" w:rsidRDefault="00844FD4" w:rsidP="00CC1683">
      <w:pPr>
        <w:pStyle w:val="Zoznamsodrkami"/>
        <w:numPr>
          <w:ilvl w:val="0"/>
          <w:numId w:val="25"/>
        </w:numPr>
        <w:spacing w:before="0" w:after="0"/>
        <w:ind w:hanging="295"/>
        <w:rPr>
          <w:sz w:val="24"/>
          <w:szCs w:val="24"/>
        </w:rPr>
      </w:pPr>
      <w:r>
        <w:rPr>
          <w:sz w:val="24"/>
          <w:szCs w:val="24"/>
        </w:rPr>
        <w:t>na určitý pracovný čas stanovený ako fixný percentuálny podiel z celkového mesačného pracovného času</w:t>
      </w:r>
      <w:r w:rsidR="00DA56AC">
        <w:rPr>
          <w:sz w:val="24"/>
          <w:szCs w:val="24"/>
        </w:rPr>
        <w:t>;</w:t>
      </w:r>
    </w:p>
    <w:p w14:paraId="3C0FDE5F" w14:textId="6C333488" w:rsidR="0049204A" w:rsidRDefault="00844FD4" w:rsidP="00CC1683">
      <w:pPr>
        <w:pStyle w:val="Zoznamsodrkami"/>
        <w:numPr>
          <w:ilvl w:val="0"/>
          <w:numId w:val="25"/>
        </w:numPr>
        <w:spacing w:before="0" w:after="0"/>
        <w:ind w:hanging="295"/>
        <w:rPr>
          <w:sz w:val="24"/>
          <w:szCs w:val="24"/>
        </w:rPr>
      </w:pPr>
      <w:r>
        <w:rPr>
          <w:sz w:val="24"/>
          <w:szCs w:val="24"/>
        </w:rPr>
        <w:t>na určitý pracovný čas stanovený flexibilným počtom hodín odpracovaných počas mesiaca</w:t>
      </w:r>
      <w:r w:rsidR="00DA56AC">
        <w:rPr>
          <w:sz w:val="24"/>
          <w:szCs w:val="24"/>
        </w:rPr>
        <w:t>;</w:t>
      </w:r>
    </w:p>
    <w:p w14:paraId="47D2A9D8" w14:textId="77777777" w:rsidR="0049204A" w:rsidRDefault="00844FD4" w:rsidP="00CC1683">
      <w:pPr>
        <w:pStyle w:val="Zoznamsodrkami"/>
        <w:numPr>
          <w:ilvl w:val="0"/>
          <w:numId w:val="25"/>
        </w:numPr>
        <w:spacing w:before="0" w:after="120"/>
        <w:ind w:hanging="295"/>
        <w:rPr>
          <w:sz w:val="24"/>
          <w:szCs w:val="24"/>
        </w:rPr>
      </w:pPr>
      <w:r>
        <w:rPr>
          <w:sz w:val="24"/>
          <w:szCs w:val="24"/>
        </w:rPr>
        <w:t>na základe presného počtu hodín.</w:t>
      </w:r>
    </w:p>
    <w:p w14:paraId="77CA9A4F" w14:textId="77777777" w:rsidR="0049204A" w:rsidRDefault="00844FD4" w:rsidP="00CC1683">
      <w:pPr>
        <w:pStyle w:val="Zoznamsodrkami"/>
        <w:numPr>
          <w:ilvl w:val="0"/>
          <w:numId w:val="22"/>
        </w:numPr>
        <w:ind w:left="426" w:hanging="426"/>
        <w:rPr>
          <w:sz w:val="24"/>
          <w:szCs w:val="24"/>
        </w:rPr>
      </w:pPr>
      <w:r>
        <w:rPr>
          <w:sz w:val="24"/>
          <w:szCs w:val="24"/>
        </w:rPr>
        <w:t>V prípade programov EÚS, ak ide o určitý pracovný čas, oprávnené osobné výdavky sa vypočítajú na základe:</w:t>
      </w:r>
    </w:p>
    <w:p w14:paraId="328EB68C" w14:textId="0373386D" w:rsidR="0049204A" w:rsidRDefault="00844FD4" w:rsidP="00A73768">
      <w:pPr>
        <w:pStyle w:val="Zoznamsodrkami"/>
        <w:numPr>
          <w:ilvl w:val="0"/>
          <w:numId w:val="26"/>
        </w:numPr>
        <w:spacing w:before="0" w:after="120"/>
        <w:ind w:left="709" w:hanging="284"/>
        <w:rPr>
          <w:sz w:val="24"/>
          <w:szCs w:val="24"/>
        </w:rPr>
      </w:pPr>
      <w:r>
        <w:rPr>
          <w:sz w:val="24"/>
          <w:szCs w:val="24"/>
        </w:rPr>
        <w:t>fixného percentuálneho podielu z hrubej mzdy, resp. odmeny za vykonanú prácu a odvodov zamestnávateľa v súlade s fixným percentuálnym podielom času odpracovaného pre účely projektu. V tomto prípade nie je potrebné, aby bol odpracovaný čas zaznamenaný v pracovných výkazoch a pre účely úhrady oprávnených výdavkov postačuje predložiť pracovnú zmluvu</w:t>
      </w:r>
      <w:r w:rsidR="00843B3E">
        <w:rPr>
          <w:sz w:val="24"/>
          <w:szCs w:val="24"/>
        </w:rPr>
        <w:t>,</w:t>
      </w:r>
      <w:r>
        <w:rPr>
          <w:sz w:val="24"/>
          <w:szCs w:val="24"/>
        </w:rPr>
        <w:t xml:space="preserve"> resp. dohodu</w:t>
      </w:r>
      <w:r w:rsidR="00DA56AC">
        <w:rPr>
          <w:sz w:val="24"/>
          <w:szCs w:val="24"/>
        </w:rPr>
        <w:t>;</w:t>
      </w:r>
    </w:p>
    <w:p w14:paraId="27FDD76D" w14:textId="77777777" w:rsidR="0049204A" w:rsidRDefault="00844FD4" w:rsidP="00A73768">
      <w:pPr>
        <w:pStyle w:val="Zoznamsodrkami"/>
        <w:numPr>
          <w:ilvl w:val="0"/>
          <w:numId w:val="26"/>
        </w:numPr>
        <w:spacing w:before="0" w:after="120"/>
        <w:ind w:left="709" w:hanging="284"/>
        <w:rPr>
          <w:sz w:val="24"/>
          <w:szCs w:val="24"/>
        </w:rPr>
      </w:pPr>
      <w:r>
        <w:rPr>
          <w:sz w:val="24"/>
          <w:szCs w:val="24"/>
        </w:rPr>
        <w:t>flexibilného podielu z hrubej mzdy, resp. odmeny za vykonanú prácu a odvodov zamestnávateľa v súlade s počtom hodín odpracovaných počas mesiaca pre účely projektu, pričom tento počet hodín sa môže počas mesiacov meniť. V tomto prípade je potrebné odpracovaný čas zaznamenať v pracovných výkazoch a úhrada oprávnených výdavkov sa vypočíta na základe nasledovných metód:</w:t>
      </w:r>
    </w:p>
    <w:p w14:paraId="503E3DC6" w14:textId="76485A2D" w:rsidR="0049204A" w:rsidRDefault="00844FD4" w:rsidP="00CC1683">
      <w:pPr>
        <w:pStyle w:val="Zoznamsodrkami2"/>
        <w:numPr>
          <w:ilvl w:val="0"/>
          <w:numId w:val="21"/>
        </w:numPr>
        <w:spacing w:before="130" w:after="130"/>
        <w:ind w:left="993" w:hanging="284"/>
        <w:contextualSpacing w:val="0"/>
        <w:jc w:val="both"/>
      </w:pPr>
      <w:r>
        <w:t>na základe hodinovej sadzby (mesačná hrubá mzda a odvody zamestnávateľa/ ustanovený pracovný čas) vynásobenej počtom odpracovaných hodín</w:t>
      </w:r>
      <w:r w:rsidR="00DA56AC">
        <w:t>;</w:t>
      </w:r>
    </w:p>
    <w:p w14:paraId="7ED4B236" w14:textId="7963ABDE" w:rsidR="0049204A" w:rsidRDefault="00844FD4" w:rsidP="00CC1683">
      <w:pPr>
        <w:pStyle w:val="Zoznamsodrkami2"/>
        <w:numPr>
          <w:ilvl w:val="0"/>
          <w:numId w:val="21"/>
        </w:numPr>
        <w:spacing w:before="130" w:after="130"/>
        <w:ind w:left="993" w:hanging="284"/>
        <w:contextualSpacing w:val="0"/>
        <w:jc w:val="both"/>
      </w:pPr>
      <w:r>
        <w:t xml:space="preserve">na základe hodinovej sadzby (ktorá sa vypočíta </w:t>
      </w:r>
      <w:r w:rsidR="00843B3E">
        <w:t>takto</w:t>
      </w:r>
      <w:r>
        <w:t xml:space="preserve">: ročná hrubá mzda, resp. odmena za vykonanú prácu a odvody zamestnávateľa za 12 mesiacov/1.720 hodín alebo je možné túto sadzbu vypočítať na základe poslednej zdokumentovanej ročnej </w:t>
      </w:r>
      <w:r>
        <w:lastRenderedPageBreak/>
        <w:t xml:space="preserve">hrubej mzdy, resp. odmeny za vykonanú prácu a odvodov zamestnávateľa vydelenej 1.720 hodín) vynásobenej počtom odpracovaných hodín. </w:t>
      </w:r>
    </w:p>
    <w:p w14:paraId="40C5C74A" w14:textId="50B87379" w:rsidR="0049204A" w:rsidRDefault="00844FD4">
      <w:pPr>
        <w:pStyle w:val="Zoznamsodrkami"/>
        <w:ind w:left="426"/>
        <w:rPr>
          <w:sz w:val="24"/>
          <w:szCs w:val="24"/>
        </w:rPr>
      </w:pPr>
      <w:r>
        <w:rPr>
          <w:sz w:val="24"/>
          <w:szCs w:val="24"/>
        </w:rPr>
        <w:t xml:space="preserve">V prípade osobných výdavkov </w:t>
      </w:r>
      <w:r w:rsidR="00DD5419">
        <w:rPr>
          <w:sz w:val="24"/>
          <w:szCs w:val="24"/>
        </w:rPr>
        <w:t>na</w:t>
      </w:r>
      <w:r>
        <w:rPr>
          <w:sz w:val="24"/>
          <w:szCs w:val="24"/>
        </w:rPr>
        <w:t xml:space="preserve"> zamestnancov pracujúcich na projekte na základe hodinovej sadzby, tieto výdavky sú oprávnené na základe súčinu odpracovaných hodín na</w:t>
      </w:r>
      <w:r w:rsidR="000B0801">
        <w:rPr>
          <w:sz w:val="24"/>
          <w:szCs w:val="24"/>
        </w:rPr>
        <w:t> </w:t>
      </w:r>
      <w:r>
        <w:rPr>
          <w:sz w:val="24"/>
          <w:szCs w:val="24"/>
        </w:rPr>
        <w:t>projekte a hodinovej sadzby, ktorá je uvedená v pracovnej zmluve, resp. dohode.</w:t>
      </w:r>
    </w:p>
    <w:p w14:paraId="58F3F6C6" w14:textId="2A4A953A" w:rsidR="0049204A" w:rsidRDefault="00844FD4" w:rsidP="00CC1683">
      <w:pPr>
        <w:pStyle w:val="Zoznamsodrkami"/>
        <w:numPr>
          <w:ilvl w:val="0"/>
          <w:numId w:val="22"/>
        </w:numPr>
        <w:ind w:left="426" w:hanging="426"/>
        <w:rPr>
          <w:sz w:val="24"/>
          <w:szCs w:val="24"/>
        </w:rPr>
      </w:pPr>
      <w:r>
        <w:rPr>
          <w:sz w:val="24"/>
          <w:szCs w:val="24"/>
        </w:rPr>
        <w:t>V prípade programov EÚS osobné výdavky sú oprávnené za predpokladu, že sa viažu na</w:t>
      </w:r>
      <w:r w:rsidR="00FB5159">
        <w:rPr>
          <w:sz w:val="24"/>
          <w:szCs w:val="24"/>
        </w:rPr>
        <w:t> </w:t>
      </w:r>
      <w:r>
        <w:rPr>
          <w:sz w:val="24"/>
          <w:szCs w:val="24"/>
        </w:rPr>
        <w:t>činnosti, ktoré by tento subjekt nevykonával v prípade, že by projekt nerealizoval.</w:t>
      </w:r>
    </w:p>
    <w:p w14:paraId="224EF3A8" w14:textId="665E7DD2" w:rsidR="0049204A" w:rsidRDefault="00844FD4" w:rsidP="00CC1683">
      <w:pPr>
        <w:pStyle w:val="Zoznamsodrkami"/>
        <w:numPr>
          <w:ilvl w:val="0"/>
          <w:numId w:val="22"/>
        </w:numPr>
        <w:ind w:left="426" w:hanging="426"/>
        <w:rPr>
          <w:sz w:val="24"/>
          <w:szCs w:val="24"/>
        </w:rPr>
      </w:pPr>
      <w:r>
        <w:rPr>
          <w:sz w:val="24"/>
          <w:szCs w:val="24"/>
        </w:rPr>
        <w:t xml:space="preserve">Výšku náhrad výdavkov vzniknutých v súvislosti s pracovnou cestou upravuje zákon </w:t>
      </w:r>
      <w:r w:rsidR="00641895">
        <w:rPr>
          <w:sz w:val="24"/>
          <w:szCs w:val="24"/>
        </w:rPr>
        <w:br/>
      </w:r>
      <w:r>
        <w:rPr>
          <w:sz w:val="24"/>
          <w:szCs w:val="24"/>
        </w:rPr>
        <w:t>č. 283/2002 Z. z. o cestovných náhradách (ďalej len „zákon o cestovných náhradách“). Cestovné náhrady sú oprávnenými výdavkami vo výške a za podmienok, ktoré stanovuje  zákon o cestovných náhradách, tento metodický pokyn</w:t>
      </w:r>
      <w:r w:rsidR="00DD5419">
        <w:rPr>
          <w:sz w:val="24"/>
          <w:szCs w:val="24"/>
        </w:rPr>
        <w:t xml:space="preserve">, </w:t>
      </w:r>
      <w:r>
        <w:rPr>
          <w:sz w:val="24"/>
          <w:szCs w:val="24"/>
        </w:rPr>
        <w:t xml:space="preserve">prípadne interná norma organizácie </w:t>
      </w:r>
      <w:r w:rsidR="00CD4372">
        <w:rPr>
          <w:sz w:val="24"/>
          <w:szCs w:val="24"/>
        </w:rPr>
        <w:t>zamestnávateľa</w:t>
      </w:r>
      <w:r>
        <w:rPr>
          <w:sz w:val="24"/>
          <w:szCs w:val="24"/>
        </w:rPr>
        <w:t xml:space="preserve">. </w:t>
      </w:r>
    </w:p>
    <w:p w14:paraId="49E632D2" w14:textId="0A4B99EE" w:rsidR="0049204A" w:rsidRDefault="00844FD4" w:rsidP="00CC1683">
      <w:pPr>
        <w:pStyle w:val="Zoznamsodrkami"/>
        <w:numPr>
          <w:ilvl w:val="0"/>
          <w:numId w:val="22"/>
        </w:numPr>
        <w:ind w:left="426" w:hanging="426"/>
        <w:rPr>
          <w:sz w:val="24"/>
          <w:szCs w:val="24"/>
        </w:rPr>
      </w:pPr>
      <w:r>
        <w:rPr>
          <w:sz w:val="24"/>
          <w:szCs w:val="24"/>
        </w:rPr>
        <w:t>Aby bolo možné považovať pracovné cesty a s nimi spojené cestovné náhrady za</w:t>
      </w:r>
      <w:r w:rsidR="00FB5159">
        <w:rPr>
          <w:sz w:val="24"/>
          <w:szCs w:val="24"/>
        </w:rPr>
        <w:t> </w:t>
      </w:r>
      <w:r>
        <w:rPr>
          <w:sz w:val="24"/>
          <w:szCs w:val="24"/>
        </w:rPr>
        <w:t>oprávnené výdavky, musia súvisieť s realizáciou projektu, musia byť pre dosiahnutie cieľov projektu nevyhnutné, musia byť vykonané osobami, ktoré sa na realizácii projektu podieľajú</w:t>
      </w:r>
      <w:r w:rsidR="0042151B">
        <w:rPr>
          <w:sz w:val="24"/>
          <w:szCs w:val="24"/>
        </w:rPr>
        <w:t xml:space="preserve"> </w:t>
      </w:r>
      <w:r w:rsidR="002C47FF">
        <w:rPr>
          <w:sz w:val="24"/>
          <w:szCs w:val="24"/>
        </w:rPr>
        <w:t>alebo</w:t>
      </w:r>
      <w:r w:rsidR="0042151B">
        <w:rPr>
          <w:sz w:val="24"/>
          <w:szCs w:val="24"/>
        </w:rPr>
        <w:t xml:space="preserve"> sú osobami cieľovej skupiny</w:t>
      </w:r>
      <w:r>
        <w:rPr>
          <w:sz w:val="24"/>
          <w:szCs w:val="24"/>
        </w:rPr>
        <w:t xml:space="preserve"> a zároveň spĺňať pravidlá hospodárnosti, efektívnosti,  účelnosti a účinnosti, pričom oprávnenými sú </w:t>
      </w:r>
      <w:r w:rsidR="00DD5419">
        <w:rPr>
          <w:sz w:val="24"/>
          <w:szCs w:val="24"/>
        </w:rPr>
        <w:t>tak</w:t>
      </w:r>
      <w:r>
        <w:rPr>
          <w:sz w:val="24"/>
          <w:szCs w:val="24"/>
        </w:rPr>
        <w:t xml:space="preserve"> domáce, </w:t>
      </w:r>
      <w:r w:rsidR="00DD5419">
        <w:rPr>
          <w:sz w:val="24"/>
          <w:szCs w:val="24"/>
        </w:rPr>
        <w:t>ako aj</w:t>
      </w:r>
      <w:r>
        <w:rPr>
          <w:sz w:val="24"/>
          <w:szCs w:val="24"/>
        </w:rPr>
        <w:t xml:space="preserve"> zahraničné cesty. </w:t>
      </w:r>
    </w:p>
    <w:p w14:paraId="1F38845F" w14:textId="77777777" w:rsidR="0049204A" w:rsidRDefault="00844FD4" w:rsidP="00CC1683">
      <w:pPr>
        <w:pStyle w:val="Zoznamsodrkami"/>
        <w:numPr>
          <w:ilvl w:val="0"/>
          <w:numId w:val="22"/>
        </w:numPr>
        <w:ind w:left="426" w:hanging="426"/>
        <w:rPr>
          <w:sz w:val="24"/>
          <w:szCs w:val="24"/>
        </w:rPr>
      </w:pPr>
      <w:r>
        <w:rPr>
          <w:sz w:val="24"/>
          <w:szCs w:val="24"/>
        </w:rPr>
        <w:t>Ak zamestnancovi/osobe počas pracovnej cesty vznikli výdavky, za ktoré musel priamo zaplatiť, prijímateľ musí zdokladovať, že ich tomuto zamestnancovi/osobe skutočne vyplatil.</w:t>
      </w:r>
    </w:p>
    <w:p w14:paraId="563B016F" w14:textId="77777777" w:rsidR="0049204A" w:rsidRDefault="00844FD4" w:rsidP="00CC1683">
      <w:pPr>
        <w:pStyle w:val="Zoznamsodrkami"/>
        <w:numPr>
          <w:ilvl w:val="0"/>
          <w:numId w:val="22"/>
        </w:numPr>
        <w:ind w:left="426" w:hanging="426"/>
        <w:rPr>
          <w:sz w:val="24"/>
          <w:szCs w:val="24"/>
        </w:rPr>
      </w:pPr>
      <w:r>
        <w:rPr>
          <w:sz w:val="24"/>
          <w:szCs w:val="24"/>
        </w:rPr>
        <w:t xml:space="preserve">Oprávnenými výdavkami v rámci cestovných náhrad sú:   </w:t>
      </w:r>
    </w:p>
    <w:p w14:paraId="30B2DFC2" w14:textId="4F32BE00" w:rsidR="0049204A" w:rsidRDefault="00844FD4" w:rsidP="00CC1683">
      <w:pPr>
        <w:pStyle w:val="Zoznamsodrkami"/>
        <w:numPr>
          <w:ilvl w:val="0"/>
          <w:numId w:val="27"/>
        </w:numPr>
        <w:spacing w:before="0" w:after="0"/>
        <w:ind w:hanging="294"/>
        <w:rPr>
          <w:sz w:val="24"/>
          <w:szCs w:val="24"/>
        </w:rPr>
      </w:pPr>
      <w:r>
        <w:rPr>
          <w:sz w:val="24"/>
          <w:szCs w:val="24"/>
        </w:rPr>
        <w:t xml:space="preserve">náhrada preukázaných </w:t>
      </w:r>
      <w:r w:rsidR="00200FC3">
        <w:rPr>
          <w:sz w:val="24"/>
          <w:szCs w:val="24"/>
        </w:rPr>
        <w:t xml:space="preserve">cestovných </w:t>
      </w:r>
      <w:r>
        <w:rPr>
          <w:sz w:val="24"/>
          <w:szCs w:val="24"/>
        </w:rPr>
        <w:t>výdavk</w:t>
      </w:r>
      <w:r w:rsidR="00200FC3">
        <w:rPr>
          <w:sz w:val="24"/>
          <w:szCs w:val="24"/>
        </w:rPr>
        <w:t>ov</w:t>
      </w:r>
      <w:r w:rsidR="00DA56AC">
        <w:rPr>
          <w:sz w:val="24"/>
          <w:szCs w:val="24"/>
        </w:rPr>
        <w:t>;</w:t>
      </w:r>
    </w:p>
    <w:p w14:paraId="593EE68C" w14:textId="68AFE60E" w:rsidR="0049204A" w:rsidRDefault="00844FD4" w:rsidP="00CC1683">
      <w:pPr>
        <w:pStyle w:val="Zoznamsodrkami"/>
        <w:numPr>
          <w:ilvl w:val="0"/>
          <w:numId w:val="27"/>
        </w:numPr>
        <w:spacing w:before="0" w:after="0"/>
        <w:ind w:hanging="294"/>
        <w:rPr>
          <w:sz w:val="24"/>
          <w:szCs w:val="24"/>
        </w:rPr>
      </w:pPr>
      <w:r>
        <w:rPr>
          <w:sz w:val="24"/>
          <w:szCs w:val="24"/>
        </w:rPr>
        <w:t>náhrada preukázaných výdavkov na ubytovanie</w:t>
      </w:r>
      <w:r w:rsidR="00DA56AC">
        <w:rPr>
          <w:sz w:val="24"/>
          <w:szCs w:val="24"/>
        </w:rPr>
        <w:t>;</w:t>
      </w:r>
    </w:p>
    <w:p w14:paraId="5D1F773A" w14:textId="3F19A20B" w:rsidR="0049204A" w:rsidRDefault="00844FD4" w:rsidP="00CC1683">
      <w:pPr>
        <w:pStyle w:val="Zoznamsodrkami"/>
        <w:numPr>
          <w:ilvl w:val="0"/>
          <w:numId w:val="27"/>
        </w:numPr>
        <w:spacing w:before="0" w:after="0"/>
        <w:ind w:hanging="294"/>
        <w:rPr>
          <w:sz w:val="24"/>
          <w:szCs w:val="24"/>
        </w:rPr>
      </w:pPr>
      <w:r>
        <w:rPr>
          <w:sz w:val="24"/>
          <w:szCs w:val="24"/>
        </w:rPr>
        <w:t>stravné</w:t>
      </w:r>
      <w:r w:rsidR="00DA56AC">
        <w:rPr>
          <w:rStyle w:val="Odkaznapoznmkupodiarou"/>
        </w:rPr>
        <w:footnoteReference w:id="49"/>
      </w:r>
      <w:r w:rsidR="00DA56AC">
        <w:rPr>
          <w:sz w:val="24"/>
          <w:szCs w:val="24"/>
        </w:rPr>
        <w:t>;</w:t>
      </w:r>
    </w:p>
    <w:p w14:paraId="1B2DDB44" w14:textId="77777777" w:rsidR="0049204A" w:rsidRDefault="00844FD4" w:rsidP="00CC1683">
      <w:pPr>
        <w:pStyle w:val="Zoznamsodrkami"/>
        <w:numPr>
          <w:ilvl w:val="0"/>
          <w:numId w:val="27"/>
        </w:numPr>
        <w:spacing w:before="0" w:after="120"/>
        <w:ind w:hanging="294"/>
        <w:rPr>
          <w:sz w:val="24"/>
          <w:szCs w:val="24"/>
        </w:rPr>
      </w:pPr>
      <w:r>
        <w:rPr>
          <w:sz w:val="24"/>
          <w:szCs w:val="24"/>
        </w:rPr>
        <w:t xml:space="preserve">náhrada preukázaných potrebných vedľajších výdavkov. </w:t>
      </w:r>
    </w:p>
    <w:p w14:paraId="49418875" w14:textId="77777777" w:rsidR="0049204A" w:rsidRDefault="00844FD4" w:rsidP="00CC1683">
      <w:pPr>
        <w:pStyle w:val="Zkladntext"/>
        <w:numPr>
          <w:ilvl w:val="0"/>
          <w:numId w:val="22"/>
        </w:numPr>
        <w:ind w:left="425" w:hanging="425"/>
        <w:jc w:val="both"/>
      </w:pPr>
      <w:r>
        <w:t>Oprávnenými výdavkami sú výdavky na dopravu všetkými druhmi verejnej dopravy (vrátane výdavkov na letenky, mestskú hromadnú dopravu a diaľkovú verejnú hromadnú dopravu v 2. triede</w:t>
      </w:r>
      <w:r w:rsidR="006E39B1">
        <w:t xml:space="preserve"> (v 1. triede ak vzdialenosť presahuje 200 km)</w:t>
      </w:r>
      <w:r>
        <w:t>, miestenky, ležadlá alebo lôžka) a náhrady za použitie vlastného osobného motorového vozidla a služobných motorových vozidiel.</w:t>
      </w:r>
    </w:p>
    <w:p w14:paraId="721CD8A7" w14:textId="77777777" w:rsidR="0049204A" w:rsidRDefault="00844FD4" w:rsidP="00CC1683">
      <w:pPr>
        <w:pStyle w:val="Zkladntext"/>
        <w:numPr>
          <w:ilvl w:val="0"/>
          <w:numId w:val="22"/>
        </w:numPr>
        <w:ind w:left="425" w:hanging="425"/>
        <w:jc w:val="both"/>
      </w:pPr>
      <w:r>
        <w:t>Použitie miestnej verejnej dopravy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57B06AF0" w14:textId="77777777" w:rsidR="0049204A" w:rsidRDefault="00844FD4" w:rsidP="00CC1683">
      <w:pPr>
        <w:pStyle w:val="Zoznamsodrkami2"/>
        <w:numPr>
          <w:ilvl w:val="0"/>
          <w:numId w:val="22"/>
        </w:numPr>
        <w:spacing w:after="120"/>
        <w:ind w:left="425" w:hanging="425"/>
        <w:contextualSpacing w:val="0"/>
        <w:jc w:val="both"/>
      </w:pPr>
      <w:r>
        <w:t xml:space="preserve">Použitie lietadla – pri použití lietadla je oprávneným výdavkom letenka v ekonomickej triede a priamo súvisiace poplatky (napr. letiskové poplatky). V prípade tuzemských pracovných ciest musí prijímateľ preukázať, že využitie tohto spôsobu dopravy je hospodárnejšie a efektívnejšie ako využitie iného dopravného prostriedku. </w:t>
      </w:r>
    </w:p>
    <w:p w14:paraId="26036529" w14:textId="556A5C9B" w:rsidR="0049204A" w:rsidRDefault="00844FD4" w:rsidP="00CC1683">
      <w:pPr>
        <w:pStyle w:val="Zoznamsodrkami2"/>
        <w:numPr>
          <w:ilvl w:val="0"/>
          <w:numId w:val="22"/>
        </w:numPr>
        <w:spacing w:after="120"/>
        <w:ind w:left="425" w:hanging="425"/>
        <w:contextualSpacing w:val="0"/>
        <w:jc w:val="both"/>
      </w:pPr>
      <w:r>
        <w:lastRenderedPageBreak/>
        <w:t>Použitie súkromného motorového vozidla – ak sa zamestnanec/osoba</w:t>
      </w:r>
      <w:r w:rsidR="000F3F31">
        <w:t xml:space="preserve"> písomne</w:t>
      </w:r>
      <w:r>
        <w:t xml:space="preserve"> dohodne so</w:t>
      </w:r>
      <w:r w:rsidR="000B0801">
        <w:t> </w:t>
      </w:r>
      <w:r>
        <w:t xml:space="preserve">zamestnávateľom, že pri pracovnej ceste použije cestné motorové vozidlo okrem cestného motorového vozidla poskytnutého zamestnávateľom, </w:t>
      </w:r>
      <w:r w:rsidR="000F3F31">
        <w:t>zamestnancovi patrí základná náhrada za každý 1 km jazdy a náhrada za spotrebované pohonné látky</w:t>
      </w:r>
      <w:r>
        <w:t xml:space="preserve">.  </w:t>
      </w:r>
    </w:p>
    <w:p w14:paraId="6B4CA5EA" w14:textId="6C6F93A0" w:rsidR="0049204A" w:rsidRDefault="00844FD4" w:rsidP="00CC1683">
      <w:pPr>
        <w:pStyle w:val="Zoznamsodrkami2"/>
        <w:numPr>
          <w:ilvl w:val="0"/>
          <w:numId w:val="22"/>
        </w:numPr>
        <w:spacing w:after="120"/>
        <w:ind w:left="425" w:hanging="425"/>
        <w:contextualSpacing w:val="0"/>
        <w:jc w:val="both"/>
      </w:pPr>
      <w:r>
        <w:t>Použitie služobného motorového vozidla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w:t>
      </w:r>
      <w:r w:rsidR="000B0801">
        <w:t> </w:t>
      </w:r>
      <w:r>
        <w:t>prípade, že prijímateľ nepreukáže vyššie uvedené podmienky môže mu byť zo strany RO pri pracovných cestách priznaná výška náhrady určená podľa výšky zodpovedajúcej použitiu verejnej osobnej dopravy.</w:t>
      </w:r>
    </w:p>
    <w:p w14:paraId="768601E8" w14:textId="77777777" w:rsidR="0049204A" w:rsidRDefault="00844FD4" w:rsidP="00CC1683">
      <w:pPr>
        <w:pStyle w:val="Zoznamsodrkami2"/>
        <w:numPr>
          <w:ilvl w:val="0"/>
          <w:numId w:val="22"/>
        </w:numPr>
        <w:spacing w:after="120"/>
        <w:ind w:left="425" w:hanging="425"/>
        <w:contextualSpacing w:val="0"/>
        <w:jc w:val="both"/>
      </w:pPr>
      <w:r>
        <w:t>Použitie taxi služby – aby bol výdavok oprávnený, je potrebné preukázať, že použitie taxi služby je pre realizáciu projektu nevyhnutné pri dodržaní zásady hospodárnosti a efektívnosti (najmä v porovnaní s verejnou osobnou dopravou)</w:t>
      </w:r>
      <w:r w:rsidR="006E39B1">
        <w:rPr>
          <w:rStyle w:val="Odkaznapoznmkupodiarou"/>
        </w:rPr>
        <w:footnoteReference w:id="50"/>
      </w:r>
      <w:r>
        <w:t>. V prípade, že prijímateľ nepreukáže vyššie uvedené podmienky môže mu byť zo strany RO pri využití taxi služby priznaná výška náhrady určená podľa výšky zodpovedajúcej použitiu verejnej osobnej dopravy.</w:t>
      </w:r>
    </w:p>
    <w:p w14:paraId="0E0423E2" w14:textId="115CFA5C" w:rsidR="0049204A" w:rsidRDefault="00844FD4" w:rsidP="00CC1683">
      <w:pPr>
        <w:pStyle w:val="Zoznamsodrkami2"/>
        <w:numPr>
          <w:ilvl w:val="0"/>
          <w:numId w:val="22"/>
        </w:numPr>
        <w:spacing w:after="120"/>
        <w:ind w:left="425" w:hanging="425"/>
        <w:contextualSpacing w:val="0"/>
        <w:jc w:val="both"/>
      </w:pPr>
      <w:r>
        <w:t>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RO v pravidlách oprávnenosti na</w:t>
      </w:r>
      <w:r w:rsidR="00FB5159">
        <w:t> </w:t>
      </w:r>
      <w:r>
        <w:t xml:space="preserve">úrovni OP stanoví maximálny cenový limit pre ubytovanie na území SR a v zahraničí. Zároveň však prijímateľ musí dodržať vlastné interné predpisy organizácie, ak stanovujú nižší cenový limit.  </w:t>
      </w:r>
    </w:p>
    <w:p w14:paraId="4FE15FA8" w14:textId="77777777" w:rsidR="0049204A" w:rsidRDefault="00844FD4" w:rsidP="00CC1683">
      <w:pPr>
        <w:pStyle w:val="Zoznamsodrkami2"/>
        <w:numPr>
          <w:ilvl w:val="0"/>
          <w:numId w:val="22"/>
        </w:numPr>
        <w:spacing w:after="120"/>
        <w:ind w:left="425" w:hanging="425"/>
        <w:contextualSpacing w:val="0"/>
        <w:jc w:val="both"/>
      </w:pPr>
      <w: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641895">
        <w:br/>
      </w:r>
      <w:r>
        <w:t xml:space="preserve">v kalendárnom dni. Sadzby stravného pre tuzemskú pracovnú cestu upravuje aktuálne platné opatrenie k zákonu o cestovných náhradách (aktuálne platné </w:t>
      </w:r>
      <w:hyperlink r:id="rId13" w:tooltip="Opatrenie Ministerstva práce, sociálnych vecí a rodiny Slovenskej republiky č. 248/2012 Z. z. o sumách stravného" w:history="1">
        <w:r>
          <w:t>Opatrenie Ministerstva práce, sociálnych vecí a rodiny Slovenskej republiky o sumách  stravného</w:t>
        </w:r>
      </w:hyperlink>
      <w:r>
        <w:t xml:space="preserve">). </w:t>
      </w:r>
    </w:p>
    <w:p w14:paraId="141F7F9C" w14:textId="77777777" w:rsidR="0049204A" w:rsidRDefault="00844FD4" w:rsidP="00CC1683">
      <w:pPr>
        <w:pStyle w:val="Zoznamsodrkami2"/>
        <w:numPr>
          <w:ilvl w:val="0"/>
          <w:numId w:val="22"/>
        </w:numPr>
        <w:spacing w:after="120"/>
        <w:ind w:left="425" w:hanging="425"/>
        <w:contextualSpacing w:val="0"/>
        <w:jc w:val="both"/>
      </w:pPr>
      <w:r>
        <w:t xml:space="preserve">Pri zahraničnej pracovnej ceste zamestnancovi/osobe patrí za každý kalendárny deň zahraničnej pracovnej cesty za podmienok ustanovených zákonom o cestovných náhradách stravné v eurách alebo v cudzej mene.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t>opatrenie Ministerstva financií Slovenskej republiky, ktorým sa ustanovujú základné sadzby stravného v eurách alebo v cudzej mene pri zahraničných pracovných cestách</w:t>
        </w:r>
      </w:hyperlink>
      <w:r>
        <w:t>).</w:t>
      </w:r>
    </w:p>
    <w:p w14:paraId="176F3367" w14:textId="1E0696B8" w:rsidR="0049204A" w:rsidRDefault="00844FD4" w:rsidP="00CC1683">
      <w:pPr>
        <w:pStyle w:val="Zoznamsodrkami2"/>
        <w:numPr>
          <w:ilvl w:val="0"/>
          <w:numId w:val="22"/>
        </w:numPr>
        <w:spacing w:after="120"/>
        <w:ind w:left="425" w:hanging="425"/>
        <w:contextualSpacing w:val="0"/>
        <w:jc w:val="both"/>
      </w:pPr>
      <w:r>
        <w:lastRenderedPageBreak/>
        <w:t>V prípade potrebných vedľajších výdavkov ide o výdavky spojené s pracovnou cestou ako napr. parkovné, diaľničný poplatok</w:t>
      </w:r>
      <w:r>
        <w:rPr>
          <w:rStyle w:val="Odkaznapoznmkupodiarou"/>
        </w:rPr>
        <w:footnoteReference w:id="51"/>
      </w:r>
      <w:r>
        <w:t>, vstupenky na veľtrh, poplatky za úschovňu batožiny, konferenčné poplatky, miestne dane pri ubytovaní a</w:t>
      </w:r>
      <w:r w:rsidR="00DD5419">
        <w:t xml:space="preserve"> </w:t>
      </w:r>
      <w:r>
        <w:t xml:space="preserve">pod. </w:t>
      </w:r>
    </w:p>
    <w:p w14:paraId="2013C4F2" w14:textId="77777777" w:rsidR="0049204A" w:rsidRDefault="00844FD4" w:rsidP="00CC1683">
      <w:pPr>
        <w:pStyle w:val="Zkladntext"/>
        <w:numPr>
          <w:ilvl w:val="0"/>
          <w:numId w:val="22"/>
        </w:numPr>
        <w:ind w:left="426" w:hanging="426"/>
        <w:jc w:val="both"/>
      </w:pPr>
      <w:r>
        <w:t>Zahraničné pracovné cesty sú oprávnené v odôvodnených prípadoch a za predpokladu, že boli schválené v žiadosti o NFP a sú zahrnuté v zmluve o NFP pri rešpektovaní pravidiel týkajúcich sa geografickej oprávnenosti vyplývajúcej zo všeobecného nariadenia</w:t>
      </w:r>
      <w:r w:rsidR="00641895">
        <w:t>,</w:t>
      </w:r>
      <w:r>
        <w:t xml:space="preserve"> ako aj nariadenia o ESF. Výdavky na ubytovanie v hoteli v zahraničí musia zodpovedať cenám, ktoré sú v danom mieste a čase obvyklé. </w:t>
      </w:r>
    </w:p>
    <w:p w14:paraId="3177392E" w14:textId="36FD460F" w:rsidR="0049204A" w:rsidRDefault="00844FD4" w:rsidP="00CC1683">
      <w:pPr>
        <w:pStyle w:val="Zkladntext"/>
        <w:numPr>
          <w:ilvl w:val="0"/>
          <w:numId w:val="22"/>
        </w:numPr>
        <w:ind w:left="426" w:hanging="426"/>
        <w:jc w:val="both"/>
      </w:pPr>
      <w:r>
        <w:t>V prípade cestovných náhrad zahraničných expertov</w:t>
      </w:r>
      <w:r>
        <w:rPr>
          <w:rStyle w:val="Odkaznapoznmkupodiarou"/>
        </w:rPr>
        <w:footnoteReference w:id="52"/>
      </w:r>
      <w:r>
        <w:t xml:space="preserve"> môže RO uplatniť, tzv. náhrady per diems uplatňované EK. RO určí bližšie podmienky aplikovania náhrad (napr. definovanie požiadaviek na zahraničného experta) pri rešpektovaní zásad, že ide o krátkodobé hosťovanie zahraničných expertov (napr. účasť na konferencii alebo organizovanom vzdelávacom podujatí). Uplatnenie náhrad „per diem“ nie je možné pri dlhodobých pobytoch alebo u osôb, ktoré sa na realizácii projektu podieľajú na základe pracovnoprávnych alebo štátnozamestnaneckých vzťahov podľa slovenských právnych predpisov. Oprávneným výdavkom sú aj výdavky na dopravu zahraničného experta do</w:t>
      </w:r>
      <w:r w:rsidR="00FB5159">
        <w:t> </w:t>
      </w:r>
      <w:r>
        <w:t>SR a späť.</w:t>
      </w:r>
    </w:p>
    <w:p w14:paraId="45D95534" w14:textId="77777777" w:rsidR="0049204A" w:rsidRDefault="00844FD4" w:rsidP="00CC1683">
      <w:pPr>
        <w:pStyle w:val="Zkladntext"/>
        <w:numPr>
          <w:ilvl w:val="0"/>
          <w:numId w:val="22"/>
        </w:numPr>
        <w:ind w:left="426" w:hanging="426"/>
      </w:pPr>
      <w:r>
        <w:t>Do oprávnených výdavkov pre programy EÚS v tejto skupine patria výlučne:</w:t>
      </w:r>
    </w:p>
    <w:p w14:paraId="3DA68E46" w14:textId="0F7F61DB" w:rsidR="0049204A" w:rsidRDefault="00844FD4" w:rsidP="00CC1683">
      <w:pPr>
        <w:pStyle w:val="Zoznamsodrkami"/>
        <w:numPr>
          <w:ilvl w:val="0"/>
          <w:numId w:val="28"/>
        </w:numPr>
        <w:spacing w:before="0" w:after="0"/>
        <w:ind w:left="709" w:hanging="284"/>
        <w:rPr>
          <w:sz w:val="24"/>
          <w:szCs w:val="24"/>
        </w:rPr>
      </w:pPr>
      <w:r>
        <w:rPr>
          <w:sz w:val="24"/>
          <w:szCs w:val="24"/>
        </w:rPr>
        <w:t>cestovné výdavky vrátane cestovného poistenia</w:t>
      </w:r>
      <w:r w:rsidR="00DA56AC">
        <w:rPr>
          <w:sz w:val="24"/>
          <w:szCs w:val="24"/>
        </w:rPr>
        <w:t>;</w:t>
      </w:r>
    </w:p>
    <w:p w14:paraId="39ACD9DD" w14:textId="24D9C46F" w:rsidR="0049204A" w:rsidRDefault="00844FD4" w:rsidP="00CC1683">
      <w:pPr>
        <w:pStyle w:val="Zoznamsodrkami"/>
        <w:numPr>
          <w:ilvl w:val="0"/>
          <w:numId w:val="28"/>
        </w:numPr>
        <w:spacing w:before="0" w:after="0"/>
        <w:ind w:left="709" w:hanging="284"/>
        <w:rPr>
          <w:sz w:val="24"/>
          <w:szCs w:val="24"/>
        </w:rPr>
      </w:pPr>
      <w:r>
        <w:rPr>
          <w:sz w:val="24"/>
          <w:szCs w:val="24"/>
        </w:rPr>
        <w:t>výdavky na stravu</w:t>
      </w:r>
      <w:r w:rsidR="00DA56AC">
        <w:rPr>
          <w:sz w:val="24"/>
          <w:szCs w:val="24"/>
        </w:rPr>
        <w:t>;</w:t>
      </w:r>
    </w:p>
    <w:p w14:paraId="372EC33C" w14:textId="5151A0CD" w:rsidR="0049204A" w:rsidRDefault="00844FD4" w:rsidP="00CC1683">
      <w:pPr>
        <w:pStyle w:val="Zoznamsodrkami"/>
        <w:numPr>
          <w:ilvl w:val="0"/>
          <w:numId w:val="28"/>
        </w:numPr>
        <w:spacing w:before="0" w:after="0"/>
        <w:ind w:left="709" w:hanging="284"/>
        <w:rPr>
          <w:sz w:val="24"/>
          <w:szCs w:val="24"/>
        </w:rPr>
      </w:pPr>
      <w:r>
        <w:rPr>
          <w:sz w:val="24"/>
          <w:szCs w:val="24"/>
        </w:rPr>
        <w:t>výdavky na ubytovanie</w:t>
      </w:r>
      <w:r w:rsidR="00DA56AC">
        <w:rPr>
          <w:sz w:val="24"/>
          <w:szCs w:val="24"/>
        </w:rPr>
        <w:t>;</w:t>
      </w:r>
    </w:p>
    <w:p w14:paraId="1804A75F" w14:textId="4392C771" w:rsidR="0049204A" w:rsidRDefault="00844FD4" w:rsidP="00CC1683">
      <w:pPr>
        <w:pStyle w:val="Zoznamsodrkami"/>
        <w:numPr>
          <w:ilvl w:val="0"/>
          <w:numId w:val="28"/>
        </w:numPr>
        <w:spacing w:before="0" w:after="0"/>
        <w:ind w:left="709" w:hanging="284"/>
        <w:rPr>
          <w:sz w:val="24"/>
          <w:szCs w:val="24"/>
        </w:rPr>
      </w:pPr>
      <w:r>
        <w:rPr>
          <w:sz w:val="24"/>
          <w:szCs w:val="24"/>
        </w:rPr>
        <w:t>výdavky na vízum</w:t>
      </w:r>
      <w:r w:rsidR="00DA56AC">
        <w:rPr>
          <w:sz w:val="24"/>
          <w:szCs w:val="24"/>
        </w:rPr>
        <w:t>;</w:t>
      </w:r>
    </w:p>
    <w:p w14:paraId="0595A16F" w14:textId="77777777" w:rsidR="0049204A" w:rsidRDefault="00844FD4" w:rsidP="00CC1683">
      <w:pPr>
        <w:pStyle w:val="Zoznamsodrkami"/>
        <w:numPr>
          <w:ilvl w:val="0"/>
          <w:numId w:val="28"/>
        </w:numPr>
        <w:spacing w:before="0" w:after="120"/>
        <w:ind w:left="709" w:hanging="284"/>
        <w:rPr>
          <w:sz w:val="24"/>
          <w:szCs w:val="24"/>
        </w:rPr>
      </w:pPr>
      <w:r>
        <w:rPr>
          <w:sz w:val="24"/>
          <w:szCs w:val="24"/>
        </w:rPr>
        <w:t>diéty (per diems) – denné príspevky.</w:t>
      </w:r>
    </w:p>
    <w:p w14:paraId="585EE275" w14:textId="77777777" w:rsidR="0049204A" w:rsidRDefault="00844FD4">
      <w:pPr>
        <w:pStyle w:val="Zkladntext"/>
        <w:ind w:left="426"/>
        <w:jc w:val="both"/>
      </w:pPr>
      <w:r>
        <w:t>Tieto výdavky budú uhrádzané na základe skutočne vzniknutých a uhradených výdavkov (podložených dokladmi o skutočnej výške výdavku) s výnimkou výdavkov na diéty. Rovnako žiaden z vyššie uvedených výdavkov, ktorý bol pokrytý príspevkom na diéty, nesmie byť uhradený na základe skutočne vzniknutých a uhradených výdavkov.</w:t>
      </w:r>
    </w:p>
    <w:p w14:paraId="4B22991D" w14:textId="77777777" w:rsidR="0049204A" w:rsidRDefault="00844FD4">
      <w:pPr>
        <w:pStyle w:val="Zkladntext"/>
        <w:ind w:left="426"/>
        <w:jc w:val="both"/>
      </w:pPr>
      <w:r>
        <w:t>Cestovné náhrady týkajúce sa výdavkov na cestovné, stravné a ubytovanie externých expertov a poskytovateľov služieb sú oprávnené, v prípade programov EÚS však spadajú pod skupinu výdavkov externé služby.</w:t>
      </w:r>
    </w:p>
    <w:p w14:paraId="0958DBFC" w14:textId="0D92BDAA" w:rsidR="0049204A" w:rsidRDefault="00844FD4" w:rsidP="00CC1683">
      <w:pPr>
        <w:pStyle w:val="Zkladntext"/>
        <w:numPr>
          <w:ilvl w:val="0"/>
          <w:numId w:val="22"/>
        </w:numPr>
        <w:ind w:left="426" w:hanging="426"/>
        <w:jc w:val="both"/>
        <w:rPr>
          <w:szCs w:val="22"/>
          <w:lang w:eastAsia="en-AU"/>
        </w:rPr>
      </w:pPr>
      <w:r>
        <w:rPr>
          <w:szCs w:val="22"/>
          <w:lang w:eastAsia="en-AU"/>
        </w:rPr>
        <w:t xml:space="preserve">Výdavky na ubytovanie, stravu a miestnu dopravu, ktoré vzniknú v rámci časti programovej oblasti mimo </w:t>
      </w:r>
      <w:r>
        <w:rPr>
          <w:szCs w:val="22"/>
        </w:rPr>
        <w:t>územia Únie</w:t>
      </w:r>
      <w:r>
        <w:rPr>
          <w:szCs w:val="22"/>
          <w:lang w:eastAsia="en-AU"/>
        </w:rPr>
        <w:t xml:space="preserve"> sú oprávnené v súlade s č</w:t>
      </w:r>
      <w:r w:rsidR="002F02A6">
        <w:rPr>
          <w:szCs w:val="22"/>
          <w:lang w:eastAsia="en-AU"/>
        </w:rPr>
        <w:t>l</w:t>
      </w:r>
      <w:r>
        <w:rPr>
          <w:szCs w:val="22"/>
          <w:lang w:eastAsia="en-AU"/>
        </w:rPr>
        <w:t>. 20, ods. 2 nariadenia o EÚS za predpokladu, že tieto neboli pokryté diétami.</w:t>
      </w:r>
    </w:p>
    <w:p w14:paraId="30FBFBFC" w14:textId="77777777" w:rsidR="0049204A" w:rsidRDefault="00844FD4" w:rsidP="00CC1683">
      <w:pPr>
        <w:pStyle w:val="Zkladntext"/>
        <w:numPr>
          <w:ilvl w:val="0"/>
          <w:numId w:val="22"/>
        </w:numPr>
        <w:ind w:left="426" w:hanging="426"/>
        <w:jc w:val="both"/>
        <w:rPr>
          <w:szCs w:val="22"/>
        </w:rPr>
      </w:pPr>
      <w:r>
        <w:rPr>
          <w:szCs w:val="22"/>
          <w:lang w:eastAsia="en-AU"/>
        </w:rPr>
        <w:t xml:space="preserve">V prípade zamestnancov prijímateľa pracujúcich v rámci časti programovej oblasti mimo </w:t>
      </w:r>
      <w:r>
        <w:rPr>
          <w:szCs w:val="22"/>
        </w:rPr>
        <w:t>územia Únie, výdavky na cestu do a z miesta určenia v rámci alebo mimo územia Únie, rovnako ako diéty, cestovné poistenie a výdavky na víza (ak neboli pokryté diétami) sú oprávnené podľa čl. 20, ods. 2 nariadenia o EÚS.</w:t>
      </w:r>
    </w:p>
    <w:p w14:paraId="4DFEB72E" w14:textId="5182E5F8" w:rsidR="0049204A" w:rsidRDefault="00844FD4" w:rsidP="00CC1683">
      <w:pPr>
        <w:pStyle w:val="Zkladntext"/>
        <w:numPr>
          <w:ilvl w:val="0"/>
          <w:numId w:val="22"/>
        </w:numPr>
        <w:ind w:left="426" w:hanging="426"/>
        <w:jc w:val="both"/>
        <w:rPr>
          <w:szCs w:val="22"/>
        </w:rPr>
      </w:pPr>
      <w:r>
        <w:rPr>
          <w:szCs w:val="22"/>
          <w:lang w:eastAsia="en-AU"/>
        </w:rPr>
        <w:lastRenderedPageBreak/>
        <w:t xml:space="preserve">V prípade zamestnancov prijímateľa pracujúcich v rámci </w:t>
      </w:r>
      <w:r>
        <w:rPr>
          <w:szCs w:val="22"/>
        </w:rPr>
        <w:t>programovej oblasti na území Únie, výdavky na cestu do a z miesta určenia v rámci alebo mimo programov</w:t>
      </w:r>
      <w:r w:rsidR="004F40A5">
        <w:rPr>
          <w:szCs w:val="22"/>
        </w:rPr>
        <w:t>ého</w:t>
      </w:r>
      <w:r>
        <w:rPr>
          <w:szCs w:val="22"/>
        </w:rPr>
        <w:t xml:space="preserve"> územia Únie, rovnako ako diéty, cestovné poistenie a výdavky na víza (ak neboli pokryté diétami) sú oprávnené podľa čl. 20, ods. 1 nariadenia o EÚS.</w:t>
      </w:r>
    </w:p>
    <w:p w14:paraId="3FC6483C" w14:textId="77777777" w:rsidR="0049204A" w:rsidRDefault="0049204A">
      <w:pPr>
        <w:pStyle w:val="Zkladntext"/>
        <w:ind w:left="567" w:hanging="567"/>
        <w:rPr>
          <w:szCs w:val="22"/>
        </w:rPr>
      </w:pPr>
    </w:p>
    <w:tbl>
      <w:tblPr>
        <w:tblW w:w="9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305"/>
      </w:tblGrid>
      <w:tr w:rsidR="009C7B51" w14:paraId="53440234" w14:textId="77777777" w:rsidTr="00ED2453">
        <w:trPr>
          <w:trHeight w:val="510"/>
        </w:trPr>
        <w:tc>
          <w:tcPr>
            <w:tcW w:w="9076" w:type="dxa"/>
            <w:gridSpan w:val="2"/>
            <w:tcBorders>
              <w:bottom w:val="single" w:sz="4" w:space="0" w:color="auto"/>
            </w:tcBorders>
            <w:shd w:val="clear" w:color="auto" w:fill="D9D9D9" w:themeFill="background1" w:themeFillShade="D9"/>
          </w:tcPr>
          <w:p w14:paraId="34CE0E8C" w14:textId="77777777" w:rsidR="009C7B51" w:rsidRDefault="009C7B51" w:rsidP="009C7B51">
            <w:r>
              <w:t>Oprávnenými výdavkami spravidla nie sú:</w:t>
            </w:r>
          </w:p>
          <w:p w14:paraId="6010E826" w14:textId="70FA1443" w:rsidR="009C7B51" w:rsidRDefault="009C7B51" w:rsidP="00CC1683">
            <w:pPr>
              <w:pStyle w:val="Zoznamsodrkami"/>
              <w:numPr>
                <w:ilvl w:val="0"/>
                <w:numId w:val="29"/>
              </w:numPr>
              <w:ind w:left="284" w:hanging="284"/>
            </w:pPr>
            <w:r>
              <w:t xml:space="preserve">mzdové </w:t>
            </w:r>
            <w:r w:rsidR="0007594C">
              <w:t>výdavky</w:t>
            </w:r>
            <w:r>
              <w:t xml:space="preserve"> zamestnancov, ktorí sa nepodieľajú na realizácii projektu</w:t>
            </w:r>
            <w:r w:rsidR="00DA56AC">
              <w:t>;</w:t>
            </w:r>
          </w:p>
          <w:p w14:paraId="03A6EB1A" w14:textId="44E842DA" w:rsidR="009C7B51" w:rsidRDefault="009C7B51" w:rsidP="00CC1683">
            <w:pPr>
              <w:pStyle w:val="Zoznamsodrkami"/>
              <w:numPr>
                <w:ilvl w:val="0"/>
                <w:numId w:val="29"/>
              </w:numPr>
              <w:ind w:left="284" w:hanging="284"/>
            </w:pPr>
            <w:r>
              <w:t xml:space="preserve">pomerná časť osobných </w:t>
            </w:r>
            <w:r w:rsidR="0007594C">
              <w:t>výdavkov</w:t>
            </w:r>
            <w:r>
              <w:t>, ktorá nezodpovedá pracovnému vyťaženiu zamestnanca na danom projekte</w:t>
            </w:r>
            <w:r w:rsidR="00DA56AC">
              <w:t>;</w:t>
            </w:r>
          </w:p>
          <w:p w14:paraId="3595EA23" w14:textId="77777777" w:rsidR="009C7B51" w:rsidRPr="009C7B51" w:rsidRDefault="009C7B51" w:rsidP="00CC1683">
            <w:pPr>
              <w:pStyle w:val="Zoznamsodrkami"/>
              <w:numPr>
                <w:ilvl w:val="0"/>
                <w:numId w:val="29"/>
              </w:numPr>
              <w:ind w:left="284" w:hanging="284"/>
            </w:pPr>
            <w:r>
              <w:t>ostatné výdavky na zamestnanca, ktoré nie sú povinné v zmysle právnych predpisov (napr. dary, odstupné a odchodné apod.).</w:t>
            </w:r>
          </w:p>
        </w:tc>
      </w:tr>
      <w:tr w:rsidR="009C7B51" w14:paraId="1475CDE7" w14:textId="77777777" w:rsidTr="00ED2453">
        <w:trPr>
          <w:trHeight w:val="510"/>
        </w:trPr>
        <w:tc>
          <w:tcPr>
            <w:tcW w:w="9076" w:type="dxa"/>
            <w:gridSpan w:val="2"/>
            <w:tcBorders>
              <w:left w:val="nil"/>
              <w:bottom w:val="single" w:sz="4" w:space="0" w:color="auto"/>
              <w:right w:val="nil"/>
            </w:tcBorders>
            <w:shd w:val="clear" w:color="auto" w:fill="FFFFFF" w:themeFill="background1"/>
          </w:tcPr>
          <w:p w14:paraId="73155549" w14:textId="77777777" w:rsidR="009C7B51" w:rsidRDefault="009C7B51">
            <w:pPr>
              <w:pStyle w:val="Default"/>
              <w:spacing w:before="130" w:after="130"/>
              <w:ind w:left="567" w:hanging="567"/>
              <w:jc w:val="both"/>
              <w:rPr>
                <w:rFonts w:ascii="Times New Roman" w:hAnsi="Times New Roman" w:cs="Times New Roman"/>
                <w:sz w:val="22"/>
                <w:szCs w:val="22"/>
              </w:rPr>
            </w:pPr>
          </w:p>
        </w:tc>
      </w:tr>
      <w:tr w:rsidR="0049204A" w14:paraId="2799E1E0" w14:textId="77777777" w:rsidTr="00ED2453">
        <w:trPr>
          <w:trHeight w:val="510"/>
        </w:trPr>
        <w:tc>
          <w:tcPr>
            <w:tcW w:w="6771" w:type="dxa"/>
            <w:shd w:val="clear" w:color="auto" w:fill="B8CCE4" w:themeFill="accent1" w:themeFillTint="66"/>
          </w:tcPr>
          <w:p w14:paraId="0668DE7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 dokladovanie výdavkov</w:t>
            </w:r>
          </w:p>
        </w:tc>
        <w:tc>
          <w:tcPr>
            <w:tcW w:w="2305" w:type="dxa"/>
            <w:shd w:val="clear" w:color="auto" w:fill="B8CCE4" w:themeFill="accent1" w:themeFillTint="66"/>
          </w:tcPr>
          <w:p w14:paraId="002BB3B5"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43DD729B" w14:textId="77777777" w:rsidTr="00ED2453">
        <w:trPr>
          <w:trHeight w:val="510"/>
        </w:trPr>
        <w:tc>
          <w:tcPr>
            <w:tcW w:w="6771" w:type="dxa"/>
          </w:tcPr>
          <w:p w14:paraId="557B0DEA"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Osobné výdavky a cestovné náhrady</w:t>
            </w:r>
          </w:p>
        </w:tc>
        <w:tc>
          <w:tcPr>
            <w:tcW w:w="2305" w:type="dxa"/>
          </w:tcPr>
          <w:p w14:paraId="6CD1B36E"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3.4.7</w:t>
            </w:r>
          </w:p>
        </w:tc>
      </w:tr>
    </w:tbl>
    <w:p w14:paraId="2428E0C2" w14:textId="25BD3250" w:rsidR="0049204A" w:rsidRDefault="00844FD4" w:rsidP="009C7B51">
      <w:pPr>
        <w:pStyle w:val="MPCKO2"/>
        <w:spacing w:after="240"/>
      </w:pPr>
      <w:bookmarkStart w:id="78" w:name="_Toc506216922"/>
      <w:bookmarkStart w:id="79" w:name="_Toc410375003"/>
      <w:bookmarkStart w:id="80" w:name="_Toc525130073"/>
      <w:bookmarkStart w:id="81" w:name="_Toc70414002"/>
      <w:r>
        <w:t xml:space="preserve">2.8 Ostatné výdavky - </w:t>
      </w:r>
      <w:r w:rsidR="00F73204">
        <w:t>e</w:t>
      </w:r>
      <w:r>
        <w:t>xterné služby (outsourcing)</w:t>
      </w:r>
      <w:bookmarkEnd w:id="78"/>
      <w:bookmarkEnd w:id="79"/>
      <w:bookmarkEnd w:id="80"/>
      <w:bookmarkEnd w:id="81"/>
    </w:p>
    <w:p w14:paraId="4F433264" w14:textId="77777777" w:rsidR="0049204A" w:rsidRDefault="00844FD4" w:rsidP="00CC1683">
      <w:pPr>
        <w:pStyle w:val="Zkladntext"/>
        <w:numPr>
          <w:ilvl w:val="0"/>
          <w:numId w:val="31"/>
        </w:numPr>
        <w:ind w:left="426" w:hanging="426"/>
        <w:jc w:val="both"/>
      </w:pPr>
      <w:r>
        <w:t>Externé služby zahŕňajú najrôznejšie 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4E0D64">
        <w:t xml:space="preserve"> a Systémom riadenia EŠIF</w:t>
      </w:r>
      <w:r>
        <w:t xml:space="preserve">. </w:t>
      </w:r>
    </w:p>
    <w:p w14:paraId="5FF0FDD8" w14:textId="36D9ABF1" w:rsidR="0049204A" w:rsidRDefault="00844FD4" w:rsidP="00CC1683">
      <w:pPr>
        <w:pStyle w:val="Zkladntext"/>
        <w:numPr>
          <w:ilvl w:val="0"/>
          <w:numId w:val="31"/>
        </w:numPr>
        <w:ind w:left="426" w:hanging="426"/>
        <w:jc w:val="both"/>
      </w:pPr>
      <w:r>
        <w:t>Prijímateľ môže využívať služby dodávateľov v tých prípadoch a pre tie činnosti, ke</w:t>
      </w:r>
      <w:r w:rsidR="00BB60E3">
        <w:t>ď</w:t>
      </w:r>
      <w:r>
        <w:t xml:space="preserve"> nie je možné alebo efektívne tieto služby/činnosti zabezpečiť vlastnými kapacitami. Podmienkou zostáva, že tieto služby musia byť preukázateľne nevyhnutné pre realizáciu projektu. </w:t>
      </w:r>
    </w:p>
    <w:p w14:paraId="3B47274D" w14:textId="7D08C400" w:rsidR="0049204A" w:rsidRDefault="0042151B" w:rsidP="00CC1683">
      <w:pPr>
        <w:pStyle w:val="Zkladntext"/>
        <w:numPr>
          <w:ilvl w:val="0"/>
          <w:numId w:val="31"/>
        </w:numPr>
        <w:ind w:left="426" w:hanging="426"/>
        <w:jc w:val="both"/>
      </w:pPr>
      <w:r w:rsidRPr="000E0E44">
        <w:rPr>
          <w:iCs/>
        </w:rPr>
        <w:t>V prípade, že prijímateľ si zabezpečuje riadenie projektu dodávateľsky</w:t>
      </w:r>
      <w:r w:rsidR="00453C31">
        <w:rPr>
          <w:iCs/>
        </w:rPr>
        <w:t xml:space="preserve"> a súčasne je projekt realizovaný v rámci výzvy / vyzvania v ktorom sa aplikuje zjednodušené vykazovanie výdavkov vymedzené v bode 8, kapitoly 2.6 je</w:t>
      </w:r>
      <w:r w:rsidRPr="000E0E44">
        <w:rPr>
          <w:iCs/>
        </w:rPr>
        <w:t xml:space="preserve"> </w:t>
      </w:r>
      <w:r w:rsidR="00F15456">
        <w:rPr>
          <w:iCs/>
        </w:rPr>
        <w:t xml:space="preserve">takýto výdavok  zaradený medzi priame výdavky. </w:t>
      </w:r>
      <w:r w:rsidR="00844FD4">
        <w:t xml:space="preserve">Výška odplaty medzi prijímateľom a dodávateľom služieb dohodnutá percentuálne (napr. z hodnoty nenávratného finančného príspevku) je neoprávnená v plnej výške. RO </w:t>
      </w:r>
      <w:r w:rsidR="007E3965">
        <w:t xml:space="preserve">je </w:t>
      </w:r>
      <w:r w:rsidR="00844FD4">
        <w:t>povinné určiť maximálnu hodnotu</w:t>
      </w:r>
      <w:r w:rsidR="00844FD4">
        <w:rPr>
          <w:rStyle w:val="Odkaznapoznmkupodiarou"/>
        </w:rPr>
        <w:footnoteReference w:id="53"/>
      </w:r>
      <w:r w:rsidR="00844FD4">
        <w:t>, ktorá je oprávnená na financovanie vo</w:t>
      </w:r>
      <w:r w:rsidR="000B0801">
        <w:t> </w:t>
      </w:r>
      <w:r w:rsidR="00844FD4">
        <w:t xml:space="preserve">forme osobohodín (resp. inej časovej jednotky) alebo jednotky za určitý úkon (napr. vypracovanie žiadosti o platbu pri zohľadnení jej obtiažnosti a rozsahu), pričom použitie jednotky „projekt“ nie je možné. Uvedeným nie je dotknutá možnosť RO určiť výdavky na riadenie projektu ako neoprávnené. </w:t>
      </w:r>
    </w:p>
    <w:p w14:paraId="33BB9B07" w14:textId="1A9BC1A8" w:rsidR="0049204A" w:rsidRDefault="00844FD4" w:rsidP="00CC1683">
      <w:pPr>
        <w:pStyle w:val="Zkladntext"/>
        <w:numPr>
          <w:ilvl w:val="0"/>
          <w:numId w:val="31"/>
        </w:numPr>
        <w:ind w:left="426" w:hanging="426"/>
        <w:jc w:val="both"/>
      </w:pPr>
      <w:r>
        <w:lastRenderedPageBreak/>
        <w:t xml:space="preserve">Medzi najčastejšie typy služieb, ktoré je možné zaradiť </w:t>
      </w:r>
      <w:r w:rsidR="002F02A6">
        <w:t xml:space="preserve">medzi </w:t>
      </w:r>
      <w:r>
        <w:t>oprávnené výdavky patria nasled</w:t>
      </w:r>
      <w:r w:rsidR="00F73204">
        <w:t>ujúce</w:t>
      </w:r>
      <w:r w:rsidR="00740FEB">
        <w:rPr>
          <w:rStyle w:val="Odkaznapoznmkupodiarou"/>
        </w:rPr>
        <w:footnoteReference w:id="54"/>
      </w:r>
      <w:r>
        <w:t xml:space="preserve">: </w:t>
      </w:r>
    </w:p>
    <w:p w14:paraId="3F371E28"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 xml:space="preserve">publikácie/školiace materiály/manuály – ak ide o nákup na zákazku vyvíjaných či vytváraných publikácií a školiacich materiálov (ako napr. učebnice, knihy, manuály, príručky) alebo multimediálnych pomôcok; </w:t>
      </w:r>
    </w:p>
    <w:p w14:paraId="408CAA5D"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odborné služby/štúdie a výskum</w:t>
      </w:r>
      <w:r>
        <w:rPr>
          <w:rStyle w:val="Odkaznapoznmkupodiarou"/>
          <w:sz w:val="24"/>
          <w:szCs w:val="24"/>
        </w:rPr>
        <w:footnoteReference w:id="55"/>
      </w:r>
      <w:r>
        <w:rPr>
          <w:sz w:val="24"/>
          <w:szCs w:val="24"/>
        </w:rPr>
        <w:t xml:space="preserve"> – zahŕňajú napr. výdavky na spracovanie štúdie, analýzy, zberu dát, zabezpečenie prekladov a tlmočenia a ďalších čiastkových výskumných činností potrebných pre realizáciu projektu; </w:t>
      </w:r>
    </w:p>
    <w:p w14:paraId="6F7096B6"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organizačné za</w:t>
      </w:r>
      <w:r w:rsidRPr="0023727B">
        <w:rPr>
          <w:sz w:val="24"/>
          <w:szCs w:val="24"/>
        </w:rPr>
        <w:t>be</w:t>
      </w:r>
      <w:r>
        <w:rPr>
          <w:sz w:val="24"/>
          <w:szCs w:val="24"/>
        </w:rPr>
        <w:t xml:space="preserve">zpečenie, prenájom priestorov, prenájom techniky; </w:t>
      </w:r>
    </w:p>
    <w:p w14:paraId="4D52B7A8" w14:textId="52227312"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podpora účastníkov</w:t>
      </w:r>
      <w:r>
        <w:rPr>
          <w:rStyle w:val="Odkaznapoznmkupodiarou"/>
          <w:sz w:val="24"/>
          <w:szCs w:val="24"/>
        </w:rPr>
        <w:footnoteReference w:id="56"/>
      </w:r>
      <w:r>
        <w:rPr>
          <w:sz w:val="24"/>
          <w:szCs w:val="24"/>
        </w:rPr>
        <w:t xml:space="preserve"> (strava, ubytovanie) – ide o výdavky na zabezpečenie občerstvenia, stravy a ubytovania účastníkov podujatí (napr. konferencie, kurzy) organizovaných v rámci projektu</w:t>
      </w:r>
      <w:r w:rsidR="009F0AE2">
        <w:rPr>
          <w:sz w:val="24"/>
          <w:szCs w:val="24"/>
        </w:rPr>
        <w:t>. Odporúča sa, aby</w:t>
      </w:r>
      <w:r>
        <w:rPr>
          <w:sz w:val="24"/>
          <w:szCs w:val="24"/>
        </w:rPr>
        <w:t xml:space="preserve"> RO v pravidlách oprávnenosti na</w:t>
      </w:r>
      <w:r w:rsidR="00FB5159">
        <w:rPr>
          <w:sz w:val="24"/>
          <w:szCs w:val="24"/>
        </w:rPr>
        <w:t> </w:t>
      </w:r>
      <w:r>
        <w:rPr>
          <w:sz w:val="24"/>
          <w:szCs w:val="24"/>
        </w:rPr>
        <w:t xml:space="preserve">úrovni OP </w:t>
      </w:r>
      <w:r w:rsidR="009F0AE2">
        <w:rPr>
          <w:sz w:val="24"/>
          <w:szCs w:val="24"/>
        </w:rPr>
        <w:t xml:space="preserve">stanovil </w:t>
      </w:r>
      <w:r>
        <w:rPr>
          <w:sz w:val="24"/>
          <w:szCs w:val="24"/>
        </w:rPr>
        <w:t>maximálny cenový limit pre stravovanie/občerstvenie účastníkov a cenový limit pre ubytovanie v SR i zahraničí;</w:t>
      </w:r>
    </w:p>
    <w:p w14:paraId="795C8577" w14:textId="77777777" w:rsidR="0049204A" w:rsidRDefault="00844FD4" w:rsidP="00CC1683">
      <w:pPr>
        <w:pStyle w:val="Zoznamsodrkami"/>
        <w:numPr>
          <w:ilvl w:val="0"/>
          <w:numId w:val="30"/>
        </w:numPr>
        <w:tabs>
          <w:tab w:val="clear" w:pos="1756"/>
        </w:tabs>
        <w:spacing w:before="0" w:after="120"/>
        <w:ind w:left="709" w:hanging="284"/>
        <w:rPr>
          <w:sz w:val="24"/>
          <w:szCs w:val="24"/>
        </w:rPr>
      </w:pPr>
      <w:r>
        <w:rPr>
          <w:sz w:val="24"/>
          <w:szCs w:val="24"/>
        </w:rPr>
        <w:t>iné výdavky – napríklad znalecké posudky</w:t>
      </w:r>
      <w:r>
        <w:rPr>
          <w:rStyle w:val="Odkaznapoznmkupodiarou"/>
          <w:sz w:val="24"/>
          <w:szCs w:val="24"/>
        </w:rPr>
        <w:footnoteReference w:id="57"/>
      </w:r>
      <w:r>
        <w:rPr>
          <w:sz w:val="24"/>
          <w:szCs w:val="24"/>
        </w:rPr>
        <w:t xml:space="preserve"> a ďalšie vyššie nešpecifikované služby</w:t>
      </w:r>
      <w:r w:rsidR="00F73204">
        <w:rPr>
          <w:sz w:val="24"/>
          <w:szCs w:val="24"/>
        </w:rPr>
        <w:t>,</w:t>
      </w:r>
      <w:r>
        <w:rPr>
          <w:sz w:val="24"/>
          <w:szCs w:val="24"/>
        </w:rPr>
        <w:t xml:space="preserve"> ktoré priamo súvisia s realizáciou projektu a sú pre projekt nevyhnutné.</w:t>
      </w:r>
    </w:p>
    <w:p w14:paraId="6D791379" w14:textId="64610CA4" w:rsidR="0049204A" w:rsidRDefault="00844FD4" w:rsidP="00CC1683">
      <w:pPr>
        <w:pStyle w:val="Zkladntext"/>
        <w:numPr>
          <w:ilvl w:val="0"/>
          <w:numId w:val="31"/>
        </w:numPr>
        <w:ind w:left="426" w:hanging="426"/>
      </w:pPr>
      <w:r>
        <w:t>V tejto skupine výdavkov pre programy EÚS sú oprávnené výlučne nasled</w:t>
      </w:r>
      <w:r w:rsidR="00F73204">
        <w:t>ujúce</w:t>
      </w:r>
      <w:r>
        <w:t xml:space="preserve"> typy výdavkov:</w:t>
      </w:r>
    </w:p>
    <w:p w14:paraId="58ED02DD" w14:textId="54543B52"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štúdie a výskumy (napr. hodnotenia, stratégie)</w:t>
      </w:r>
      <w:r w:rsidR="00DA56AC">
        <w:rPr>
          <w:sz w:val="24"/>
          <w:szCs w:val="24"/>
        </w:rPr>
        <w:t>;</w:t>
      </w:r>
    </w:p>
    <w:p w14:paraId="1793C682" w14:textId="3E74946D"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školenia</w:t>
      </w:r>
      <w:r w:rsidR="00DA56AC">
        <w:rPr>
          <w:sz w:val="24"/>
          <w:szCs w:val="24"/>
        </w:rPr>
        <w:t>;</w:t>
      </w:r>
    </w:p>
    <w:p w14:paraId="1B33241F" w14:textId="196EF90F"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preklady</w:t>
      </w:r>
      <w:r w:rsidR="00DA56AC">
        <w:rPr>
          <w:sz w:val="24"/>
          <w:szCs w:val="24"/>
        </w:rPr>
        <w:t>;</w:t>
      </w:r>
    </w:p>
    <w:p w14:paraId="13FD8A43" w14:textId="515577A9"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vývoj webovej stránky</w:t>
      </w:r>
      <w:r w:rsidR="00DA56AC">
        <w:rPr>
          <w:sz w:val="24"/>
          <w:szCs w:val="24"/>
        </w:rPr>
        <w:t>;</w:t>
      </w:r>
    </w:p>
    <w:p w14:paraId="00ADED62" w14:textId="56DC659C"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propagácia, komunikácia a informovanie vzťahujúce sa na projekt alebo na program EÚS</w:t>
      </w:r>
      <w:r w:rsidR="00DA56AC">
        <w:rPr>
          <w:sz w:val="24"/>
          <w:szCs w:val="24"/>
        </w:rPr>
        <w:t>;</w:t>
      </w:r>
    </w:p>
    <w:p w14:paraId="2B786F31" w14:textId="6032FBFE"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koordinácia projektov</w:t>
      </w:r>
      <w:r w:rsidR="00DA56AC">
        <w:rPr>
          <w:sz w:val="24"/>
          <w:szCs w:val="24"/>
        </w:rPr>
        <w:t>;</w:t>
      </w:r>
    </w:p>
    <w:p w14:paraId="464E732F" w14:textId="1EFA35D0"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finančný manažment</w:t>
      </w:r>
      <w:r w:rsidR="00DA56AC">
        <w:rPr>
          <w:sz w:val="24"/>
          <w:szCs w:val="24"/>
        </w:rPr>
        <w:t>;</w:t>
      </w:r>
    </w:p>
    <w:p w14:paraId="4AA5A2E2" w14:textId="7FEF2DAC"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služby spojené s organizáciou a realizáciou podujatí (vrátane výdavkov na prenájom, občerstveni</w:t>
      </w:r>
      <w:r w:rsidR="00F73204">
        <w:rPr>
          <w:sz w:val="24"/>
          <w:szCs w:val="24"/>
        </w:rPr>
        <w:t>e</w:t>
      </w:r>
      <w:r>
        <w:rPr>
          <w:sz w:val="24"/>
          <w:szCs w:val="24"/>
        </w:rPr>
        <w:t xml:space="preserve"> a tlmočeni</w:t>
      </w:r>
      <w:r w:rsidR="00F73204">
        <w:rPr>
          <w:sz w:val="24"/>
          <w:szCs w:val="24"/>
        </w:rPr>
        <w:t>e</w:t>
      </w:r>
      <w:r>
        <w:rPr>
          <w:sz w:val="24"/>
          <w:szCs w:val="24"/>
        </w:rPr>
        <w:t>)</w:t>
      </w:r>
      <w:r w:rsidR="00DA56AC">
        <w:rPr>
          <w:sz w:val="24"/>
          <w:szCs w:val="24"/>
        </w:rPr>
        <w:t>;</w:t>
      </w:r>
      <w:r>
        <w:rPr>
          <w:sz w:val="24"/>
          <w:szCs w:val="24"/>
        </w:rPr>
        <w:t xml:space="preserve">  </w:t>
      </w:r>
    </w:p>
    <w:p w14:paraId="4F66A14D" w14:textId="15B819C5"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lastRenderedPageBreak/>
        <w:t>poplatky za právne poradenstvo, notárske poplatky, výdavky na technických a odborných expertov, iné výdavky za poradenstvo a vedenie účtovníctva</w:t>
      </w:r>
      <w:r w:rsidR="00DA56AC">
        <w:rPr>
          <w:sz w:val="24"/>
          <w:szCs w:val="24"/>
        </w:rPr>
        <w:t>;</w:t>
      </w:r>
    </w:p>
    <w:p w14:paraId="2F46E1B6" w14:textId="52C15ED3"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vzťahujúce sa na práva duševného vlastníctva</w:t>
      </w:r>
      <w:r w:rsidR="00DA56AC">
        <w:rPr>
          <w:sz w:val="24"/>
          <w:szCs w:val="24"/>
        </w:rPr>
        <w:t>;</w:t>
      </w:r>
    </w:p>
    <w:p w14:paraId="4D4DDBAF" w14:textId="77777777" w:rsidR="0049204A" w:rsidRDefault="00844FD4" w:rsidP="00CC1683">
      <w:pPr>
        <w:pStyle w:val="Zoznamsodrkami"/>
        <w:numPr>
          <w:ilvl w:val="0"/>
          <w:numId w:val="30"/>
        </w:numPr>
        <w:tabs>
          <w:tab w:val="clear" w:pos="1756"/>
        </w:tabs>
        <w:spacing w:before="0" w:after="0"/>
        <w:ind w:left="709" w:hanging="284"/>
        <w:rPr>
          <w:sz w:val="24"/>
          <w:szCs w:val="24"/>
        </w:rPr>
      </w:pPr>
      <w:r>
        <w:rPr>
          <w:sz w:val="24"/>
          <w:szCs w:val="24"/>
        </w:rPr>
        <w:t>výdavky na kontrolu vzťahujúcu sa na overenie výdavkov projektov podľa čl. 125, ods. 4, písm. a) všeobecného nariadenia a čl. 23, ods. 4 nariadenia o EÚS.</w:t>
      </w:r>
    </w:p>
    <w:p w14:paraId="5535E218" w14:textId="77777777" w:rsidR="0049204A" w:rsidRDefault="0049204A">
      <w:pPr>
        <w:pStyle w:val="Zoznamsodrkami"/>
        <w:spacing w:before="0" w:after="0"/>
        <w:rPr>
          <w:sz w:val="24"/>
          <w:szCs w:val="24"/>
        </w:rPr>
      </w:pPr>
    </w:p>
    <w:tbl>
      <w:tblPr>
        <w:tblStyle w:val="Mriekatabuky"/>
        <w:tblW w:w="0" w:type="auto"/>
        <w:tblLook w:val="04A0" w:firstRow="1" w:lastRow="0" w:firstColumn="1" w:lastColumn="0" w:noHBand="0" w:noVBand="1"/>
      </w:tblPr>
      <w:tblGrid>
        <w:gridCol w:w="7421"/>
        <w:gridCol w:w="1641"/>
      </w:tblGrid>
      <w:tr w:rsidR="009C7B51" w14:paraId="313DF872" w14:textId="77777777" w:rsidTr="00ED2453">
        <w:tc>
          <w:tcPr>
            <w:tcW w:w="9288" w:type="dxa"/>
            <w:gridSpan w:val="2"/>
            <w:tcBorders>
              <w:bottom w:val="single" w:sz="4" w:space="0" w:color="auto"/>
            </w:tcBorders>
            <w:shd w:val="clear" w:color="auto" w:fill="D9D9D9" w:themeFill="background1" w:themeFillShade="D9"/>
          </w:tcPr>
          <w:p w14:paraId="0F2FA0F1" w14:textId="77777777" w:rsidR="009C7B51" w:rsidRDefault="009C7B51" w:rsidP="009C7B51">
            <w:pPr>
              <w:pStyle w:val="Zoznamsodrkami"/>
              <w:rPr>
                <w:sz w:val="24"/>
                <w:szCs w:val="24"/>
              </w:rPr>
            </w:pPr>
            <w:r>
              <w:t>Neoprávnenými výdavkami sú spravidla služby, ktoré neprispievajú k dosahovaniu cieľov projektu, nie sú pre jeho realizáciu nevyhnutné.</w:t>
            </w:r>
          </w:p>
        </w:tc>
      </w:tr>
      <w:tr w:rsidR="009C7B51" w14:paraId="56DCE98B" w14:textId="77777777" w:rsidTr="00ED2453">
        <w:tc>
          <w:tcPr>
            <w:tcW w:w="9288" w:type="dxa"/>
            <w:gridSpan w:val="2"/>
            <w:tcBorders>
              <w:left w:val="nil"/>
              <w:bottom w:val="single" w:sz="4" w:space="0" w:color="auto"/>
              <w:right w:val="nil"/>
            </w:tcBorders>
            <w:shd w:val="clear" w:color="auto" w:fill="FFFFFF" w:themeFill="background1"/>
          </w:tcPr>
          <w:p w14:paraId="3170FE6A" w14:textId="77777777" w:rsidR="009C7B51" w:rsidRDefault="009C7B51" w:rsidP="009C7B51">
            <w:pPr>
              <w:pStyle w:val="Default"/>
              <w:spacing w:before="130" w:after="130"/>
              <w:ind w:left="567" w:hanging="567"/>
              <w:jc w:val="both"/>
              <w:rPr>
                <w:rFonts w:ascii="Times New Roman" w:hAnsi="Times New Roman" w:cs="Times New Roman"/>
                <w:sz w:val="22"/>
                <w:szCs w:val="22"/>
              </w:rPr>
            </w:pPr>
          </w:p>
        </w:tc>
      </w:tr>
      <w:tr w:rsidR="009C7B51" w14:paraId="0A031C60" w14:textId="77777777" w:rsidTr="00ED2453">
        <w:tc>
          <w:tcPr>
            <w:tcW w:w="7621" w:type="dxa"/>
            <w:tcBorders>
              <w:bottom w:val="single" w:sz="4" w:space="0" w:color="auto"/>
            </w:tcBorders>
            <w:shd w:val="clear" w:color="auto" w:fill="B8CCE4" w:themeFill="accent1" w:themeFillTint="66"/>
          </w:tcPr>
          <w:p w14:paraId="73F86CCF" w14:textId="77777777" w:rsidR="009C7B51" w:rsidRDefault="009C7B51" w:rsidP="009C7B51">
            <w:pPr>
              <w:pStyle w:val="Zoznamsodrkami"/>
            </w:pPr>
            <w:r>
              <w:rPr>
                <w:szCs w:val="22"/>
              </w:rPr>
              <w:t>Názov súvisiacej kapitoly tohto metodického pokynu popisujúcej dokladovanie výdavkov</w:t>
            </w:r>
          </w:p>
        </w:tc>
        <w:tc>
          <w:tcPr>
            <w:tcW w:w="1667" w:type="dxa"/>
            <w:tcBorders>
              <w:bottom w:val="single" w:sz="4" w:space="0" w:color="auto"/>
            </w:tcBorders>
            <w:shd w:val="clear" w:color="auto" w:fill="B8CCE4" w:themeFill="accent1" w:themeFillTint="66"/>
          </w:tcPr>
          <w:p w14:paraId="1C732FF2" w14:textId="77777777" w:rsidR="009C7B51" w:rsidRDefault="009C7B51" w:rsidP="009C7B51">
            <w:pPr>
              <w:pStyle w:val="Zoznamsodrkami"/>
            </w:pPr>
            <w:r>
              <w:rPr>
                <w:szCs w:val="22"/>
              </w:rPr>
              <w:t>Číslo kapitoly</w:t>
            </w:r>
          </w:p>
        </w:tc>
      </w:tr>
      <w:tr w:rsidR="009C7B51" w14:paraId="4051C038" w14:textId="77777777" w:rsidTr="00ED2453">
        <w:tc>
          <w:tcPr>
            <w:tcW w:w="7621" w:type="dxa"/>
            <w:shd w:val="clear" w:color="auto" w:fill="FFFFFF" w:themeFill="background1"/>
          </w:tcPr>
          <w:p w14:paraId="346450F6" w14:textId="367D082D" w:rsidR="009C7B51" w:rsidRDefault="009C7B51" w:rsidP="009C7B51">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 xml:space="preserve">Ostatné výdavky – </w:t>
            </w:r>
            <w:r w:rsidR="00F73204">
              <w:rPr>
                <w:rFonts w:ascii="Times New Roman" w:hAnsi="Times New Roman" w:cs="Times New Roman"/>
                <w:sz w:val="22"/>
                <w:szCs w:val="22"/>
              </w:rPr>
              <w:t>e</w:t>
            </w:r>
            <w:r>
              <w:rPr>
                <w:rFonts w:ascii="Times New Roman" w:hAnsi="Times New Roman" w:cs="Times New Roman"/>
                <w:sz w:val="22"/>
                <w:szCs w:val="22"/>
              </w:rPr>
              <w:t>xterné služby (outsourcing)</w:t>
            </w:r>
          </w:p>
        </w:tc>
        <w:tc>
          <w:tcPr>
            <w:tcW w:w="1667" w:type="dxa"/>
            <w:shd w:val="clear" w:color="auto" w:fill="FFFFFF" w:themeFill="background1"/>
          </w:tcPr>
          <w:p w14:paraId="0782CF27" w14:textId="77777777" w:rsidR="009C7B51" w:rsidRDefault="009C7B51" w:rsidP="009C7B51">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3.4.8</w:t>
            </w:r>
          </w:p>
        </w:tc>
      </w:tr>
    </w:tbl>
    <w:p w14:paraId="31A4BD21" w14:textId="77777777" w:rsidR="0049204A" w:rsidRDefault="00844FD4">
      <w:pPr>
        <w:pStyle w:val="MPCKO2"/>
      </w:pPr>
      <w:bookmarkStart w:id="82" w:name="_Toc410375004"/>
      <w:bookmarkStart w:id="83" w:name="_Toc525130074"/>
      <w:bookmarkStart w:id="84" w:name="_Toc70414003"/>
      <w:bookmarkStart w:id="85" w:name="_Toc506216923"/>
      <w:r>
        <w:t>2.9 Finančné výdavky a poplatky</w:t>
      </w:r>
      <w:bookmarkEnd w:id="82"/>
      <w:bookmarkEnd w:id="83"/>
      <w:bookmarkEnd w:id="84"/>
    </w:p>
    <w:p w14:paraId="17F87115" w14:textId="77777777" w:rsidR="0049204A" w:rsidRDefault="0049204A"/>
    <w:p w14:paraId="31170128" w14:textId="64A83337" w:rsidR="0049204A" w:rsidRDefault="00844FD4" w:rsidP="00CC1683">
      <w:pPr>
        <w:pStyle w:val="Zkladntext"/>
        <w:numPr>
          <w:ilvl w:val="0"/>
          <w:numId w:val="32"/>
        </w:numPr>
        <w:ind w:left="426" w:hanging="426"/>
        <w:jc w:val="both"/>
        <w:rPr>
          <w:szCs w:val="22"/>
        </w:rPr>
      </w:pPr>
      <w:r>
        <w:rPr>
          <w:szCs w:val="22"/>
        </w:rPr>
        <w:t>Všeobecnou</w:t>
      </w:r>
      <w:bookmarkEnd w:id="85"/>
      <w:r>
        <w:rPr>
          <w:szCs w:val="22"/>
        </w:rPr>
        <w:t xml:space="preserve"> podmienkou oprávnenosti finančných výdavkov a poplatkov je ich nevyhnutnosť a priama väzba na projekt, resp. požiadavka RO na ich vynaloženie v súvislosti s projektom. Táto podmienka sa vzťahuje </w:t>
      </w:r>
      <w:r w:rsidR="00F73204">
        <w:rPr>
          <w:szCs w:val="22"/>
        </w:rPr>
        <w:t>aj</w:t>
      </w:r>
      <w:r>
        <w:rPr>
          <w:szCs w:val="22"/>
        </w:rPr>
        <w:t xml:space="preserve"> na poistenie majetku a na správne a miestne poplatky, ako sú napr. notárske poplatky. Konkrétne poplatky, ktoré budú pri jednotlivých OP považované za oprávnené výdavky, špecifikuje RO podľa charakteru OP. Okrem správnych a miestnych poplatkov s priamou väzbou na projekt, sú oprávnenými výdavkami taktiež: </w:t>
      </w:r>
    </w:p>
    <w:p w14:paraId="5A941CCB" w14:textId="77777777" w:rsidR="0049204A" w:rsidRDefault="00844FD4" w:rsidP="00CC1683">
      <w:pPr>
        <w:pStyle w:val="Zoznamsodrkami"/>
        <w:numPr>
          <w:ilvl w:val="0"/>
          <w:numId w:val="33"/>
        </w:numPr>
        <w:spacing w:before="0" w:after="0"/>
        <w:ind w:left="709" w:hanging="284"/>
        <w:rPr>
          <w:sz w:val="24"/>
          <w:szCs w:val="24"/>
        </w:rPr>
      </w:pPr>
      <w:r>
        <w:rPr>
          <w:sz w:val="24"/>
          <w:szCs w:val="24"/>
        </w:rPr>
        <w:t xml:space="preserve">bankové poplatky za medzinárodné finančné transakcie; </w:t>
      </w:r>
    </w:p>
    <w:p w14:paraId="7F217999" w14:textId="25797843" w:rsidR="0049204A" w:rsidRDefault="00844FD4" w:rsidP="00CC1683">
      <w:pPr>
        <w:pStyle w:val="Zoznamsodrkami"/>
        <w:numPr>
          <w:ilvl w:val="0"/>
          <w:numId w:val="33"/>
        </w:numPr>
        <w:spacing w:before="0" w:after="0"/>
        <w:ind w:left="709" w:hanging="284"/>
        <w:rPr>
          <w:sz w:val="24"/>
          <w:szCs w:val="24"/>
        </w:rPr>
      </w:pPr>
      <w:r>
        <w:rPr>
          <w:sz w:val="24"/>
          <w:szCs w:val="24"/>
        </w:rPr>
        <w:t xml:space="preserve">výdavky za zriadenie a vedenie účtu alebo účtov a za finančné transakcie na tomto účte; </w:t>
      </w:r>
    </w:p>
    <w:p w14:paraId="4242EB54" w14:textId="400775A9" w:rsidR="0049204A" w:rsidRDefault="00844FD4" w:rsidP="00CC1683">
      <w:pPr>
        <w:pStyle w:val="Zoznamsodrkami"/>
        <w:numPr>
          <w:ilvl w:val="0"/>
          <w:numId w:val="33"/>
        </w:numPr>
        <w:spacing w:before="0" w:after="0"/>
        <w:ind w:left="709" w:hanging="284"/>
        <w:rPr>
          <w:sz w:val="24"/>
          <w:szCs w:val="24"/>
        </w:rPr>
      </w:pPr>
      <w:r>
        <w:rPr>
          <w:sz w:val="24"/>
          <w:szCs w:val="24"/>
        </w:rPr>
        <w:t xml:space="preserve">výdavky na bankové záruky alebo záruky poskytnuté inými finančnými inštitúciami </w:t>
      </w:r>
      <w:r w:rsidR="00F73204">
        <w:rPr>
          <w:sz w:val="24"/>
          <w:szCs w:val="24"/>
        </w:rPr>
        <w:br/>
      </w:r>
      <w:r>
        <w:rPr>
          <w:sz w:val="24"/>
          <w:szCs w:val="24"/>
        </w:rPr>
        <w:t>v rozsahu stanovenom právnymi predpismi SR alebo právnymi predpismi EÚ, pričom oprávneným výdavkom je len výdavok, ktorý sa týka zriadenia tejto záruky alebo poplatku za vedenie záruky, nie však jej hodnoty;</w:t>
      </w:r>
    </w:p>
    <w:p w14:paraId="1C4ABC07" w14:textId="77777777" w:rsidR="0049204A" w:rsidRDefault="00844FD4" w:rsidP="00CC1683">
      <w:pPr>
        <w:pStyle w:val="Zoznamsodrkami"/>
        <w:numPr>
          <w:ilvl w:val="0"/>
          <w:numId w:val="33"/>
        </w:numPr>
        <w:spacing w:before="0" w:after="120"/>
        <w:ind w:left="709" w:hanging="284"/>
        <w:rPr>
          <w:sz w:val="24"/>
          <w:szCs w:val="24"/>
        </w:rPr>
      </w:pPr>
      <w:r>
        <w:rPr>
          <w:sz w:val="24"/>
          <w:szCs w:val="24"/>
        </w:rPr>
        <w:t>výdavky na poistenie majetku spolufinancovaného z NFP</w:t>
      </w:r>
      <w:r>
        <w:rPr>
          <w:rStyle w:val="Odkaznapoznmkupodiarou"/>
          <w:sz w:val="24"/>
          <w:szCs w:val="24"/>
        </w:rPr>
        <w:footnoteReference w:id="58"/>
      </w:r>
      <w:r>
        <w:rPr>
          <w:sz w:val="24"/>
          <w:szCs w:val="24"/>
        </w:rPr>
        <w:t xml:space="preserve">. </w:t>
      </w:r>
    </w:p>
    <w:p w14:paraId="7A1C0918" w14:textId="77777777" w:rsidR="0049204A" w:rsidRDefault="00844FD4" w:rsidP="00CC1683">
      <w:pPr>
        <w:pStyle w:val="Zkladntext"/>
        <w:numPr>
          <w:ilvl w:val="0"/>
          <w:numId w:val="32"/>
        </w:numPr>
        <w:ind w:left="426" w:hanging="426"/>
      </w:pPr>
      <w:r>
        <w:t xml:space="preserve">Výdavky, ktoré nie sú oprávnenými výdavkami, sú najmä: </w:t>
      </w:r>
    </w:p>
    <w:p w14:paraId="2095D28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správne a miestne poplatky, ktoré nemajú priamu väzbu na projekt, resp. ich neoprávnenosť bola stanovená RO;</w:t>
      </w:r>
    </w:p>
    <w:p w14:paraId="2EBA8C24"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výdavky na právne služby prijímateľa voči RO (napr. žaloba, vypracovanie stanoviska);</w:t>
      </w:r>
    </w:p>
    <w:p w14:paraId="459F07A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sankčné poplatky, pokuty</w:t>
      </w:r>
      <w:r>
        <w:rPr>
          <w:rStyle w:val="Odkaznapoznmkupodiarou"/>
          <w:sz w:val="24"/>
          <w:szCs w:val="24"/>
        </w:rPr>
        <w:footnoteReference w:id="59"/>
      </w:r>
      <w:r>
        <w:rPr>
          <w:sz w:val="24"/>
          <w:szCs w:val="24"/>
        </w:rPr>
        <w:t xml:space="preserve"> a penále, prípadne ďalšie sankčné výdavky, či už dohodnuté v zmluvách alebo vzniknuté z iných príčin; </w:t>
      </w:r>
    </w:p>
    <w:p w14:paraId="00F5BC49"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manká a škody;</w:t>
      </w:r>
    </w:p>
    <w:p w14:paraId="6E44E07C" w14:textId="77777777" w:rsidR="0049204A" w:rsidRDefault="00844FD4" w:rsidP="00CC1683">
      <w:pPr>
        <w:pStyle w:val="Zoznamsodrkami"/>
        <w:numPr>
          <w:ilvl w:val="0"/>
          <w:numId w:val="34"/>
        </w:numPr>
        <w:spacing w:before="0" w:after="120"/>
        <w:ind w:left="709" w:hanging="284"/>
        <w:contextualSpacing/>
        <w:rPr>
          <w:sz w:val="24"/>
          <w:szCs w:val="24"/>
        </w:rPr>
      </w:pPr>
      <w:r>
        <w:rPr>
          <w:sz w:val="24"/>
          <w:szCs w:val="24"/>
        </w:rPr>
        <w:t>úroky z úverov a pôžičiek</w:t>
      </w:r>
      <w:r>
        <w:rPr>
          <w:rStyle w:val="Odkaznapoznmkupodiarou"/>
          <w:sz w:val="24"/>
          <w:szCs w:val="24"/>
        </w:rPr>
        <w:footnoteReference w:id="60"/>
      </w:r>
      <w:r>
        <w:rPr>
          <w:sz w:val="24"/>
          <w:szCs w:val="24"/>
        </w:rPr>
        <w:t>;</w:t>
      </w:r>
    </w:p>
    <w:p w14:paraId="6364D614" w14:textId="23C1C363" w:rsidR="0049204A" w:rsidRDefault="00844FD4" w:rsidP="00CC1683">
      <w:pPr>
        <w:pStyle w:val="Zoznamsodrkami"/>
        <w:numPr>
          <w:ilvl w:val="0"/>
          <w:numId w:val="34"/>
        </w:numPr>
        <w:spacing w:before="0" w:after="120"/>
        <w:ind w:left="709" w:hanging="284"/>
        <w:contextualSpacing/>
        <w:rPr>
          <w:sz w:val="24"/>
          <w:szCs w:val="24"/>
        </w:rPr>
      </w:pPr>
      <w:r>
        <w:rPr>
          <w:sz w:val="24"/>
          <w:szCs w:val="24"/>
        </w:rPr>
        <w:lastRenderedPageBreak/>
        <w:t>dary</w:t>
      </w:r>
      <w:r w:rsidR="004E0D64">
        <w:rPr>
          <w:sz w:val="24"/>
          <w:szCs w:val="24"/>
        </w:rPr>
        <w:t>;</w:t>
      </w:r>
    </w:p>
    <w:p w14:paraId="2E75AB56" w14:textId="7939ADA2" w:rsidR="0049204A" w:rsidRDefault="00844FD4" w:rsidP="00CC1683">
      <w:pPr>
        <w:pStyle w:val="Zoznamsodrkami"/>
        <w:numPr>
          <w:ilvl w:val="0"/>
          <w:numId w:val="34"/>
        </w:numPr>
        <w:spacing w:before="0" w:after="120"/>
        <w:ind w:left="709" w:hanging="284"/>
        <w:rPr>
          <w:sz w:val="24"/>
          <w:szCs w:val="24"/>
        </w:rPr>
      </w:pPr>
      <w:r>
        <w:rPr>
          <w:sz w:val="24"/>
          <w:szCs w:val="24"/>
        </w:rPr>
        <w:t xml:space="preserve">poplatky, resp. iné </w:t>
      </w:r>
      <w:r w:rsidR="002139FE">
        <w:rPr>
          <w:sz w:val="24"/>
          <w:szCs w:val="24"/>
        </w:rPr>
        <w:t xml:space="preserve">výdavky </w:t>
      </w:r>
      <w:r>
        <w:rPr>
          <w:sz w:val="24"/>
          <w:szCs w:val="24"/>
        </w:rPr>
        <w:t xml:space="preserve">prijímateľa (vrátane prípadných kurzových strát), ktoré vznikajú z dôvodu vedenia účtu na príjem NFP v zahraničí. </w:t>
      </w:r>
    </w:p>
    <w:p w14:paraId="733AD58F" w14:textId="1583C0E5" w:rsidR="0049204A" w:rsidRDefault="00844FD4" w:rsidP="00CC1683">
      <w:pPr>
        <w:pStyle w:val="Zoznamsodrkami"/>
        <w:numPr>
          <w:ilvl w:val="0"/>
          <w:numId w:val="32"/>
        </w:numPr>
        <w:ind w:left="426" w:hanging="426"/>
        <w:rPr>
          <w:sz w:val="24"/>
          <w:szCs w:val="24"/>
        </w:rPr>
      </w:pPr>
      <w:r>
        <w:rPr>
          <w:sz w:val="24"/>
          <w:szCs w:val="24"/>
        </w:rPr>
        <w:t>Vyššie uvedené pravidlá sú platné aj pre programy EÚS s výnimkou poistenia nadobudnutého majetku. V zmysle ustanovení delegovaného nariadenia č. 481/2014 je oprávnené poistenie vzťahujúce sa na budovy, v ktorých pracujú zamestnanci alebo vzťahujúce sa na zariadenie kancelárií (napr. poistenie proti krádeži, živlom).</w:t>
      </w:r>
    </w:p>
    <w:p w14:paraId="331FCE8E" w14:textId="77777777" w:rsidR="0049204A" w:rsidRDefault="0049204A">
      <w:pPr>
        <w:pStyle w:val="Zoznamsodrkami"/>
        <w:ind w:left="567" w:hanging="567"/>
        <w:rPr>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tblGrid>
      <w:tr w:rsidR="009C7B51" w14:paraId="54A68E3D" w14:textId="77777777" w:rsidTr="00ED2453">
        <w:tc>
          <w:tcPr>
            <w:tcW w:w="9072" w:type="dxa"/>
            <w:gridSpan w:val="2"/>
            <w:tcBorders>
              <w:bottom w:val="single" w:sz="4" w:space="0" w:color="auto"/>
            </w:tcBorders>
            <w:shd w:val="clear" w:color="auto" w:fill="D9D9D9" w:themeFill="background1" w:themeFillShade="D9"/>
          </w:tcPr>
          <w:p w14:paraId="6643DDF3" w14:textId="77777777" w:rsidR="009C7B51" w:rsidRPr="007952C2" w:rsidRDefault="009C7B51" w:rsidP="009C7B51">
            <w:pPr>
              <w:pStyle w:val="Default"/>
              <w:spacing w:before="130" w:after="130"/>
              <w:jc w:val="both"/>
              <w:rPr>
                <w:rFonts w:ascii="Times New Roman" w:hAnsi="Times New Roman" w:cs="Times New Roman"/>
                <w:sz w:val="22"/>
                <w:szCs w:val="22"/>
              </w:rPr>
            </w:pPr>
            <w:r w:rsidRPr="007952C2">
              <w:rPr>
                <w:rFonts w:ascii="Times New Roman" w:hAnsi="Times New Roman" w:cs="Times New Roman"/>
                <w:sz w:val="22"/>
                <w:szCs w:val="22"/>
              </w:rPr>
              <w:t>Neoprávnenými výdavkami sú spravidla finančné výdavky a poplatky, ktoré nie sú pre realizáciu projektu nevyhnutné a nemajú priamu väzbu na projekt.</w:t>
            </w:r>
          </w:p>
        </w:tc>
      </w:tr>
      <w:tr w:rsidR="009C7B51" w14:paraId="184AB3CB" w14:textId="77777777" w:rsidTr="00ED2453">
        <w:tc>
          <w:tcPr>
            <w:tcW w:w="9072" w:type="dxa"/>
            <w:gridSpan w:val="2"/>
            <w:tcBorders>
              <w:left w:val="nil"/>
              <w:bottom w:val="single" w:sz="4" w:space="0" w:color="auto"/>
              <w:right w:val="nil"/>
            </w:tcBorders>
            <w:shd w:val="clear" w:color="auto" w:fill="FFFFFF" w:themeFill="background1"/>
          </w:tcPr>
          <w:p w14:paraId="14ABA7A2" w14:textId="77777777" w:rsidR="009C7B51" w:rsidRDefault="009C7B51">
            <w:pPr>
              <w:pStyle w:val="Default"/>
              <w:spacing w:before="130" w:after="130"/>
              <w:ind w:left="567" w:hanging="567"/>
              <w:jc w:val="both"/>
              <w:rPr>
                <w:rFonts w:ascii="Times New Roman" w:hAnsi="Times New Roman" w:cs="Times New Roman"/>
                <w:sz w:val="22"/>
                <w:szCs w:val="22"/>
              </w:rPr>
            </w:pPr>
          </w:p>
        </w:tc>
      </w:tr>
      <w:tr w:rsidR="0049204A" w14:paraId="51908D60" w14:textId="77777777" w:rsidTr="00ED2453">
        <w:tc>
          <w:tcPr>
            <w:tcW w:w="6804" w:type="dxa"/>
            <w:shd w:val="clear" w:color="auto" w:fill="B8CCE4" w:themeFill="accent1" w:themeFillTint="66"/>
          </w:tcPr>
          <w:p w14:paraId="04E0203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popisujúcej dokladovanie výdavkov</w:t>
            </w:r>
          </w:p>
        </w:tc>
        <w:tc>
          <w:tcPr>
            <w:tcW w:w="2268" w:type="dxa"/>
            <w:shd w:val="clear" w:color="auto" w:fill="B8CCE4" w:themeFill="accent1" w:themeFillTint="66"/>
          </w:tcPr>
          <w:p w14:paraId="254134BA"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50BA4B42" w14:textId="77777777" w:rsidTr="00ED2453">
        <w:tc>
          <w:tcPr>
            <w:tcW w:w="6804" w:type="dxa"/>
          </w:tcPr>
          <w:p w14:paraId="318C727E"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Finančné výdavky a poplatky</w:t>
            </w:r>
          </w:p>
        </w:tc>
        <w:tc>
          <w:tcPr>
            <w:tcW w:w="2268" w:type="dxa"/>
          </w:tcPr>
          <w:p w14:paraId="741124B6" w14:textId="77777777" w:rsidR="0049204A" w:rsidRDefault="00844FD4">
            <w:pPr>
              <w:pStyle w:val="Default"/>
              <w:spacing w:before="130" w:after="130"/>
              <w:ind w:left="567" w:hanging="567"/>
              <w:jc w:val="both"/>
              <w:rPr>
                <w:rFonts w:ascii="Times New Roman" w:hAnsi="Times New Roman" w:cs="Times New Roman"/>
                <w:sz w:val="22"/>
                <w:szCs w:val="22"/>
              </w:rPr>
            </w:pPr>
            <w:r>
              <w:rPr>
                <w:rFonts w:ascii="Times New Roman" w:hAnsi="Times New Roman" w:cs="Times New Roman"/>
                <w:sz w:val="22"/>
                <w:szCs w:val="22"/>
              </w:rPr>
              <w:t>3.4.9</w:t>
            </w:r>
          </w:p>
        </w:tc>
      </w:tr>
    </w:tbl>
    <w:p w14:paraId="34BE9CFA" w14:textId="77777777" w:rsidR="0049204A" w:rsidRDefault="00844FD4" w:rsidP="007952C2">
      <w:pPr>
        <w:pStyle w:val="MPCKO2"/>
        <w:spacing w:after="240"/>
      </w:pPr>
      <w:bookmarkStart w:id="86" w:name="_Toc380160363"/>
      <w:bookmarkStart w:id="87" w:name="_Toc410375005"/>
      <w:bookmarkStart w:id="88" w:name="_Toc506216924"/>
      <w:bookmarkStart w:id="89" w:name="_Toc525130075"/>
      <w:bookmarkStart w:id="90" w:name="_Toc70414004"/>
      <w:r>
        <w:t>2.10 Daň z pridanej hodnoty a iné dane</w:t>
      </w:r>
      <w:bookmarkEnd w:id="86"/>
      <w:bookmarkEnd w:id="87"/>
      <w:bookmarkEnd w:id="88"/>
      <w:bookmarkEnd w:id="89"/>
      <w:bookmarkEnd w:id="90"/>
    </w:p>
    <w:p w14:paraId="0F98EA3B" w14:textId="77777777" w:rsidR="0049204A" w:rsidRDefault="00844FD4" w:rsidP="00CC1683">
      <w:pPr>
        <w:pStyle w:val="Zkladntext"/>
        <w:numPr>
          <w:ilvl w:val="0"/>
          <w:numId w:val="35"/>
        </w:numPr>
        <w:spacing w:before="200"/>
        <w:ind w:left="426" w:hanging="426"/>
        <w:jc w:val="both"/>
        <w:rPr>
          <w:lang w:eastAsia="en-AU"/>
        </w:rPr>
      </w:pPr>
      <w:r>
        <w:t xml:space="preserve">V zmysle čl. 69 všeobecného nariadenia je daň z pridanej hodnoty (ďalej aj „DPH“) neoprávneným výdavkom, avšak </w:t>
      </w:r>
      <w:r>
        <w:rPr>
          <w:szCs w:val="22"/>
        </w:rPr>
        <w:t xml:space="preserve">postup zdaňovania daňou z pridanej hodnoty umožňuje, aby DPH za určitých okolností bola oprávneným výdavkom. DPH nie je oprávneným výdavkom v prípade, že prijímateľ má nárok na jej odpočet na vstupe. Nárok na odpočet je vymedzený zákonom o DPH.  </w:t>
      </w:r>
    </w:p>
    <w:p w14:paraId="785E90E1" w14:textId="100397CB" w:rsidR="0049204A" w:rsidRDefault="00844FD4" w:rsidP="00CC1683">
      <w:pPr>
        <w:pStyle w:val="Zkladntext"/>
        <w:numPr>
          <w:ilvl w:val="0"/>
          <w:numId w:val="35"/>
        </w:numPr>
        <w:ind w:left="426" w:hanging="426"/>
        <w:jc w:val="both"/>
        <w:rPr>
          <w:szCs w:val="22"/>
        </w:rPr>
      </w:pPr>
      <w:r>
        <w:rPr>
          <w:szCs w:val="22"/>
        </w:rPr>
        <w:t xml:space="preserve">Oprávnená DPH sa vzťahuje len k plneniam, ktoré sú považované za oprávnené. </w:t>
      </w:r>
      <w:r w:rsidR="00F73204">
        <w:rPr>
          <w:szCs w:val="22"/>
        </w:rPr>
        <w:br/>
      </w:r>
      <w:r>
        <w:rPr>
          <w:szCs w:val="22"/>
        </w:rPr>
        <w:t>V prípade, ak je výdavok oprávnený iba čiastočne, daň z pridanej hodnoty vzťahujúca sa k</w:t>
      </w:r>
      <w:r w:rsidR="000B0801">
        <w:rPr>
          <w:szCs w:val="22"/>
        </w:rPr>
        <w:t> </w:t>
      </w:r>
      <w:r>
        <w:rPr>
          <w:szCs w:val="22"/>
        </w:rPr>
        <w:t xml:space="preserve">tomuto výdavku je oprávneným výdavkom v rovnakom pomere. </w:t>
      </w:r>
    </w:p>
    <w:p w14:paraId="5EE8F176" w14:textId="77777777" w:rsidR="0049204A" w:rsidRDefault="00844FD4" w:rsidP="00CC1683">
      <w:pPr>
        <w:pStyle w:val="Zkladntext"/>
        <w:numPr>
          <w:ilvl w:val="0"/>
          <w:numId w:val="35"/>
        </w:numPr>
        <w:ind w:left="426" w:hanging="426"/>
        <w:jc w:val="both"/>
        <w:rPr>
          <w:szCs w:val="22"/>
        </w:rPr>
      </w:pPr>
      <w:r>
        <w:rPr>
          <w:szCs w:val="22"/>
        </w:rPr>
        <w:t>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F73204">
        <w:rPr>
          <w:szCs w:val="22"/>
        </w:rPr>
        <w:t xml:space="preserve"> </w:t>
      </w:r>
      <w:r>
        <w:rPr>
          <w:szCs w:val="22"/>
        </w:rPr>
        <w:t xml:space="preserve">j. vznikne povinnosť prijímateľa uplatňovať voči daňovému úradu odpočet dane. V takomto prípade bude DPH (uhradená v rámci implementácie projektu ako oprávnený výdavok) </w:t>
      </w:r>
      <w:r>
        <w:t>spätne za obdobie realizácie projektu</w:t>
      </w:r>
      <w:r>
        <w:rPr>
          <w:szCs w:val="22"/>
        </w:rPr>
        <w:t xml:space="preserve"> považovaná za neoprávnenú v rozsahu aktivít, z ktorých plynú zdaniteľné príjmy</w:t>
      </w:r>
      <w:r>
        <w:rPr>
          <w:rStyle w:val="Odkaznapoznmkupodiarou"/>
          <w:szCs w:val="22"/>
        </w:rPr>
        <w:footnoteReference w:id="61"/>
      </w:r>
      <w:r>
        <w:rPr>
          <w:szCs w:val="22"/>
        </w:rPr>
        <w:t xml:space="preserve">. </w:t>
      </w:r>
    </w:p>
    <w:p w14:paraId="29842119" w14:textId="77777777" w:rsidR="0049204A" w:rsidRDefault="00844FD4" w:rsidP="00CC1683">
      <w:pPr>
        <w:pStyle w:val="Zkladntext"/>
        <w:numPr>
          <w:ilvl w:val="0"/>
          <w:numId w:val="35"/>
        </w:numPr>
        <w:ind w:left="426" w:hanging="426"/>
        <w:jc w:val="both"/>
        <w:rPr>
          <w:szCs w:val="22"/>
        </w:rPr>
      </w:pPr>
      <w:r>
        <w:rPr>
          <w:szCs w:val="22"/>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CF67EC5" w14:textId="43012EDF" w:rsidR="0049204A" w:rsidRDefault="00844FD4" w:rsidP="00CC1683">
      <w:pPr>
        <w:pStyle w:val="Zkladntext"/>
        <w:numPr>
          <w:ilvl w:val="0"/>
          <w:numId w:val="35"/>
        </w:numPr>
        <w:ind w:left="426" w:hanging="426"/>
        <w:jc w:val="both"/>
      </w:pPr>
      <w:r>
        <w:t>Dane sú vo všeobecnosti neoprávnené aj pre programy EÚS s výnimkou DPH</w:t>
      </w:r>
      <w:r>
        <w:rPr>
          <w:rStyle w:val="Odkaznapoznmkupodiarou"/>
        </w:rPr>
        <w:footnoteReference w:id="62"/>
      </w:r>
      <w:r>
        <w:t xml:space="preserve"> a daní vzťahujúcich sa na budovu/budovy, v ktorej/ktorých pracujú zamestnanci podieľajúci sa na projekte.</w:t>
      </w:r>
    </w:p>
    <w:p w14:paraId="276A185F" w14:textId="77777777" w:rsidR="0049204A" w:rsidRDefault="00844FD4">
      <w:pPr>
        <w:pStyle w:val="MPCKO1"/>
      </w:pPr>
      <w:bookmarkStart w:id="91" w:name="_Toc410375006"/>
      <w:bookmarkStart w:id="92" w:name="_Toc506216925"/>
      <w:bookmarkStart w:id="93" w:name="_Toc525130076"/>
      <w:bookmarkStart w:id="94" w:name="_Toc70414005"/>
      <w:r>
        <w:rPr>
          <w:szCs w:val="36"/>
        </w:rPr>
        <w:lastRenderedPageBreak/>
        <w:t xml:space="preserve">3 </w:t>
      </w:r>
      <w:bookmarkStart w:id="95" w:name="_Toc368933356"/>
      <w:bookmarkStart w:id="96" w:name="_Toc369677153"/>
      <w:bookmarkStart w:id="97" w:name="_Toc380160416"/>
      <w:r>
        <w:rPr>
          <w:szCs w:val="36"/>
        </w:rPr>
        <w:t>Dokladovanie a účtovné spracovanie dokladov</w:t>
      </w:r>
      <w:bookmarkEnd w:id="91"/>
      <w:bookmarkEnd w:id="92"/>
      <w:bookmarkEnd w:id="93"/>
      <w:bookmarkEnd w:id="94"/>
      <w:bookmarkEnd w:id="95"/>
      <w:bookmarkEnd w:id="96"/>
      <w:bookmarkEnd w:id="97"/>
    </w:p>
    <w:p w14:paraId="2C35AEF5" w14:textId="77777777" w:rsidR="0049204A" w:rsidRDefault="00844FD4" w:rsidP="007952C2">
      <w:pPr>
        <w:pStyle w:val="MPCKO2"/>
        <w:spacing w:after="240"/>
      </w:pPr>
      <w:bookmarkStart w:id="98" w:name="_Toc410375007"/>
      <w:bookmarkStart w:id="99" w:name="_Toc506216926"/>
      <w:bookmarkStart w:id="100" w:name="_Toc525130077"/>
      <w:bookmarkStart w:id="101" w:name="_Toc70414006"/>
      <w:r>
        <w:t>3.1 Všeobecné pravidlá dokladovania a spracovania dokladov</w:t>
      </w:r>
      <w:bookmarkEnd w:id="98"/>
      <w:bookmarkEnd w:id="99"/>
      <w:bookmarkEnd w:id="100"/>
      <w:bookmarkEnd w:id="101"/>
    </w:p>
    <w:p w14:paraId="2285BA8F" w14:textId="559848A7" w:rsidR="0049204A" w:rsidRDefault="00844FD4" w:rsidP="00CC1683">
      <w:pPr>
        <w:pStyle w:val="Zkladntext"/>
        <w:numPr>
          <w:ilvl w:val="0"/>
          <w:numId w:val="37"/>
        </w:numPr>
        <w:ind w:left="426" w:hanging="426"/>
        <w:jc w:val="both"/>
      </w:pPr>
      <w:r>
        <w:rPr>
          <w:szCs w:val="22"/>
        </w:rPr>
        <w:t xml:space="preserve">Prijímateľ preukazuje oprávnené výdavky nárokované pre daný projekt príslušným účtovným dokladom, prípadne ďalšou podpornou dokumentáciou vyžadovanou v rámci jednotlivých OP. RO je oprávnený spôsoby dokladovania jednotlivých druhov výdavkov definovať podľa svojich potrieb a špecifík. Výdavky, ktoré sú z vecného hľadiska oprávnené, ale nie sú riadne </w:t>
      </w:r>
      <w:r w:rsidR="004F40A5">
        <w:rPr>
          <w:szCs w:val="22"/>
        </w:rPr>
        <w:t>preukázané</w:t>
      </w:r>
      <w:r>
        <w:rPr>
          <w:szCs w:val="22"/>
        </w:rPr>
        <w:t xml:space="preserve">, sú považované za výdavky neoprávnené. Výnimku tvoria výdavky, ktoré spadajú pod režim daný možnosťami </w:t>
      </w:r>
      <w:r w:rsidR="00144E52">
        <w:rPr>
          <w:szCs w:val="22"/>
        </w:rPr>
        <w:t>ZVV</w:t>
      </w:r>
      <w:r>
        <w:rPr>
          <w:szCs w:val="22"/>
        </w:rPr>
        <w:t xml:space="preserve">, kde nie je potrebné výdavky preukazovať účtovnými dokladmi. Pri oprávnených výdavkoch vykazovaných zjednodušenou formou sa budú dokladať podklady, ktoré budú nevyhnutné </w:t>
      </w:r>
      <w:r w:rsidR="00F73204">
        <w:rPr>
          <w:szCs w:val="22"/>
        </w:rPr>
        <w:t>na</w:t>
      </w:r>
      <w:r>
        <w:rPr>
          <w:szCs w:val="22"/>
        </w:rPr>
        <w:t xml:space="preserve"> overenie toho, že činnosti alebo výstupy, ktoré sú uvedené v zmluve o NFP, boli riadne </w:t>
      </w:r>
      <w:r>
        <w:t>uskutočnené a dodané</w:t>
      </w:r>
      <w:r w:rsidR="00DB680E">
        <w:rPr>
          <w:rStyle w:val="Odkaznapoznmkupodiarou"/>
        </w:rPr>
        <w:footnoteReference w:id="63"/>
      </w:r>
      <w:r>
        <w:t xml:space="preserve">. </w:t>
      </w:r>
    </w:p>
    <w:p w14:paraId="7F52B359" w14:textId="77777777" w:rsidR="0049204A" w:rsidRDefault="00844FD4" w:rsidP="00CC1683">
      <w:pPr>
        <w:pStyle w:val="Zkladntext"/>
        <w:numPr>
          <w:ilvl w:val="0"/>
          <w:numId w:val="37"/>
        </w:numPr>
        <w:ind w:left="426" w:hanging="426"/>
        <w:jc w:val="both"/>
      </w:pPr>
      <w:r>
        <w:t xml:space="preserve">Prostredníctvom účtovných dokladov a podpornej dokumentácie prijímateľ preukazuje vždy tri základné skutočnosti: </w:t>
      </w:r>
    </w:p>
    <w:p w14:paraId="22B74E67" w14:textId="74E2F02E" w:rsidR="0049204A" w:rsidRDefault="00844FD4" w:rsidP="00CC1683">
      <w:pPr>
        <w:pStyle w:val="Zoznamsodrkami"/>
        <w:numPr>
          <w:ilvl w:val="0"/>
          <w:numId w:val="38"/>
        </w:numPr>
        <w:spacing w:before="0" w:after="0"/>
        <w:ind w:hanging="295"/>
        <w:rPr>
          <w:sz w:val="24"/>
          <w:szCs w:val="24"/>
        </w:rPr>
      </w:pPr>
      <w:r>
        <w:rPr>
          <w:sz w:val="24"/>
          <w:szCs w:val="24"/>
        </w:rPr>
        <w:t>časovú spôsobilosť z hľadiska vzniku výdavku</w:t>
      </w:r>
      <w:r w:rsidR="00DA56AC">
        <w:rPr>
          <w:sz w:val="24"/>
          <w:szCs w:val="24"/>
        </w:rPr>
        <w:t>;</w:t>
      </w:r>
      <w:r>
        <w:rPr>
          <w:sz w:val="24"/>
          <w:szCs w:val="24"/>
        </w:rPr>
        <w:t xml:space="preserve"> </w:t>
      </w:r>
    </w:p>
    <w:p w14:paraId="6D477CA3" w14:textId="4124FFB5" w:rsidR="0049204A" w:rsidRDefault="00844FD4" w:rsidP="00CC1683">
      <w:pPr>
        <w:pStyle w:val="Zoznamsodrkami"/>
        <w:numPr>
          <w:ilvl w:val="0"/>
          <w:numId w:val="38"/>
        </w:numPr>
        <w:spacing w:before="0" w:after="0"/>
        <w:ind w:hanging="295"/>
        <w:rPr>
          <w:sz w:val="24"/>
          <w:szCs w:val="24"/>
        </w:rPr>
      </w:pPr>
      <w:r>
        <w:rPr>
          <w:sz w:val="24"/>
          <w:szCs w:val="24"/>
        </w:rPr>
        <w:t>časovú spôsobilosť z hľadiska uhradenia výdavku</w:t>
      </w:r>
      <w:r w:rsidR="00DA56AC">
        <w:rPr>
          <w:sz w:val="24"/>
          <w:szCs w:val="24"/>
        </w:rPr>
        <w:t>;</w:t>
      </w:r>
      <w:r>
        <w:rPr>
          <w:sz w:val="24"/>
          <w:szCs w:val="24"/>
        </w:rPr>
        <w:t xml:space="preserve"> </w:t>
      </w:r>
    </w:p>
    <w:p w14:paraId="6A857465" w14:textId="1F700977" w:rsidR="0049204A" w:rsidRDefault="00844FD4" w:rsidP="00CC1683">
      <w:pPr>
        <w:pStyle w:val="Zoznamsodrkami"/>
        <w:numPr>
          <w:ilvl w:val="0"/>
          <w:numId w:val="38"/>
        </w:numPr>
        <w:spacing w:before="0" w:after="120"/>
        <w:ind w:hanging="295"/>
        <w:rPr>
          <w:sz w:val="24"/>
          <w:szCs w:val="24"/>
        </w:rPr>
      </w:pPr>
      <w:r>
        <w:rPr>
          <w:sz w:val="24"/>
          <w:szCs w:val="24"/>
        </w:rPr>
        <w:t>priamu väzbu vynaloženého oprávneného výdavku na projekt a jeho nevyhnutnosť pri</w:t>
      </w:r>
      <w:r w:rsidR="00FB5159">
        <w:rPr>
          <w:sz w:val="24"/>
          <w:szCs w:val="24"/>
        </w:rPr>
        <w:t> </w:t>
      </w:r>
      <w:r>
        <w:rPr>
          <w:sz w:val="24"/>
          <w:szCs w:val="24"/>
        </w:rPr>
        <w:t xml:space="preserve">realizácii projektu. </w:t>
      </w:r>
    </w:p>
    <w:p w14:paraId="1CCF3836" w14:textId="77777777" w:rsidR="0049204A" w:rsidRDefault="00844FD4" w:rsidP="00CC1683">
      <w:pPr>
        <w:pStyle w:val="Zkladntext"/>
        <w:numPr>
          <w:ilvl w:val="0"/>
          <w:numId w:val="37"/>
        </w:numPr>
        <w:ind w:left="426" w:hanging="426"/>
      </w:pPr>
      <w:r>
        <w:t xml:space="preserve">Predložené účtovné doklady, ktoré nespĺňajú všetky vyššie uvedené podmienky súčasne, nemôžu preukázať oprávnený výdavok. </w:t>
      </w:r>
    </w:p>
    <w:p w14:paraId="54AC2A36" w14:textId="77777777" w:rsidR="0049204A" w:rsidRDefault="00844FD4" w:rsidP="00CC1683">
      <w:pPr>
        <w:pStyle w:val="Odsekzoznamu"/>
        <w:numPr>
          <w:ilvl w:val="0"/>
          <w:numId w:val="37"/>
        </w:numPr>
        <w:spacing w:before="130" w:after="130"/>
        <w:ind w:left="426" w:hanging="426"/>
        <w:jc w:val="both"/>
        <w:rPr>
          <w:lang w:eastAsia="en-AU"/>
        </w:rPr>
      </w:pPr>
      <w:r>
        <w:rPr>
          <w:lang w:eastAsia="en-AU"/>
        </w:rPr>
        <w:t xml:space="preserve">Podľa čl. 69 všeobecného nariadenia, vecné príspevky vo forme poskytnutia prác, tovarov, služieb, pozemkov a nehnuteľností, v prípade ktorých neboli vykonané úhrady a nie sú podložené faktúrami alebo dokladmi rovnocennej preukaznej hodnoty, možno považovať za oprávnené, ak to dovoľujú pravidlá oprávnenosti EŠIF a programu a ak sú splnené všetky  podmienky uvedené v časti 2.6 tohto metodického pokynu. </w:t>
      </w:r>
    </w:p>
    <w:p w14:paraId="6BDC351A" w14:textId="2E5CB93F" w:rsidR="007952C2" w:rsidRDefault="007952C2" w:rsidP="007952C2">
      <w:pPr>
        <w:spacing w:before="130" w:after="130"/>
        <w:jc w:val="both"/>
        <w:rPr>
          <w:lang w:eastAsia="en-AU"/>
        </w:rPr>
      </w:pPr>
    </w:p>
    <w:tbl>
      <w:tblPr>
        <w:tblStyle w:val="Mriekatabuky"/>
        <w:tblW w:w="0" w:type="auto"/>
        <w:tblLook w:val="04A0" w:firstRow="1" w:lastRow="0" w:firstColumn="1" w:lastColumn="0" w:noHBand="0" w:noVBand="1"/>
      </w:tblPr>
      <w:tblGrid>
        <w:gridCol w:w="9062"/>
      </w:tblGrid>
      <w:tr w:rsidR="007952C2" w14:paraId="3F0E6E55" w14:textId="77777777" w:rsidTr="00ED2453">
        <w:tc>
          <w:tcPr>
            <w:tcW w:w="9212" w:type="dxa"/>
            <w:shd w:val="clear" w:color="auto" w:fill="D9D9D9" w:themeFill="background1" w:themeFillShade="D9"/>
          </w:tcPr>
          <w:p w14:paraId="79EE1E54" w14:textId="4372AB47" w:rsidR="007952C2" w:rsidRDefault="007952C2" w:rsidP="00487DA0">
            <w:pPr>
              <w:spacing w:before="240" w:after="240"/>
              <w:jc w:val="both"/>
            </w:pPr>
            <w:r>
              <w:rPr>
                <w:szCs w:val="22"/>
              </w:rPr>
              <w:t xml:space="preserve">Prijímateľ preukazuje </w:t>
            </w:r>
            <w:r>
              <w:t>časovú spôsobilosť z hľadiska vzniku a uhradenia výdavku</w:t>
            </w:r>
            <w:r w:rsidR="00487DA0">
              <w:t xml:space="preserve"> (upozorňujeme, že vystavenie účtovného dokladu, ako aj úhrada oprávneného výdavku nemusia z časového hľadiska nevyhnutne spadať do obdobia realizácie hlavných aktivít projektu</w:t>
            </w:r>
            <w:r w:rsidR="009C4DF4">
              <w:rPr>
                <w:rStyle w:val="Odkaznapoznmkupodiarou"/>
              </w:rPr>
              <w:footnoteReference w:id="64"/>
            </w:r>
            <w:r w:rsidR="00487DA0">
              <w:t>)</w:t>
            </w:r>
            <w:r>
              <w:t>, priamu väzbu vynaloženého oprávneného výdavku na projekt a jeho nevyhnutnosť pri realizácii projektu.</w:t>
            </w:r>
          </w:p>
        </w:tc>
      </w:tr>
    </w:tbl>
    <w:p w14:paraId="4397AE27" w14:textId="77777777" w:rsidR="0049204A" w:rsidRDefault="00844FD4" w:rsidP="007952C2">
      <w:pPr>
        <w:pStyle w:val="MPCKO2"/>
        <w:spacing w:after="240"/>
      </w:pPr>
      <w:bookmarkStart w:id="102" w:name="_Toc368048340"/>
      <w:bookmarkStart w:id="103" w:name="_Toc368933358"/>
      <w:bookmarkStart w:id="104" w:name="_Toc369677155"/>
      <w:bookmarkStart w:id="105" w:name="_Toc380160418"/>
      <w:bookmarkStart w:id="106" w:name="_Toc410375008"/>
      <w:bookmarkStart w:id="107" w:name="_Toc506216927"/>
      <w:bookmarkStart w:id="108" w:name="_Toc525130078"/>
      <w:bookmarkStart w:id="109" w:name="_Toc70414007"/>
      <w:r>
        <w:t xml:space="preserve">3.2 Vedenie účtovníctva </w:t>
      </w:r>
      <w:bookmarkEnd w:id="102"/>
      <w:r>
        <w:t>v rámci projektu</w:t>
      </w:r>
      <w:bookmarkEnd w:id="103"/>
      <w:bookmarkEnd w:id="104"/>
      <w:bookmarkEnd w:id="105"/>
      <w:bookmarkEnd w:id="106"/>
      <w:bookmarkEnd w:id="107"/>
      <w:bookmarkEnd w:id="108"/>
      <w:bookmarkEnd w:id="109"/>
    </w:p>
    <w:p w14:paraId="2D00F259" w14:textId="4E280236" w:rsidR="0049204A" w:rsidRDefault="00844FD4" w:rsidP="00CC1683">
      <w:pPr>
        <w:pStyle w:val="Zkladntext"/>
        <w:numPr>
          <w:ilvl w:val="0"/>
          <w:numId w:val="39"/>
        </w:numPr>
        <w:spacing w:before="200"/>
        <w:ind w:left="426" w:hanging="426"/>
        <w:jc w:val="both"/>
        <w:rPr>
          <w:szCs w:val="22"/>
        </w:rPr>
      </w:pPr>
      <w:r>
        <w:rPr>
          <w:szCs w:val="22"/>
        </w:rPr>
        <w:t xml:space="preserve">Doloženie oprávnených výdavkov prostredníctvom účtovného dokladu sa riadi súborom pravidiel stanovených národnou </w:t>
      </w:r>
      <w:r w:rsidR="001049C7">
        <w:rPr>
          <w:szCs w:val="22"/>
        </w:rPr>
        <w:t>a</w:t>
      </w:r>
      <w:r>
        <w:rPr>
          <w:szCs w:val="22"/>
        </w:rPr>
        <w:t xml:space="preserve"> európskou legislatívou. V súlade s čl. 125 odsek 4 písm. b) všeobecného nariadenia RO zabezpečí, aby prijímatelia zapojení do realizácie projektov, ktoré sa preplácajú na základe skutočne vzniknutých oprávnených výdavkov, viedli buď </w:t>
      </w:r>
      <w:r>
        <w:rPr>
          <w:szCs w:val="22"/>
        </w:rPr>
        <w:lastRenderedPageBreak/>
        <w:t xml:space="preserve">samostatný účtovný systém, alebo vhodné kódové označenie účtov pre všetky transakcie súvisiace s projektom. </w:t>
      </w:r>
    </w:p>
    <w:p w14:paraId="185E148E" w14:textId="4BFD60E2" w:rsidR="0049204A" w:rsidRDefault="00844FD4" w:rsidP="00CC1683">
      <w:pPr>
        <w:pStyle w:val="Odsekzoznamu"/>
        <w:numPr>
          <w:ilvl w:val="0"/>
          <w:numId w:val="39"/>
        </w:numPr>
        <w:autoSpaceDE w:val="0"/>
        <w:autoSpaceDN w:val="0"/>
        <w:adjustRightInd w:val="0"/>
        <w:spacing w:before="130" w:after="130"/>
        <w:ind w:left="426" w:hanging="426"/>
        <w:jc w:val="both"/>
        <w:rPr>
          <w:szCs w:val="22"/>
        </w:rPr>
      </w:pPr>
      <w:r>
        <w:rPr>
          <w:color w:val="2C1500"/>
          <w:szCs w:val="22"/>
        </w:rPr>
        <w:t>Podľa § 1 zákona č. 431/2002 Z. z. o účtovníctve v znení neskorších predpisov (ďalej len „zákon o účtovníctve“) účtovnými jednotkami sú právnické osoby, ktoré majú sídlo na</w:t>
      </w:r>
      <w:r w:rsidR="00FB5159">
        <w:rPr>
          <w:color w:val="2C1500"/>
          <w:szCs w:val="22"/>
        </w:rPr>
        <w:t> </w:t>
      </w:r>
      <w:r>
        <w:rPr>
          <w:color w:val="2C1500"/>
          <w:szCs w:val="22"/>
        </w:rPr>
        <w:t>území Slovenskej republiky, zahraničné osoby, ak na území SR podnikajú alebo vykonávajú inú činnosť podľa osobitných predpisov (napríklad nadácie) a fyzické osoby</w:t>
      </w:r>
      <w:r>
        <w:rPr>
          <w:color w:val="000000"/>
          <w:szCs w:val="22"/>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Pr>
          <w:szCs w:val="22"/>
        </w:rPr>
        <w:t>osobitného predpisu</w:t>
      </w:r>
      <w:r>
        <w:rPr>
          <w:color w:val="000000"/>
        </w:rPr>
        <w:t>.</w:t>
      </w:r>
    </w:p>
    <w:p w14:paraId="6C47455A" w14:textId="77777777" w:rsidR="0049204A" w:rsidRDefault="00844FD4" w:rsidP="00CC1683">
      <w:pPr>
        <w:pStyle w:val="Zkladntext"/>
        <w:numPr>
          <w:ilvl w:val="0"/>
          <w:numId w:val="39"/>
        </w:numPr>
        <w:ind w:left="426" w:hanging="426"/>
        <w:jc w:val="both"/>
        <w:rPr>
          <w:szCs w:val="22"/>
        </w:rPr>
      </w:pPr>
      <w:r>
        <w:rPr>
          <w:szCs w:val="22"/>
        </w:rPr>
        <w:t>V zmysle zákona o účtovníctve každá účtovná jednotka účtuje buď v sústave podvojného účtovníctva alebo v sústave jednoduchého účtovníctva.</w:t>
      </w:r>
    </w:p>
    <w:p w14:paraId="053C8FA0" w14:textId="77777777" w:rsidR="0049204A" w:rsidRDefault="00844FD4" w:rsidP="00CC1683">
      <w:pPr>
        <w:pStyle w:val="Zkladntext"/>
        <w:numPr>
          <w:ilvl w:val="0"/>
          <w:numId w:val="39"/>
        </w:numPr>
        <w:ind w:left="426" w:hanging="426"/>
        <w:jc w:val="both"/>
        <w:rPr>
          <w:szCs w:val="22"/>
        </w:rPr>
      </w:pPr>
      <w:r>
        <w:rPr>
          <w:szCs w:val="22"/>
        </w:rPr>
        <w:t xml:space="preserve">Prijímateľ vedie účtovníctvo správne, úplne, preukázateľne, zrozumiteľne a spôsobom zaručujúcim trvalosť účtovných záznamov v súlade s </w:t>
      </w:r>
      <w:r>
        <w:t>§ 8</w:t>
      </w:r>
      <w:r>
        <w:rPr>
          <w:szCs w:val="22"/>
        </w:rPr>
        <w:t xml:space="preserve"> zákona o účtovníctve.</w:t>
      </w:r>
    </w:p>
    <w:p w14:paraId="7F5E9F66" w14:textId="77777777" w:rsidR="0049204A" w:rsidRDefault="00844FD4" w:rsidP="00CC1683">
      <w:pPr>
        <w:pStyle w:val="Odsekzoznamu"/>
        <w:keepNext/>
        <w:numPr>
          <w:ilvl w:val="0"/>
          <w:numId w:val="39"/>
        </w:numPr>
        <w:autoSpaceDE w:val="0"/>
        <w:autoSpaceDN w:val="0"/>
        <w:adjustRightInd w:val="0"/>
        <w:spacing w:before="130" w:after="130"/>
        <w:ind w:left="426" w:hanging="426"/>
        <w:jc w:val="both"/>
        <w:rPr>
          <w:color w:val="000000"/>
        </w:rPr>
      </w:pPr>
      <w:r>
        <w:rPr>
          <w:color w:val="000000"/>
        </w:rPr>
        <w:t>Účtovníctvo účtovnej jednotky je:</w:t>
      </w:r>
    </w:p>
    <w:p w14:paraId="6C1607AF" w14:textId="1BC0FCE4" w:rsidR="0049204A" w:rsidRDefault="00844FD4" w:rsidP="00CC1683">
      <w:pPr>
        <w:pStyle w:val="Zoznamsodrkami"/>
        <w:numPr>
          <w:ilvl w:val="0"/>
          <w:numId w:val="40"/>
        </w:numPr>
        <w:spacing w:before="0" w:after="0"/>
        <w:ind w:hanging="295"/>
        <w:rPr>
          <w:sz w:val="24"/>
          <w:szCs w:val="24"/>
        </w:rPr>
      </w:pPr>
      <w:r>
        <w:rPr>
          <w:sz w:val="24"/>
          <w:szCs w:val="24"/>
        </w:rPr>
        <w:t xml:space="preserve">správne, ak účtovná jednotka vedie účtovníctvo podľa zákona o účtovníctve </w:t>
      </w:r>
      <w:r w:rsidR="001049C7">
        <w:rPr>
          <w:sz w:val="24"/>
          <w:szCs w:val="24"/>
        </w:rPr>
        <w:br/>
      </w:r>
      <w:r>
        <w:rPr>
          <w:sz w:val="24"/>
          <w:szCs w:val="24"/>
        </w:rPr>
        <w:t>a ostatných osobitných predpisov</w:t>
      </w:r>
      <w:r w:rsidR="00DA56AC">
        <w:rPr>
          <w:sz w:val="24"/>
          <w:szCs w:val="24"/>
        </w:rPr>
        <w:t>;</w:t>
      </w:r>
    </w:p>
    <w:p w14:paraId="2431B9B0" w14:textId="55B278EA" w:rsidR="0049204A" w:rsidRDefault="00844FD4" w:rsidP="00CC1683">
      <w:pPr>
        <w:pStyle w:val="Zoznamsodrkami"/>
        <w:numPr>
          <w:ilvl w:val="0"/>
          <w:numId w:val="40"/>
        </w:numPr>
        <w:spacing w:before="0" w:after="0"/>
        <w:ind w:hanging="295"/>
        <w:rPr>
          <w:color w:val="000000"/>
          <w:sz w:val="24"/>
          <w:szCs w:val="24"/>
        </w:rPr>
      </w:pPr>
      <w:r>
        <w:rPr>
          <w:color w:val="000000"/>
          <w:sz w:val="24"/>
          <w:szCs w:val="24"/>
        </w:rPr>
        <w:t>úplné, ak účtovná jednotka zaúčtovala v účtovnom období v účtovných knihách všetky účtovné prípady</w:t>
      </w:r>
      <w:r w:rsidR="00DA56AC">
        <w:rPr>
          <w:color w:val="000000"/>
          <w:sz w:val="24"/>
          <w:szCs w:val="24"/>
        </w:rPr>
        <w:t>;</w:t>
      </w:r>
    </w:p>
    <w:p w14:paraId="22AD6B2F" w14:textId="3AD58ACA" w:rsidR="0049204A" w:rsidRDefault="00844FD4" w:rsidP="00CC1683">
      <w:pPr>
        <w:pStyle w:val="Zoznamsodrkami"/>
        <w:numPr>
          <w:ilvl w:val="0"/>
          <w:numId w:val="40"/>
        </w:numPr>
        <w:spacing w:before="0" w:after="0"/>
        <w:ind w:hanging="295"/>
        <w:rPr>
          <w:sz w:val="24"/>
          <w:szCs w:val="24"/>
        </w:rPr>
      </w:pPr>
      <w:r>
        <w:rPr>
          <w:sz w:val="24"/>
          <w:szCs w:val="24"/>
        </w:rPr>
        <w:t>preukázateľné, ak všetky účtovné záznamy sú preukázateľné  a účtovná jednotka vykonala inventarizáciu</w:t>
      </w:r>
      <w:r w:rsidR="00DA56AC">
        <w:rPr>
          <w:sz w:val="24"/>
          <w:szCs w:val="24"/>
        </w:rPr>
        <w:t>;</w:t>
      </w:r>
    </w:p>
    <w:p w14:paraId="71F5A02B" w14:textId="2D3A42CC" w:rsidR="0049204A" w:rsidRDefault="00844FD4" w:rsidP="00CC1683">
      <w:pPr>
        <w:pStyle w:val="Zoznamsodrkami"/>
        <w:numPr>
          <w:ilvl w:val="0"/>
          <w:numId w:val="40"/>
        </w:numPr>
        <w:spacing w:before="0" w:after="0"/>
        <w:ind w:hanging="295"/>
        <w:rPr>
          <w:color w:val="000000"/>
          <w:sz w:val="24"/>
          <w:szCs w:val="24"/>
        </w:rPr>
      </w:pPr>
      <w:r>
        <w:rPr>
          <w:color w:val="000000"/>
          <w:sz w:val="24"/>
          <w:szCs w:val="24"/>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r w:rsidR="00DA56AC">
        <w:rPr>
          <w:color w:val="000000"/>
          <w:sz w:val="24"/>
          <w:szCs w:val="24"/>
        </w:rPr>
        <w:t>;</w:t>
      </w:r>
    </w:p>
    <w:p w14:paraId="770E975D" w14:textId="035F4299" w:rsidR="0049204A" w:rsidRDefault="00844FD4" w:rsidP="00CC1683">
      <w:pPr>
        <w:pStyle w:val="Zoznamsodrkami"/>
        <w:numPr>
          <w:ilvl w:val="0"/>
          <w:numId w:val="40"/>
        </w:numPr>
        <w:spacing w:before="0" w:after="120"/>
        <w:ind w:hanging="294"/>
        <w:rPr>
          <w:sz w:val="24"/>
          <w:szCs w:val="24"/>
        </w:rPr>
      </w:pPr>
      <w:r>
        <w:rPr>
          <w:color w:val="000000"/>
          <w:sz w:val="24"/>
          <w:szCs w:val="24"/>
        </w:rPr>
        <w:t>sa vedie spôsobom zaručujúcim trvalosť účtovných záznamov, ak účtovná jednotka je schopná zabezpečiť trvalosť po celú dobu spracovania a</w:t>
      </w:r>
      <w:del w:id="110" w:author="Autor">
        <w:r w:rsidDel="00F10644">
          <w:rPr>
            <w:color w:val="000000"/>
            <w:sz w:val="24"/>
            <w:szCs w:val="24"/>
          </w:rPr>
          <w:delText> </w:delText>
        </w:r>
      </w:del>
      <w:ins w:id="111" w:author="Autor">
        <w:r w:rsidR="00F10644">
          <w:rPr>
            <w:color w:val="000000"/>
            <w:sz w:val="24"/>
            <w:szCs w:val="24"/>
          </w:rPr>
          <w:t> </w:t>
        </w:r>
      </w:ins>
      <w:r>
        <w:rPr>
          <w:color w:val="000000"/>
          <w:sz w:val="24"/>
          <w:szCs w:val="24"/>
        </w:rPr>
        <w:t>úschovy</w:t>
      </w:r>
      <w:ins w:id="112" w:author="Autor">
        <w:r w:rsidR="00F10644">
          <w:rPr>
            <w:color w:val="000000"/>
            <w:sz w:val="24"/>
            <w:szCs w:val="24"/>
          </w:rPr>
          <w:t xml:space="preserve"> v súlade so zákonom o účtovníctve</w:t>
        </w:r>
      </w:ins>
      <w:r>
        <w:rPr>
          <w:color w:val="000000"/>
          <w:sz w:val="24"/>
          <w:szCs w:val="24"/>
        </w:rPr>
        <w:t xml:space="preserve">. </w:t>
      </w:r>
    </w:p>
    <w:p w14:paraId="05D1D3D5" w14:textId="77777777" w:rsidR="0049204A" w:rsidRDefault="00844FD4" w:rsidP="00CC1683">
      <w:pPr>
        <w:pStyle w:val="Zkladntext"/>
        <w:numPr>
          <w:ilvl w:val="0"/>
          <w:numId w:val="39"/>
        </w:numPr>
        <w:ind w:left="426" w:hanging="426"/>
        <w:jc w:val="both"/>
        <w:rPr>
          <w:lang w:eastAsia="en-AU"/>
        </w:rPr>
      </w:pPr>
      <w:r>
        <w:rPr>
          <w:lang w:eastAsia="en-AU"/>
        </w:rPr>
        <w:t>V zmysle § 39 zákona</w:t>
      </w:r>
      <w:r>
        <w:t xml:space="preserve"> o príspevku z EŠIF </w:t>
      </w:r>
      <w:r>
        <w:rPr>
          <w:lang w:eastAsia="en-AU"/>
        </w:rPr>
        <w:t>prijímateľ, ktorý je účtovnou jednotkou, účtuje o skutočnostiach týkajúcich sa projektu:</w:t>
      </w:r>
    </w:p>
    <w:p w14:paraId="5DB84E65" w14:textId="2F2156AA" w:rsidR="0049204A" w:rsidRDefault="00844FD4" w:rsidP="00CC1683">
      <w:pPr>
        <w:pStyle w:val="Zoznamsodrkami"/>
        <w:numPr>
          <w:ilvl w:val="0"/>
          <w:numId w:val="41"/>
        </w:numPr>
        <w:spacing w:before="0" w:after="0"/>
        <w:ind w:left="714" w:hanging="357"/>
        <w:rPr>
          <w:sz w:val="24"/>
          <w:szCs w:val="24"/>
          <w:lang w:eastAsia="en-AU"/>
        </w:rPr>
      </w:pPr>
      <w:r>
        <w:rPr>
          <w:sz w:val="24"/>
          <w:szCs w:val="24"/>
          <w:lang w:eastAsia="en-AU"/>
        </w:rPr>
        <w:t>na analytických účtoch v členení podľa jednotlivých projektov alebo v analytickej evidencii vedenej v technickej forme v členení podľa jednotlivých projektov bez vytvorenia</w:t>
      </w:r>
      <w:r>
        <w:rPr>
          <w:lang w:eastAsia="en-AU"/>
        </w:rPr>
        <w:t xml:space="preserve"> </w:t>
      </w:r>
      <w:r>
        <w:rPr>
          <w:sz w:val="24"/>
          <w:szCs w:val="24"/>
          <w:lang w:eastAsia="en-AU"/>
        </w:rPr>
        <w:t xml:space="preserve">analytických účtov v členení podľa jednotlivých projektov, ak účtujú </w:t>
      </w:r>
      <w:r w:rsidR="001049C7">
        <w:rPr>
          <w:sz w:val="24"/>
          <w:szCs w:val="24"/>
          <w:lang w:eastAsia="en-AU"/>
        </w:rPr>
        <w:br/>
      </w:r>
      <w:r>
        <w:rPr>
          <w:sz w:val="24"/>
          <w:szCs w:val="24"/>
          <w:lang w:eastAsia="en-AU"/>
        </w:rPr>
        <w:t>v sústave podvojného účtovníctva</w:t>
      </w:r>
      <w:r w:rsidR="00DA56AC">
        <w:rPr>
          <w:sz w:val="24"/>
          <w:szCs w:val="24"/>
          <w:lang w:eastAsia="en-AU"/>
        </w:rPr>
        <w:t>;</w:t>
      </w:r>
    </w:p>
    <w:p w14:paraId="02A4657E" w14:textId="77777777" w:rsidR="0049204A" w:rsidRDefault="00844FD4" w:rsidP="00CC1683">
      <w:pPr>
        <w:pStyle w:val="Zoznamsodrkami"/>
        <w:numPr>
          <w:ilvl w:val="0"/>
          <w:numId w:val="41"/>
        </w:numPr>
        <w:spacing w:before="0" w:after="120"/>
        <w:ind w:left="714" w:hanging="357"/>
        <w:rPr>
          <w:sz w:val="24"/>
          <w:szCs w:val="24"/>
          <w:lang w:eastAsia="en-AU"/>
        </w:rPr>
      </w:pPr>
      <w:r>
        <w:rPr>
          <w:sz w:val="24"/>
          <w:szCs w:val="24"/>
          <w:lang w:eastAsia="en-AU"/>
        </w:rPr>
        <w:t>v účtovných knihách so slovným a číselným označením projektu v účtovných zápisoch, ak účtujú v sústave jednoduchého účtovníctva.</w:t>
      </w:r>
    </w:p>
    <w:p w14:paraId="77D63C5B" w14:textId="2D068755" w:rsidR="0049204A" w:rsidRDefault="00844FD4" w:rsidP="00CC1683">
      <w:pPr>
        <w:pStyle w:val="Zkladntext"/>
        <w:numPr>
          <w:ilvl w:val="0"/>
          <w:numId w:val="39"/>
        </w:numPr>
        <w:ind w:left="426" w:hanging="426"/>
        <w:jc w:val="both"/>
        <w:rPr>
          <w:szCs w:val="22"/>
          <w:lang w:eastAsia="en-AU"/>
        </w:rPr>
      </w:pPr>
      <w:r>
        <w:rPr>
          <w:szCs w:val="22"/>
          <w:lang w:eastAsia="en-AU"/>
        </w:rPr>
        <w:t>Prijímateľ, ktorý nie je účtovnou jednotkou, vedie 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0D667FE" w14:textId="77777777" w:rsidR="0049204A" w:rsidRDefault="00844FD4" w:rsidP="00CC1683">
      <w:pPr>
        <w:pStyle w:val="Zkladntext"/>
        <w:numPr>
          <w:ilvl w:val="0"/>
          <w:numId w:val="39"/>
        </w:numPr>
        <w:ind w:left="426" w:hanging="426"/>
        <w:jc w:val="both"/>
        <w:rPr>
          <w:szCs w:val="22"/>
          <w:lang w:eastAsia="en-AU"/>
        </w:rPr>
      </w:pPr>
      <w:r>
        <w:rPr>
          <w:szCs w:val="22"/>
          <w:lang w:eastAsia="en-AU"/>
        </w:rPr>
        <w:t>Ak má prijímateľ sídlo alebo miesto podnikania mimo územia Slovenskej republiky, je povinný viesť účtovníctvo týkajúce sa poskytovania pomoci podľa právneho poriadku štátu, na území ktorého má sídlo alebo miesto podnikania.</w:t>
      </w:r>
    </w:p>
    <w:p w14:paraId="6C6072A2" w14:textId="363B6E58" w:rsidR="007952C2" w:rsidRDefault="007952C2" w:rsidP="007952C2">
      <w:pPr>
        <w:pStyle w:val="Zkladntext"/>
        <w:ind w:left="426"/>
        <w:jc w:val="both"/>
        <w:rPr>
          <w:szCs w:val="22"/>
          <w:lang w:eastAsia="en-AU"/>
        </w:rPr>
      </w:pPr>
    </w:p>
    <w:tbl>
      <w:tblPr>
        <w:tblStyle w:val="Mriekatabuky"/>
        <w:tblW w:w="0" w:type="auto"/>
        <w:shd w:val="clear" w:color="auto" w:fill="D9D9D9" w:themeFill="background1" w:themeFillShade="D9"/>
        <w:tblLook w:val="04A0" w:firstRow="1" w:lastRow="0" w:firstColumn="1" w:lastColumn="0" w:noHBand="0" w:noVBand="1"/>
      </w:tblPr>
      <w:tblGrid>
        <w:gridCol w:w="9062"/>
      </w:tblGrid>
      <w:tr w:rsidR="007952C2" w14:paraId="5652A282" w14:textId="77777777" w:rsidTr="00ED2453">
        <w:tc>
          <w:tcPr>
            <w:tcW w:w="9212" w:type="dxa"/>
            <w:shd w:val="clear" w:color="auto" w:fill="D9D9D9" w:themeFill="background1" w:themeFillShade="D9"/>
          </w:tcPr>
          <w:p w14:paraId="4B1A9854" w14:textId="46A18C25" w:rsidR="007952C2" w:rsidRDefault="007952C2" w:rsidP="0083349D">
            <w:pPr>
              <w:spacing w:before="240" w:after="240"/>
              <w:jc w:val="both"/>
            </w:pPr>
            <w:bookmarkStart w:id="113" w:name="_Toc367178375"/>
            <w:bookmarkStart w:id="114" w:name="_Toc368048341"/>
            <w:bookmarkStart w:id="115" w:name="_Toc368933359"/>
            <w:bookmarkStart w:id="116" w:name="_Toc369677156"/>
            <w:bookmarkStart w:id="117" w:name="_Ref370119356"/>
            <w:bookmarkStart w:id="118" w:name="_Ref370119375"/>
            <w:bookmarkStart w:id="119" w:name="_Toc380160419"/>
            <w:bookmarkStart w:id="120" w:name="_Toc506216928"/>
            <w:r>
              <w:rPr>
                <w:szCs w:val="22"/>
              </w:rPr>
              <w:lastRenderedPageBreak/>
              <w:t xml:space="preserve">RO zabezpečí, aby prijímatelia zapojení do realizácie projektov, ktoré sa preplácajú na základe skutočne vzniknutých oprávnených výdavkov, viedli buď analytické účty alebo analytickú evidenciu pre všetky transakcie </w:t>
            </w:r>
            <w:r w:rsidR="0083349D" w:rsidRPr="0083349D">
              <w:rPr>
                <w:szCs w:val="22"/>
              </w:rPr>
              <w:t xml:space="preserve">týkajúce sa nákladov/výdavkov alebo výnosov/príjmov </w:t>
            </w:r>
            <w:r>
              <w:rPr>
                <w:szCs w:val="22"/>
              </w:rPr>
              <w:t>súvisiace s</w:t>
            </w:r>
            <w:r w:rsidR="0083349D">
              <w:rPr>
                <w:szCs w:val="22"/>
              </w:rPr>
              <w:t> </w:t>
            </w:r>
            <w:r>
              <w:rPr>
                <w:szCs w:val="22"/>
              </w:rPr>
              <w:t>projektom.</w:t>
            </w:r>
          </w:p>
        </w:tc>
      </w:tr>
    </w:tbl>
    <w:p w14:paraId="6C76A7D9" w14:textId="77777777" w:rsidR="0049204A" w:rsidRDefault="00844FD4" w:rsidP="007952C2">
      <w:pPr>
        <w:pStyle w:val="MPCKO2"/>
        <w:spacing w:after="240"/>
      </w:pPr>
      <w:bookmarkStart w:id="121" w:name="_Toc410375009"/>
      <w:bookmarkStart w:id="122" w:name="_Toc525130079"/>
      <w:bookmarkStart w:id="123" w:name="_Toc70414008"/>
      <w:r>
        <w:t>3.3 Vznik a úhrada oprávneného výdavku – všeobecné podmienky</w:t>
      </w:r>
      <w:bookmarkEnd w:id="113"/>
      <w:bookmarkEnd w:id="114"/>
      <w:bookmarkEnd w:id="115"/>
      <w:bookmarkEnd w:id="116"/>
      <w:bookmarkEnd w:id="117"/>
      <w:bookmarkEnd w:id="118"/>
      <w:bookmarkEnd w:id="119"/>
      <w:bookmarkEnd w:id="120"/>
      <w:bookmarkEnd w:id="121"/>
      <w:bookmarkEnd w:id="122"/>
      <w:bookmarkEnd w:id="123"/>
    </w:p>
    <w:p w14:paraId="1F122D90" w14:textId="77777777" w:rsidR="0049204A" w:rsidRDefault="00844FD4" w:rsidP="00CC1683">
      <w:pPr>
        <w:pStyle w:val="Zkladntext"/>
        <w:numPr>
          <w:ilvl w:val="0"/>
          <w:numId w:val="42"/>
        </w:numPr>
        <w:spacing w:before="200"/>
        <w:ind w:left="426" w:hanging="426"/>
        <w:jc w:val="both"/>
        <w:rPr>
          <w:color w:val="000000"/>
          <w:szCs w:val="22"/>
          <w:lang w:eastAsia="en-AU"/>
        </w:rPr>
      </w:pPr>
      <w:r>
        <w:rPr>
          <w:color w:val="000000"/>
          <w:szCs w:val="22"/>
          <w:lang w:eastAsia="en-AU"/>
        </w:rPr>
        <w:t>Pri posudzovaní oprávnenosti sa nehodnotí len povaha výdavku, ale tiež obdobie jeho vzniku a úhrady. Výdavok musí byť vynaložený a skutočne uhradený počas obdobia oprávnenosti výdavkov.</w:t>
      </w:r>
    </w:p>
    <w:p w14:paraId="176ABF5D" w14:textId="77777777" w:rsidR="0049204A" w:rsidRDefault="00844FD4" w:rsidP="00CC1683">
      <w:pPr>
        <w:pStyle w:val="Zkladntext"/>
        <w:numPr>
          <w:ilvl w:val="0"/>
          <w:numId w:val="42"/>
        </w:numPr>
        <w:ind w:left="426" w:hanging="426"/>
        <w:jc w:val="both"/>
        <w:rPr>
          <w:color w:val="000000"/>
          <w:szCs w:val="22"/>
          <w:lang w:eastAsia="en-AU"/>
        </w:rPr>
      </w:pPr>
      <w:r>
        <w:rPr>
          <w:color w:val="000000"/>
          <w:szCs w:val="22"/>
          <w:lang w:eastAsia="en-AU"/>
        </w:rPr>
        <w:t xml:space="preserve">Za dátum vzniku výdavku sa považuje dátum uskutočnenia účtovného prípadu, ktorý je jednou z náležitostí účtovného dokladu.  </w:t>
      </w:r>
    </w:p>
    <w:p w14:paraId="753C0249" w14:textId="77777777" w:rsidR="0049204A" w:rsidRDefault="00844FD4" w:rsidP="00CC1683">
      <w:pPr>
        <w:pStyle w:val="Zkladntext"/>
        <w:numPr>
          <w:ilvl w:val="0"/>
          <w:numId w:val="42"/>
        </w:numPr>
        <w:ind w:left="426" w:hanging="426"/>
        <w:jc w:val="both"/>
        <w:rPr>
          <w:color w:val="000000"/>
          <w:szCs w:val="22"/>
          <w:lang w:eastAsia="en-AU"/>
        </w:rPr>
      </w:pPr>
      <w:r>
        <w:rPr>
          <w:color w:val="000000"/>
          <w:szCs w:val="22"/>
          <w:lang w:eastAsia="en-AU"/>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w:t>
      </w:r>
      <w:r w:rsidR="001049C7">
        <w:rPr>
          <w:color w:val="000000"/>
          <w:szCs w:val="22"/>
          <w:lang w:eastAsia="en-AU"/>
        </w:rPr>
        <w:br/>
      </w:r>
      <w:r>
        <w:rPr>
          <w:color w:val="000000"/>
          <w:szCs w:val="22"/>
          <w:lang w:eastAsia="en-AU"/>
        </w:rPr>
        <w:t>a účtovná jednotka má k dispozícii potrebné podklady, ktoré dokumentujú tieto skutočnosti.</w:t>
      </w:r>
    </w:p>
    <w:p w14:paraId="58FE0259" w14:textId="756E7620" w:rsidR="0049204A" w:rsidRDefault="001049C7" w:rsidP="00CC1683">
      <w:pPr>
        <w:pStyle w:val="Zkladntext"/>
        <w:numPr>
          <w:ilvl w:val="0"/>
          <w:numId w:val="42"/>
        </w:numPr>
        <w:ind w:left="426" w:hanging="426"/>
        <w:jc w:val="both"/>
        <w:rPr>
          <w:color w:val="000000"/>
          <w:szCs w:val="22"/>
          <w:lang w:eastAsia="en-AU"/>
        </w:rPr>
      </w:pPr>
      <w:r>
        <w:rPr>
          <w:color w:val="000000"/>
          <w:szCs w:val="22"/>
          <w:lang w:eastAsia="en-AU"/>
        </w:rPr>
        <w:t>Na</w:t>
      </w:r>
      <w:r w:rsidR="00844FD4">
        <w:rPr>
          <w:color w:val="000000"/>
          <w:szCs w:val="22"/>
          <w:lang w:eastAsia="en-AU"/>
        </w:rPr>
        <w:t xml:space="preserve"> účely posúdenia oprávnenosti výdavku je nevyhnutné, aby bola preukázaná úhrada všetkých výdavkov</w:t>
      </w:r>
      <w:r w:rsidR="00844FD4">
        <w:rPr>
          <w:rStyle w:val="Odkaznapoznmkupodiarou"/>
          <w:color w:val="000000"/>
          <w:szCs w:val="22"/>
          <w:lang w:eastAsia="en-AU"/>
        </w:rPr>
        <w:footnoteReference w:id="65"/>
      </w:r>
      <w:r w:rsidR="00844FD4">
        <w:rPr>
          <w:color w:val="000000"/>
          <w:szCs w:val="22"/>
          <w:lang w:eastAsia="en-AU"/>
        </w:rPr>
        <w:t xml:space="preserve">. Úhradu možno dokladovať, napr. výpisom z bankového účtu, výdavkovým pokladničným dokladom, pokladničným blokom, </w:t>
      </w:r>
      <w:r w:rsidR="00844FD4">
        <w:rPr>
          <w:szCs w:val="22"/>
        </w:rPr>
        <w:t>zjednodušeným daňovým dokladom</w:t>
      </w:r>
      <w:r w:rsidR="00844FD4">
        <w:rPr>
          <w:color w:val="000000"/>
          <w:szCs w:val="22"/>
          <w:lang w:eastAsia="en-AU"/>
        </w:rPr>
        <w:t xml:space="preserve">. Na úrovni jednotlivých OP môžu byť ďalej definované výdavky, ktoré môžu vzniknúť a byť uhradené pred počiatočným dátumom oprávnenosti pre daný projekt (napr. výdavky na projektovú dokumentáciu stavby) pri rešpektovaní časovej oprávnenosti výdavkov podľa čl. 65 všeobecného nariadenia. </w:t>
      </w:r>
    </w:p>
    <w:p w14:paraId="23ACF809" w14:textId="77777777" w:rsidR="007952C2" w:rsidRDefault="007952C2" w:rsidP="007952C2">
      <w:pPr>
        <w:pStyle w:val="Zkladntext"/>
        <w:jc w:val="both"/>
        <w:rPr>
          <w:color w:val="000000"/>
          <w:szCs w:val="22"/>
          <w:lang w:eastAsia="en-AU"/>
        </w:rPr>
      </w:pPr>
    </w:p>
    <w:tbl>
      <w:tblPr>
        <w:tblStyle w:val="Mriekatabuky"/>
        <w:tblW w:w="0" w:type="auto"/>
        <w:tblLook w:val="04A0" w:firstRow="1" w:lastRow="0" w:firstColumn="1" w:lastColumn="0" w:noHBand="0" w:noVBand="1"/>
      </w:tblPr>
      <w:tblGrid>
        <w:gridCol w:w="9062"/>
      </w:tblGrid>
      <w:tr w:rsidR="007952C2" w14:paraId="45316B32" w14:textId="77777777" w:rsidTr="00ED2453">
        <w:tc>
          <w:tcPr>
            <w:tcW w:w="9212" w:type="dxa"/>
            <w:shd w:val="clear" w:color="auto" w:fill="D9D9D9" w:themeFill="background1" w:themeFillShade="D9"/>
          </w:tcPr>
          <w:p w14:paraId="3DB433BB" w14:textId="77777777" w:rsidR="007952C2" w:rsidRPr="007952C2" w:rsidRDefault="007952C2" w:rsidP="007952C2">
            <w:pPr>
              <w:spacing w:before="240" w:after="240"/>
              <w:jc w:val="both"/>
            </w:pPr>
            <w:r>
              <w:t>Z hľadiska oprávnenosti je vždy dôležité posúdiť rovnako okamih vzniku výdavku</w:t>
            </w:r>
            <w:r w:rsidR="001049C7">
              <w:t>,</w:t>
            </w:r>
            <w:r>
              <w:t xml:space="preserve"> ako aj okamih úhrady výdavku prijímateľom vzhľadom na časovú oprávnenosť.</w:t>
            </w:r>
          </w:p>
        </w:tc>
      </w:tr>
    </w:tbl>
    <w:p w14:paraId="13EA23F9" w14:textId="77777777" w:rsidR="0049204A" w:rsidRDefault="00844FD4" w:rsidP="007952C2">
      <w:pPr>
        <w:pStyle w:val="MPCKO2"/>
        <w:spacing w:after="240"/>
      </w:pPr>
      <w:bookmarkStart w:id="124" w:name="_Toc410375010"/>
      <w:bookmarkStart w:id="125" w:name="_Toc506216929"/>
      <w:bookmarkStart w:id="126" w:name="_Toc525130080"/>
      <w:bookmarkStart w:id="127" w:name="_Toc70414009"/>
      <w:r>
        <w:t>3.4 Dokladovanie oprávnených výdavkov podľa jednotlivých skupín výdavkov</w:t>
      </w:r>
      <w:bookmarkEnd w:id="124"/>
      <w:bookmarkEnd w:id="125"/>
      <w:bookmarkEnd w:id="126"/>
      <w:bookmarkEnd w:id="127"/>
    </w:p>
    <w:p w14:paraId="1872D3E3" w14:textId="3DD34242" w:rsidR="0049204A" w:rsidRDefault="00844FD4" w:rsidP="00CC1683">
      <w:pPr>
        <w:pStyle w:val="Odsekzoznamu"/>
        <w:numPr>
          <w:ilvl w:val="0"/>
          <w:numId w:val="43"/>
        </w:numPr>
        <w:spacing w:after="120"/>
        <w:ind w:left="425" w:hanging="425"/>
        <w:contextualSpacing w:val="0"/>
        <w:jc w:val="both"/>
      </w:pPr>
      <w:r>
        <w:t xml:space="preserve">Ustanovuje sa spôsob dokladovania najčastejšie sa vyskytujúcich oprávnených výdavkov, ktorých základné princípy oprávnenosti sú definované v časti 2 tohto metodického pokynu. Vzhľadom na špecifickosť jednotlivých OP je RO oprávnený upraviť spôsoby dokladovania jednotlivých druhov výdavkov, pričom dodrží minimálny štandard uvedený v tejto časti metodického pokynu. </w:t>
      </w:r>
      <w:r w:rsidR="00FE3C09">
        <w:t xml:space="preserve">RO by k žiadostiam o platbu nemal požadovať dokumentáciu nad rámec ustanovení tohto metodického pokynu, pokiaľ vie predmetnú doplňujúcu dokumentáciu overiť pri kontrole na mieste. </w:t>
      </w:r>
      <w:r w:rsidR="00DC724B">
        <w:rPr>
          <w:szCs w:val="22"/>
        </w:rPr>
        <w:t xml:space="preserve">CKO odporúča RO </w:t>
      </w:r>
      <w:r w:rsidR="00DC724B" w:rsidRPr="007D2425">
        <w:rPr>
          <w:szCs w:val="22"/>
        </w:rPr>
        <w:t xml:space="preserve">uchovávať elektronické dokumenty, súvisiace s realizáciou projektu (napríklad </w:t>
      </w:r>
      <w:r w:rsidR="00DC724B" w:rsidRPr="002F3613">
        <w:t>faktúry, objednávky, dodacie listy,</w:t>
      </w:r>
      <w:r w:rsidR="00DC724B" w:rsidRPr="007D2425">
        <w:rPr>
          <w:szCs w:val="22"/>
        </w:rPr>
        <w:t xml:space="preserve"> </w:t>
      </w:r>
      <w:r w:rsidR="009F3CDF">
        <w:rPr>
          <w:szCs w:val="22"/>
        </w:rPr>
        <w:t xml:space="preserve">výpisy z účtu, </w:t>
      </w:r>
      <w:r w:rsidR="00DC724B" w:rsidRPr="007D2425">
        <w:rPr>
          <w:szCs w:val="22"/>
        </w:rPr>
        <w:t>prieskumy trhu, zaznamenané formou print screenov, e</w:t>
      </w:r>
      <w:r w:rsidR="001049C7">
        <w:rPr>
          <w:szCs w:val="22"/>
        </w:rPr>
        <w:t>-</w:t>
      </w:r>
      <w:r w:rsidR="00DC724B" w:rsidRPr="007D2425">
        <w:rPr>
          <w:szCs w:val="22"/>
        </w:rPr>
        <w:t>mailovú komunikáciu s</w:t>
      </w:r>
      <w:r w:rsidR="00DC724B">
        <w:rPr>
          <w:szCs w:val="22"/>
        </w:rPr>
        <w:t> </w:t>
      </w:r>
      <w:r w:rsidR="00DC724B" w:rsidRPr="007D2425">
        <w:rPr>
          <w:szCs w:val="22"/>
        </w:rPr>
        <w:t>prijímateľom</w:t>
      </w:r>
      <w:r w:rsidR="00DC724B">
        <w:rPr>
          <w:szCs w:val="22"/>
        </w:rPr>
        <w:t>,</w:t>
      </w:r>
      <w:r w:rsidR="00DC724B" w:rsidRPr="001C1E41">
        <w:rPr>
          <w:szCs w:val="22"/>
        </w:rPr>
        <w:t xml:space="preserve"> dokumenty ako PDF, docx, xlsx generované </w:t>
      </w:r>
      <w:r w:rsidR="00DC724B" w:rsidRPr="001C1E41">
        <w:rPr>
          <w:szCs w:val="22"/>
        </w:rPr>
        <w:lastRenderedPageBreak/>
        <w:t>informačným systémom, ktoré majú ucelenú podobu bez potreby po</w:t>
      </w:r>
      <w:r w:rsidR="00DC724B">
        <w:rPr>
          <w:szCs w:val="22"/>
        </w:rPr>
        <w:t>d</w:t>
      </w:r>
      <w:r w:rsidR="00DC724B" w:rsidRPr="001C1E41">
        <w:rPr>
          <w:szCs w:val="22"/>
        </w:rPr>
        <w:t>pisovania</w:t>
      </w:r>
      <w:r w:rsidR="00DC724B" w:rsidRPr="007D2425">
        <w:rPr>
          <w:szCs w:val="22"/>
        </w:rPr>
        <w:t xml:space="preserve"> a pod.) výhradne v ITMS 2014+, bez ich vytlačeni</w:t>
      </w:r>
      <w:r w:rsidR="00DC724B">
        <w:rPr>
          <w:szCs w:val="22"/>
        </w:rPr>
        <w:t>a</w:t>
      </w:r>
      <w:r w:rsidR="00DC724B" w:rsidRPr="007D2425">
        <w:rPr>
          <w:szCs w:val="22"/>
        </w:rPr>
        <w:t xml:space="preserve"> do listinnej podoby</w:t>
      </w:r>
      <w:r w:rsidR="00DC724B">
        <w:rPr>
          <w:szCs w:val="22"/>
        </w:rPr>
        <w:t xml:space="preserve">. </w:t>
      </w:r>
      <w:r w:rsidR="004C7295">
        <w:rPr>
          <w:szCs w:val="22"/>
        </w:rPr>
        <w:t>Pri dokladovaní výdavkov by mal RO minimalizovať vyžadovanie podpisovania dokladov preukazujúcich</w:t>
      </w:r>
      <w:r w:rsidR="00337B20">
        <w:rPr>
          <w:szCs w:val="22"/>
        </w:rPr>
        <w:t>, alebo sumarizujúcich uskutočnené výdavky.</w:t>
      </w:r>
      <w:r w:rsidR="004C7295">
        <w:rPr>
          <w:szCs w:val="22"/>
        </w:rPr>
        <w:t xml:space="preserve">  </w:t>
      </w:r>
    </w:p>
    <w:p w14:paraId="0837696F" w14:textId="2DFDFBE6" w:rsidR="0049204A" w:rsidRDefault="00844FD4" w:rsidP="00CC1683">
      <w:pPr>
        <w:pStyle w:val="Odsekzoznamu"/>
        <w:numPr>
          <w:ilvl w:val="0"/>
          <w:numId w:val="43"/>
        </w:numPr>
        <w:spacing w:after="120"/>
        <w:ind w:left="425" w:hanging="425"/>
        <w:contextualSpacing w:val="0"/>
        <w:jc w:val="both"/>
      </w:pPr>
      <w:r>
        <w:t>Dokladovaním najčastejšie sa vyskytujúcich oprávnených výdavkov podľa tohto metodického pokynu nie je dotknutá možnosť RO uplatňovať pre určité skupiny výdavkov sumarizačné hárky.</w:t>
      </w:r>
    </w:p>
    <w:p w14:paraId="07A867D1" w14:textId="1F10B9E4" w:rsidR="00D93371" w:rsidRPr="00D93371" w:rsidRDefault="00D93371" w:rsidP="00BE4CF2">
      <w:pPr>
        <w:pStyle w:val="Odsekzoznamu"/>
        <w:numPr>
          <w:ilvl w:val="0"/>
          <w:numId w:val="43"/>
        </w:numPr>
        <w:spacing w:after="120"/>
        <w:ind w:left="425" w:hanging="425"/>
        <w:contextualSpacing w:val="0"/>
        <w:jc w:val="both"/>
      </w:pPr>
      <w:bookmarkStart w:id="128" w:name="kapitola_358_ods_7"/>
      <w:r>
        <w:t>RO</w:t>
      </w:r>
      <w:ins w:id="129" w:author="Autor">
        <w:r w:rsidR="00E57DFE">
          <w:t>/CKO</w:t>
        </w:r>
        <w:del w:id="130" w:author="Autor">
          <w:r w:rsidR="00A258B9" w:rsidDel="00E57DFE">
            <w:delText xml:space="preserve"> alebo CKO</w:delText>
          </w:r>
        </w:del>
      </w:ins>
      <w:r>
        <w:t xml:space="preserve"> </w:t>
      </w:r>
      <w:r w:rsidR="003A5D70">
        <w:t xml:space="preserve">môže </w:t>
      </w:r>
      <w:r>
        <w:t xml:space="preserve">stanoviť (vrátane pravidiel a podmienok uplatňovania), že prijímateľ predkladá spolu so </w:t>
      </w:r>
      <w:r w:rsidR="007E3965">
        <w:t>žiadosťou o platbu</w:t>
      </w:r>
      <w:r>
        <w:t xml:space="preserve"> len sumarizačné hárky stanovené RO</w:t>
      </w:r>
      <w:ins w:id="131" w:author="Autor">
        <w:r w:rsidR="00E57DFE">
          <w:t>/</w:t>
        </w:r>
      </w:ins>
      <w:del w:id="132" w:author="Autor">
        <w:r w:rsidDel="00E57DFE">
          <w:delText xml:space="preserve"> </w:delText>
        </w:r>
      </w:del>
      <w:ins w:id="133" w:author="Autor">
        <w:del w:id="134" w:author="Autor">
          <w:r w:rsidR="00A258B9" w:rsidDel="00E57DFE">
            <w:delText xml:space="preserve">alebo </w:delText>
          </w:r>
        </w:del>
        <w:r w:rsidR="00A258B9">
          <w:t xml:space="preserve">CKO </w:t>
        </w:r>
      </w:ins>
      <w:r>
        <w:t>za </w:t>
      </w:r>
      <w:r w:rsidR="004C7295">
        <w:t xml:space="preserve">napríklad </w:t>
      </w:r>
      <w:r>
        <w:t>nasledovné druhy výdavkov:</w:t>
      </w:r>
    </w:p>
    <w:bookmarkEnd w:id="128"/>
    <w:p w14:paraId="62A38142"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oblasť pracovno-právnych vzťahov (mzda (plat) vrátane odvodov za zamestnávateľa, odmeny za prácu, náhrady mzdy pre frekventantov);</w:t>
      </w:r>
    </w:p>
    <w:p w14:paraId="35A2B3FE"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doktorandské štipendiá;</w:t>
      </w:r>
    </w:p>
    <w:p w14:paraId="3DDFEA25" w14:textId="109CA76E" w:rsidR="00D93371" w:rsidRDefault="00D93371" w:rsidP="00D93371">
      <w:pPr>
        <w:numPr>
          <w:ilvl w:val="0"/>
          <w:numId w:val="193"/>
        </w:numPr>
        <w:tabs>
          <w:tab w:val="clear" w:pos="720"/>
        </w:tabs>
        <w:autoSpaceDE w:val="0"/>
        <w:autoSpaceDN w:val="0"/>
        <w:adjustRightInd w:val="0"/>
        <w:spacing w:before="120" w:after="120"/>
        <w:ind w:left="851" w:hanging="425"/>
        <w:jc w:val="both"/>
      </w:pPr>
      <w:r>
        <w:t>cestovné náhrady odborného, riadiaceho a administratívneho personálu (nie na</w:t>
      </w:r>
      <w:r w:rsidR="00D8695B">
        <w:t> </w:t>
      </w:r>
      <w:r>
        <w:t>základe dodávateľsko-odberateľských vzťahov);</w:t>
      </w:r>
    </w:p>
    <w:p w14:paraId="5226633C" w14:textId="77777777" w:rsidR="00D93371" w:rsidRDefault="00D93371" w:rsidP="00D93371">
      <w:pPr>
        <w:numPr>
          <w:ilvl w:val="0"/>
          <w:numId w:val="193"/>
        </w:numPr>
        <w:tabs>
          <w:tab w:val="clear" w:pos="720"/>
        </w:tabs>
        <w:autoSpaceDE w:val="0"/>
        <w:autoSpaceDN w:val="0"/>
        <w:adjustRightInd w:val="0"/>
        <w:spacing w:before="120" w:after="120"/>
        <w:ind w:left="851" w:hanging="425"/>
        <w:jc w:val="both"/>
      </w:pPr>
      <w:r>
        <w:t>cestovné náhrady pre oprávnenú cieľovú skupinu (nie na základe dodávateľsko-odberateľských vzťahov);</w:t>
      </w:r>
    </w:p>
    <w:p w14:paraId="25B9CDD0" w14:textId="64CFEA52" w:rsidR="00D93371" w:rsidRDefault="00D93371" w:rsidP="00D93371">
      <w:pPr>
        <w:numPr>
          <w:ilvl w:val="0"/>
          <w:numId w:val="193"/>
        </w:numPr>
        <w:tabs>
          <w:tab w:val="clear" w:pos="720"/>
        </w:tabs>
        <w:autoSpaceDE w:val="0"/>
        <w:autoSpaceDN w:val="0"/>
        <w:adjustRightInd w:val="0"/>
        <w:spacing w:before="120" w:after="120"/>
        <w:ind w:left="851" w:hanging="425"/>
        <w:jc w:val="both"/>
      </w:pPr>
      <w:r>
        <w:t>pohonné hmoty, ak nie sú obsiahnuté v cestovných náhradách (aplikuje sa pre</w:t>
      </w:r>
      <w:r w:rsidR="00D8695B">
        <w:t> </w:t>
      </w:r>
      <w:r>
        <w:t>služobné motorové vozidlá).</w:t>
      </w:r>
    </w:p>
    <w:p w14:paraId="7E39AF6D" w14:textId="16768E3B" w:rsidR="00FF4FC0" w:rsidDel="005974FE" w:rsidRDefault="00FF4FC0" w:rsidP="005974FE">
      <w:pPr>
        <w:spacing w:after="120"/>
        <w:jc w:val="both"/>
        <w:rPr>
          <w:ins w:id="135" w:author="Autor"/>
          <w:del w:id="136" w:author="Autor"/>
        </w:rPr>
      </w:pPr>
    </w:p>
    <w:p w14:paraId="3E5BBBA8" w14:textId="5605E02B" w:rsidR="00D93371" w:rsidRDefault="00D93371">
      <w:pPr>
        <w:pStyle w:val="Odsekzoznamu"/>
        <w:numPr>
          <w:ilvl w:val="0"/>
          <w:numId w:val="43"/>
        </w:numPr>
        <w:spacing w:after="120"/>
        <w:ind w:left="425" w:hanging="425"/>
        <w:contextualSpacing w:val="0"/>
        <w:jc w:val="both"/>
      </w:pPr>
      <w:r>
        <w:t>Pri aplikovaní vykazovania určitých druhov výdavkov prostredníctvom sumarizačných hárkov RO sú aj naďalej zodpovedné za dodržiavanie podmienok ustanovených v čl. 72 a čl. 125 ods. 4 všeobecného nariadenia.</w:t>
      </w:r>
    </w:p>
    <w:p w14:paraId="03B6EDCB" w14:textId="77777777" w:rsidR="0049204A" w:rsidRDefault="00844FD4" w:rsidP="007952C2">
      <w:pPr>
        <w:pStyle w:val="MPCKO3"/>
        <w:spacing w:after="240"/>
      </w:pPr>
      <w:bookmarkStart w:id="137" w:name="_Toc368933364"/>
      <w:bookmarkStart w:id="138" w:name="_Toc369677165"/>
      <w:bookmarkStart w:id="139" w:name="_Ref372097843"/>
      <w:bookmarkStart w:id="140" w:name="_Ref373238470"/>
      <w:bookmarkStart w:id="141" w:name="_Toc380160428"/>
      <w:bookmarkStart w:id="142" w:name="_Toc410375011"/>
      <w:bookmarkStart w:id="143" w:name="_Toc506216930"/>
      <w:bookmarkStart w:id="144" w:name="_Toc525130081"/>
      <w:bookmarkStart w:id="145" w:name="_Toc70414010"/>
      <w:r>
        <w:t>3.4.1 Nákup pozemkov</w:t>
      </w:r>
      <w:bookmarkEnd w:id="137"/>
      <w:bookmarkEnd w:id="138"/>
      <w:bookmarkEnd w:id="139"/>
      <w:bookmarkEnd w:id="140"/>
      <w:bookmarkEnd w:id="141"/>
      <w:bookmarkEnd w:id="142"/>
      <w:bookmarkEnd w:id="143"/>
      <w:bookmarkEnd w:id="144"/>
      <w:bookmarkEnd w:id="145"/>
    </w:p>
    <w:p w14:paraId="1BCD3AB2" w14:textId="29C745B5" w:rsidR="0049204A" w:rsidRDefault="00844FD4" w:rsidP="00CC1683">
      <w:pPr>
        <w:pStyle w:val="Zkladntext"/>
        <w:numPr>
          <w:ilvl w:val="0"/>
          <w:numId w:val="44"/>
        </w:numPr>
        <w:spacing w:after="200"/>
        <w:ind w:left="426" w:hanging="426"/>
        <w:jc w:val="both"/>
        <w:rPr>
          <w:color w:val="000000"/>
          <w:lang w:eastAsia="en-AU"/>
        </w:rPr>
      </w:pPr>
      <w:r>
        <w:rPr>
          <w:color w:val="000000"/>
          <w:lang w:eastAsia="en-AU"/>
        </w:rPr>
        <w:t xml:space="preserve">Pre účely stanovenia „oprávneného ocenenia“ nakupovaných pozemkov dokladuje prijímateľ vyhotovený znalecký posudok (podľa </w:t>
      </w:r>
      <w:r>
        <w:t xml:space="preserve">zákona o znalcoch, tlmočníkoch </w:t>
      </w:r>
      <w:r w:rsidR="00641895">
        <w:br/>
      </w:r>
      <w:r>
        <w:t>a prekladateľoch</w:t>
      </w:r>
      <w:r w:rsidR="00AE2A30">
        <w:t xml:space="preserve"> alebo na to určeným oprávneným orgánom</w:t>
      </w:r>
      <w:r>
        <w:t>)</w:t>
      </w:r>
      <w:r>
        <w:rPr>
          <w:color w:val="000000"/>
          <w:lang w:eastAsia="en-AU"/>
        </w:rPr>
        <w:t>.</w:t>
      </w:r>
    </w:p>
    <w:p w14:paraId="2B51901D" w14:textId="5F91CDDE" w:rsidR="0049204A" w:rsidRDefault="00844FD4" w:rsidP="00CC1683">
      <w:pPr>
        <w:pStyle w:val="Zkladntext"/>
        <w:numPr>
          <w:ilvl w:val="0"/>
          <w:numId w:val="44"/>
        </w:numPr>
        <w:ind w:left="425" w:hanging="425"/>
        <w:jc w:val="both"/>
      </w:pPr>
      <w:r>
        <w:t>S kúpou pozemku je spojená najmä nasled</w:t>
      </w:r>
      <w:r w:rsidR="001049C7">
        <w:t>ujúca</w:t>
      </w:r>
      <w:r>
        <w:t xml:space="preserve"> dokumentácia: </w:t>
      </w:r>
    </w:p>
    <w:p w14:paraId="73126D04" w14:textId="5D3BFEF1" w:rsidR="0049204A" w:rsidRDefault="00844FD4" w:rsidP="00CC1683">
      <w:pPr>
        <w:pStyle w:val="Zoznamsodrkami"/>
        <w:numPr>
          <w:ilvl w:val="0"/>
          <w:numId w:val="45"/>
        </w:numPr>
        <w:spacing w:before="0" w:after="0"/>
        <w:ind w:hanging="295"/>
        <w:rPr>
          <w:sz w:val="24"/>
          <w:szCs w:val="24"/>
        </w:rPr>
      </w:pPr>
      <w:r>
        <w:rPr>
          <w:sz w:val="24"/>
          <w:szCs w:val="24"/>
        </w:rPr>
        <w:t>kúpna zmluva</w:t>
      </w:r>
      <w:r w:rsidR="005F5F62">
        <w:rPr>
          <w:sz w:val="24"/>
          <w:szCs w:val="24"/>
        </w:rPr>
        <w:t>;</w:t>
      </w:r>
      <w:r>
        <w:rPr>
          <w:sz w:val="24"/>
          <w:szCs w:val="24"/>
        </w:rPr>
        <w:t xml:space="preserve"> </w:t>
      </w:r>
    </w:p>
    <w:p w14:paraId="24ED3368" w14:textId="61B05E22" w:rsidR="0049204A" w:rsidRDefault="00844FD4" w:rsidP="00CC1683">
      <w:pPr>
        <w:pStyle w:val="Zoznamsodrkami"/>
        <w:numPr>
          <w:ilvl w:val="0"/>
          <w:numId w:val="45"/>
        </w:numPr>
        <w:spacing w:before="0" w:after="0"/>
        <w:ind w:hanging="295"/>
        <w:rPr>
          <w:sz w:val="24"/>
          <w:szCs w:val="24"/>
        </w:rPr>
      </w:pPr>
      <w:r>
        <w:rPr>
          <w:sz w:val="24"/>
          <w:szCs w:val="24"/>
        </w:rPr>
        <w:t xml:space="preserve">vyrozumenie </w:t>
      </w:r>
      <w:r w:rsidR="00943E3A">
        <w:rPr>
          <w:sz w:val="24"/>
          <w:szCs w:val="24"/>
        </w:rPr>
        <w:t xml:space="preserve">katastrálneho odboru </w:t>
      </w:r>
      <w:r>
        <w:rPr>
          <w:sz w:val="24"/>
          <w:szCs w:val="24"/>
        </w:rPr>
        <w:t xml:space="preserve">príslušného </w:t>
      </w:r>
      <w:r w:rsidR="00943E3A">
        <w:rPr>
          <w:sz w:val="24"/>
          <w:szCs w:val="24"/>
        </w:rPr>
        <w:t xml:space="preserve">okresného </w:t>
      </w:r>
      <w:r>
        <w:rPr>
          <w:sz w:val="24"/>
          <w:szCs w:val="24"/>
        </w:rPr>
        <w:t>úradu o zapísaní vlastníckeho práva k pozemku do katastra nehnuteľností</w:t>
      </w:r>
      <w:r w:rsidR="0033723E">
        <w:rPr>
          <w:sz w:val="24"/>
          <w:szCs w:val="24"/>
        </w:rPr>
        <w:t xml:space="preserve"> (ak</w:t>
      </w:r>
      <w:r w:rsidR="005F5F62">
        <w:rPr>
          <w:sz w:val="24"/>
          <w:szCs w:val="24"/>
        </w:rPr>
        <w:t xml:space="preserve"> je to</w:t>
      </w:r>
      <w:r w:rsidR="0033723E">
        <w:rPr>
          <w:sz w:val="24"/>
          <w:szCs w:val="24"/>
        </w:rPr>
        <w:t xml:space="preserve"> relevantné)</w:t>
      </w:r>
      <w:r w:rsidR="005F5F62">
        <w:rPr>
          <w:sz w:val="24"/>
          <w:szCs w:val="24"/>
        </w:rPr>
        <w:t>;</w:t>
      </w:r>
    </w:p>
    <w:p w14:paraId="3AD9E77C" w14:textId="46181E7C" w:rsidR="0049204A" w:rsidRDefault="00844FD4" w:rsidP="00CC1683">
      <w:pPr>
        <w:pStyle w:val="Zoznamsodrkami"/>
        <w:numPr>
          <w:ilvl w:val="0"/>
          <w:numId w:val="45"/>
        </w:numPr>
        <w:spacing w:before="0" w:after="0"/>
        <w:ind w:hanging="295"/>
        <w:rPr>
          <w:color w:val="000000"/>
          <w:sz w:val="24"/>
          <w:szCs w:val="24"/>
          <w:lang w:eastAsia="en-AU"/>
        </w:rPr>
      </w:pPr>
      <w:r>
        <w:rPr>
          <w:color w:val="000000"/>
          <w:sz w:val="24"/>
          <w:szCs w:val="24"/>
          <w:lang w:eastAsia="en-AU"/>
        </w:rPr>
        <w:t xml:space="preserve">doklad o tom, že </w:t>
      </w:r>
      <w:r w:rsidR="0073568D">
        <w:rPr>
          <w:color w:val="000000"/>
          <w:sz w:val="24"/>
          <w:szCs w:val="24"/>
          <w:lang w:eastAsia="en-AU"/>
        </w:rPr>
        <w:t>žiadateľ/prijímateľ,</w:t>
      </w:r>
      <w:r>
        <w:rPr>
          <w:color w:val="000000"/>
          <w:sz w:val="24"/>
          <w:szCs w:val="24"/>
          <w:lang w:eastAsia="en-AU"/>
        </w:rPr>
        <w:t xml:space="preserve"> či niektorý z predchádzajúcich vlastníkov pozemku nezískal príspevok z </w:t>
      </w:r>
      <w:r w:rsidR="0073568D">
        <w:rPr>
          <w:color w:val="000000"/>
          <w:sz w:val="24"/>
          <w:szCs w:val="24"/>
          <w:lang w:eastAsia="en-AU"/>
        </w:rPr>
        <w:t>EŠIF</w:t>
      </w:r>
      <w:r>
        <w:rPr>
          <w:color w:val="000000"/>
          <w:sz w:val="24"/>
          <w:szCs w:val="24"/>
          <w:lang w:eastAsia="en-AU"/>
        </w:rPr>
        <w:t xml:space="preserve"> na nákup daného pozemku, napr. formou čestného vyhlásenia</w:t>
      </w:r>
      <w:r w:rsidR="005F5F62">
        <w:rPr>
          <w:color w:val="000000"/>
          <w:sz w:val="24"/>
          <w:szCs w:val="24"/>
          <w:lang w:eastAsia="en-AU"/>
        </w:rPr>
        <w:t>;</w:t>
      </w:r>
    </w:p>
    <w:p w14:paraId="54925D8E" w14:textId="2656569C" w:rsidR="0049204A" w:rsidRDefault="00844FD4" w:rsidP="00CC1683">
      <w:pPr>
        <w:pStyle w:val="Zoznamsodrkami"/>
        <w:numPr>
          <w:ilvl w:val="0"/>
          <w:numId w:val="45"/>
        </w:numPr>
        <w:spacing w:before="0" w:after="0"/>
        <w:ind w:hanging="295"/>
        <w:rPr>
          <w:sz w:val="24"/>
          <w:szCs w:val="24"/>
        </w:rPr>
      </w:pPr>
      <w:r>
        <w:rPr>
          <w:sz w:val="24"/>
          <w:szCs w:val="24"/>
        </w:rPr>
        <w:t>účtovný doklad</w:t>
      </w:r>
      <w:r w:rsidR="005F5F62">
        <w:rPr>
          <w:sz w:val="24"/>
          <w:szCs w:val="24"/>
        </w:rPr>
        <w:t>;</w:t>
      </w:r>
    </w:p>
    <w:p w14:paraId="0E1C04CE" w14:textId="77777777" w:rsidR="0049204A" w:rsidRPr="000734B5" w:rsidRDefault="00844FD4" w:rsidP="00CC1683">
      <w:pPr>
        <w:pStyle w:val="Zoznamsodrkami"/>
        <w:numPr>
          <w:ilvl w:val="0"/>
          <w:numId w:val="45"/>
        </w:numPr>
        <w:spacing w:before="0" w:after="120"/>
        <w:ind w:hanging="295"/>
        <w:rPr>
          <w:sz w:val="24"/>
          <w:szCs w:val="24"/>
        </w:rPr>
      </w:pPr>
      <w:r>
        <w:rPr>
          <w:color w:val="000000"/>
          <w:sz w:val="24"/>
          <w:szCs w:val="24"/>
          <w:lang w:eastAsia="en-AU"/>
        </w:rPr>
        <w:t>doklad o úhrade.</w:t>
      </w:r>
    </w:p>
    <w:p w14:paraId="63F0FBBF" w14:textId="77777777" w:rsidR="000734B5" w:rsidRDefault="000734B5" w:rsidP="000734B5">
      <w:pPr>
        <w:pStyle w:val="Zoznamsodrkami"/>
        <w:spacing w:before="0" w:after="120"/>
        <w:ind w:left="720"/>
        <w:rPr>
          <w:sz w:val="24"/>
          <w:szCs w:val="24"/>
        </w:rPr>
      </w:pPr>
    </w:p>
    <w:tbl>
      <w:tblPr>
        <w:tblStyle w:val="Mriekatabuky"/>
        <w:tblW w:w="9072" w:type="dxa"/>
        <w:tblInd w:w="108" w:type="dxa"/>
        <w:tblLook w:val="04A0" w:firstRow="1" w:lastRow="0" w:firstColumn="1" w:lastColumn="0" w:noHBand="0" w:noVBand="1"/>
      </w:tblPr>
      <w:tblGrid>
        <w:gridCol w:w="6804"/>
        <w:gridCol w:w="2268"/>
      </w:tblGrid>
      <w:tr w:rsidR="0049204A" w14:paraId="39B8AE93" w14:textId="77777777" w:rsidTr="00ED2453">
        <w:tc>
          <w:tcPr>
            <w:tcW w:w="6804" w:type="dxa"/>
            <w:shd w:val="clear" w:color="auto" w:fill="B8CCE4" w:themeFill="accent1" w:themeFillTint="66"/>
          </w:tcPr>
          <w:p w14:paraId="2EF6AEF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48A33F1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09FD05C" w14:textId="77777777" w:rsidTr="00ED2453">
        <w:tc>
          <w:tcPr>
            <w:tcW w:w="6804" w:type="dxa"/>
          </w:tcPr>
          <w:p w14:paraId="7D0E06F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pozemkov</w:t>
            </w:r>
          </w:p>
        </w:tc>
        <w:tc>
          <w:tcPr>
            <w:tcW w:w="2268" w:type="dxa"/>
          </w:tcPr>
          <w:p w14:paraId="1E2EB343"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2.1</w:t>
            </w:r>
          </w:p>
        </w:tc>
      </w:tr>
    </w:tbl>
    <w:p w14:paraId="0E0903AF" w14:textId="77777777" w:rsidR="0049204A" w:rsidRDefault="00844FD4" w:rsidP="000734B5">
      <w:pPr>
        <w:pStyle w:val="MPCKO3"/>
        <w:spacing w:after="240"/>
      </w:pPr>
      <w:bookmarkStart w:id="146" w:name="_Toc372116454"/>
      <w:bookmarkStart w:id="147" w:name="_Toc372122769"/>
      <w:bookmarkStart w:id="148" w:name="_Toc372123021"/>
      <w:bookmarkStart w:id="149" w:name="_Toc368933365"/>
      <w:bookmarkStart w:id="150" w:name="_Toc369677166"/>
      <w:bookmarkStart w:id="151" w:name="_Ref372097927"/>
      <w:bookmarkStart w:id="152" w:name="_Toc380160429"/>
      <w:bookmarkStart w:id="153" w:name="_Toc410375012"/>
      <w:bookmarkStart w:id="154" w:name="_Toc506216931"/>
      <w:bookmarkStart w:id="155" w:name="_Toc525130082"/>
      <w:bookmarkStart w:id="156" w:name="_Toc70414011"/>
      <w:bookmarkEnd w:id="146"/>
      <w:bookmarkEnd w:id="147"/>
      <w:bookmarkEnd w:id="148"/>
      <w:r>
        <w:lastRenderedPageBreak/>
        <w:t>3.4.2 Nákup stavieb</w:t>
      </w:r>
      <w:bookmarkEnd w:id="149"/>
      <w:r>
        <w:t xml:space="preserve"> </w:t>
      </w:r>
      <w:bookmarkEnd w:id="150"/>
      <w:bookmarkEnd w:id="151"/>
      <w:bookmarkEnd w:id="152"/>
      <w:r>
        <w:t>a obstaranie stavebných prác</w:t>
      </w:r>
      <w:bookmarkEnd w:id="153"/>
      <w:bookmarkEnd w:id="154"/>
      <w:bookmarkEnd w:id="155"/>
      <w:bookmarkEnd w:id="156"/>
    </w:p>
    <w:p w14:paraId="0ADF1523" w14:textId="4BEEA8D8" w:rsidR="0049204A" w:rsidRDefault="00844FD4" w:rsidP="00CC1683">
      <w:pPr>
        <w:pStyle w:val="Zkladntext"/>
        <w:numPr>
          <w:ilvl w:val="0"/>
          <w:numId w:val="46"/>
        </w:numPr>
        <w:ind w:left="426" w:hanging="426"/>
        <w:jc w:val="both"/>
        <w:rPr>
          <w:szCs w:val="22"/>
        </w:rPr>
      </w:pPr>
      <w:r>
        <w:rPr>
          <w:color w:val="000000"/>
          <w:szCs w:val="22"/>
          <w:lang w:eastAsia="en-AU"/>
        </w:rPr>
        <w:t>Pre účely stanovenia „oprávneného ocenenia“ nadobúdaných stavieb</w:t>
      </w:r>
      <w:r w:rsidR="003D5990">
        <w:rPr>
          <w:rStyle w:val="Odkaznapoznmkupodiarou"/>
          <w:color w:val="000000"/>
          <w:szCs w:val="22"/>
          <w:lang w:eastAsia="en-AU"/>
        </w:rPr>
        <w:footnoteReference w:id="66"/>
      </w:r>
      <w:r>
        <w:rPr>
          <w:color w:val="000000"/>
          <w:szCs w:val="22"/>
          <w:lang w:eastAsia="en-AU"/>
        </w:rPr>
        <w:t xml:space="preserve">, dokladuje prijímateľ vyhotovený znalecký posudok (podľa </w:t>
      </w:r>
      <w:r>
        <w:rPr>
          <w:szCs w:val="22"/>
        </w:rPr>
        <w:t>zákona o znalcoch, tlmočníkoch a prekladateľoch</w:t>
      </w:r>
      <w:r w:rsidR="00995A1F">
        <w:rPr>
          <w:szCs w:val="22"/>
        </w:rPr>
        <w:t>)</w:t>
      </w:r>
      <w:r w:rsidR="000A70BF">
        <w:rPr>
          <w:szCs w:val="22"/>
        </w:rPr>
        <w:t xml:space="preserve"> alebo posudok vyhotovený na to určeným orgánom</w:t>
      </w:r>
      <w:r>
        <w:rPr>
          <w:color w:val="000000"/>
          <w:szCs w:val="22"/>
          <w:lang w:eastAsia="en-AU"/>
        </w:rPr>
        <w:t xml:space="preserve">. </w:t>
      </w:r>
    </w:p>
    <w:p w14:paraId="2B3AA669" w14:textId="7793A6C5" w:rsidR="0049204A" w:rsidRDefault="00844FD4" w:rsidP="00CC1683">
      <w:pPr>
        <w:pStyle w:val="Zkladntext"/>
        <w:numPr>
          <w:ilvl w:val="0"/>
          <w:numId w:val="46"/>
        </w:numPr>
        <w:ind w:left="426" w:hanging="426"/>
        <w:jc w:val="both"/>
        <w:rPr>
          <w:szCs w:val="22"/>
        </w:rPr>
      </w:pPr>
      <w:r>
        <w:rPr>
          <w:szCs w:val="22"/>
        </w:rPr>
        <w:t>S dokladovaním kúpy stavby je spojená najmä nasled</w:t>
      </w:r>
      <w:r w:rsidR="001049C7">
        <w:rPr>
          <w:szCs w:val="22"/>
        </w:rPr>
        <w:t>ujúc</w:t>
      </w:r>
      <w:r w:rsidR="00786DA6">
        <w:rPr>
          <w:szCs w:val="22"/>
        </w:rPr>
        <w:t>a</w:t>
      </w:r>
      <w:r>
        <w:rPr>
          <w:szCs w:val="22"/>
        </w:rPr>
        <w:t xml:space="preserve"> dokumentácia: </w:t>
      </w:r>
    </w:p>
    <w:p w14:paraId="040EDF4E" w14:textId="1DD04B8D"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kúpna zmluva</w:t>
      </w:r>
      <w:r w:rsidR="005F5F62">
        <w:rPr>
          <w:sz w:val="24"/>
          <w:szCs w:val="24"/>
        </w:rPr>
        <w:t>;</w:t>
      </w:r>
      <w:r>
        <w:rPr>
          <w:sz w:val="24"/>
          <w:szCs w:val="24"/>
        </w:rPr>
        <w:t xml:space="preserve"> </w:t>
      </w:r>
    </w:p>
    <w:p w14:paraId="4999644D" w14:textId="5AEF14F9"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 xml:space="preserve">vyrozumenie </w:t>
      </w:r>
      <w:r w:rsidR="00943E3A">
        <w:rPr>
          <w:sz w:val="24"/>
          <w:szCs w:val="24"/>
        </w:rPr>
        <w:t xml:space="preserve">katastrálneho odboru </w:t>
      </w:r>
      <w:r>
        <w:rPr>
          <w:sz w:val="24"/>
          <w:szCs w:val="24"/>
        </w:rPr>
        <w:t xml:space="preserve">príslušného </w:t>
      </w:r>
      <w:r w:rsidR="00943E3A">
        <w:rPr>
          <w:sz w:val="24"/>
          <w:szCs w:val="24"/>
        </w:rPr>
        <w:t>okres</w:t>
      </w:r>
      <w:r>
        <w:rPr>
          <w:sz w:val="24"/>
          <w:szCs w:val="24"/>
        </w:rPr>
        <w:t>n</w:t>
      </w:r>
      <w:r w:rsidR="00943E3A">
        <w:rPr>
          <w:sz w:val="24"/>
          <w:szCs w:val="24"/>
        </w:rPr>
        <w:t>é</w:t>
      </w:r>
      <w:r>
        <w:rPr>
          <w:sz w:val="24"/>
          <w:szCs w:val="24"/>
        </w:rPr>
        <w:t>ho úradu o zapísaní vlastníckeho práva k stavbe do katastra nehnuteľností</w:t>
      </w:r>
      <w:r w:rsidR="00EC366F">
        <w:rPr>
          <w:sz w:val="24"/>
          <w:szCs w:val="24"/>
        </w:rPr>
        <w:t xml:space="preserve"> (ak</w:t>
      </w:r>
      <w:r w:rsidR="00995A1F">
        <w:rPr>
          <w:sz w:val="24"/>
          <w:szCs w:val="24"/>
        </w:rPr>
        <w:t xml:space="preserve"> je to</w:t>
      </w:r>
      <w:r w:rsidR="00EC366F">
        <w:rPr>
          <w:sz w:val="24"/>
          <w:szCs w:val="24"/>
        </w:rPr>
        <w:t xml:space="preserve"> relevantné)</w:t>
      </w:r>
      <w:r w:rsidR="005F5F62">
        <w:rPr>
          <w:sz w:val="24"/>
          <w:szCs w:val="24"/>
        </w:rPr>
        <w:t>;</w:t>
      </w:r>
    </w:p>
    <w:p w14:paraId="1CA9BF92" w14:textId="21046981"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 xml:space="preserve">doklad o tom, že </w:t>
      </w:r>
      <w:r w:rsidR="0073568D">
        <w:rPr>
          <w:sz w:val="24"/>
          <w:szCs w:val="24"/>
        </w:rPr>
        <w:t>žiadateľ/prijímateľ</w:t>
      </w:r>
      <w:r w:rsidR="001049C7">
        <w:rPr>
          <w:sz w:val="24"/>
          <w:szCs w:val="24"/>
        </w:rPr>
        <w:t>,</w:t>
      </w:r>
      <w:r>
        <w:rPr>
          <w:sz w:val="24"/>
          <w:szCs w:val="24"/>
        </w:rPr>
        <w:t xml:space="preserve"> či niektorý z predchádzajúcich vlastníkov stavby </w:t>
      </w:r>
      <w:r>
        <w:rPr>
          <w:color w:val="000000"/>
          <w:sz w:val="24"/>
          <w:szCs w:val="24"/>
          <w:lang w:eastAsia="en-AU"/>
        </w:rPr>
        <w:t>nezískal príspevok z </w:t>
      </w:r>
      <w:r w:rsidR="0073568D">
        <w:rPr>
          <w:color w:val="000000"/>
          <w:sz w:val="24"/>
          <w:szCs w:val="24"/>
          <w:lang w:eastAsia="en-AU"/>
        </w:rPr>
        <w:t>EŠIF</w:t>
      </w:r>
      <w:r>
        <w:rPr>
          <w:color w:val="000000"/>
          <w:sz w:val="24"/>
          <w:szCs w:val="24"/>
          <w:lang w:eastAsia="en-AU"/>
        </w:rPr>
        <w:t xml:space="preserve"> na nákup danej stavby, napr. formou čestného vyhlásenia</w:t>
      </w:r>
      <w:r w:rsidR="005F5F62">
        <w:rPr>
          <w:color w:val="000000"/>
          <w:sz w:val="24"/>
          <w:szCs w:val="24"/>
          <w:lang w:eastAsia="en-AU"/>
        </w:rPr>
        <w:t>;</w:t>
      </w:r>
    </w:p>
    <w:p w14:paraId="3726FAE3" w14:textId="4150338F" w:rsidR="0049204A" w:rsidRDefault="00844FD4" w:rsidP="00CC1683">
      <w:pPr>
        <w:pStyle w:val="Zoznamsodrkami"/>
        <w:numPr>
          <w:ilvl w:val="0"/>
          <w:numId w:val="47"/>
        </w:numPr>
        <w:spacing w:before="0" w:after="120"/>
        <w:ind w:left="709" w:hanging="284"/>
        <w:contextualSpacing/>
        <w:rPr>
          <w:color w:val="000000"/>
          <w:sz w:val="24"/>
          <w:szCs w:val="24"/>
          <w:lang w:eastAsia="en-AU"/>
        </w:rPr>
      </w:pPr>
      <w:r>
        <w:rPr>
          <w:sz w:val="24"/>
          <w:szCs w:val="24"/>
        </w:rPr>
        <w:t>doklad o</w:t>
      </w:r>
      <w:r w:rsidR="005F5F62">
        <w:rPr>
          <w:sz w:val="24"/>
          <w:szCs w:val="24"/>
        </w:rPr>
        <w:t> </w:t>
      </w:r>
      <w:r>
        <w:rPr>
          <w:sz w:val="24"/>
          <w:szCs w:val="24"/>
        </w:rPr>
        <w:t>úhrade</w:t>
      </w:r>
      <w:r w:rsidR="005F5F62">
        <w:rPr>
          <w:sz w:val="24"/>
          <w:szCs w:val="24"/>
        </w:rPr>
        <w:t>;</w:t>
      </w:r>
    </w:p>
    <w:p w14:paraId="6D73AECE" w14:textId="77777777" w:rsidR="0049204A" w:rsidRDefault="00844FD4" w:rsidP="00CC1683">
      <w:pPr>
        <w:pStyle w:val="Zoznamsodrkami"/>
        <w:numPr>
          <w:ilvl w:val="0"/>
          <w:numId w:val="47"/>
        </w:numPr>
        <w:spacing w:before="0" w:after="120"/>
        <w:ind w:left="709" w:hanging="284"/>
        <w:rPr>
          <w:color w:val="000000"/>
          <w:sz w:val="24"/>
          <w:szCs w:val="24"/>
          <w:lang w:eastAsia="en-AU"/>
        </w:rPr>
      </w:pPr>
      <w:r>
        <w:rPr>
          <w:sz w:val="24"/>
          <w:szCs w:val="24"/>
        </w:rPr>
        <w:t>účtovný doklad</w:t>
      </w:r>
      <w:r>
        <w:rPr>
          <w:color w:val="000000"/>
          <w:sz w:val="24"/>
          <w:szCs w:val="24"/>
          <w:lang w:eastAsia="en-AU"/>
        </w:rPr>
        <w:t>.</w:t>
      </w:r>
    </w:p>
    <w:p w14:paraId="0A05F499" w14:textId="7671CDB2" w:rsidR="0049204A" w:rsidRDefault="00844FD4" w:rsidP="00CC1683">
      <w:pPr>
        <w:pStyle w:val="Zoznamsodrkami"/>
        <w:numPr>
          <w:ilvl w:val="0"/>
          <w:numId w:val="46"/>
        </w:numPr>
        <w:ind w:left="426" w:hanging="426"/>
        <w:rPr>
          <w:color w:val="000000"/>
          <w:sz w:val="24"/>
          <w:szCs w:val="24"/>
          <w:lang w:eastAsia="en-AU"/>
        </w:rPr>
      </w:pPr>
      <w:r>
        <w:rPr>
          <w:color w:val="000000"/>
          <w:sz w:val="24"/>
          <w:szCs w:val="24"/>
          <w:lang w:eastAsia="en-AU"/>
        </w:rPr>
        <w:t>S dokladovaním obstarania stavebných prác je spojená najmä nasled</w:t>
      </w:r>
      <w:r w:rsidR="001049C7">
        <w:rPr>
          <w:color w:val="000000"/>
          <w:sz w:val="24"/>
          <w:szCs w:val="24"/>
          <w:lang w:eastAsia="en-AU"/>
        </w:rPr>
        <w:t>ujúca</w:t>
      </w:r>
      <w:r>
        <w:rPr>
          <w:color w:val="000000"/>
          <w:sz w:val="24"/>
          <w:szCs w:val="24"/>
          <w:lang w:eastAsia="en-AU"/>
        </w:rPr>
        <w:t xml:space="preserve"> dokumentácia:</w:t>
      </w:r>
    </w:p>
    <w:p w14:paraId="21854A74" w14:textId="3CD6C98B"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faktúra alebo rovnocenný účtovný doklad</w:t>
      </w:r>
      <w:r w:rsidR="005F5F62">
        <w:rPr>
          <w:sz w:val="24"/>
          <w:szCs w:val="24"/>
          <w:lang w:eastAsia="en-AU"/>
        </w:rPr>
        <w:t>;</w:t>
      </w:r>
    </w:p>
    <w:p w14:paraId="118618D0" w14:textId="16FEB61C"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fotodokumentácia zachytávajúca fyzický pokrok realizácie prác</w:t>
      </w:r>
      <w:r w:rsidR="005F5F62">
        <w:rPr>
          <w:sz w:val="24"/>
          <w:szCs w:val="24"/>
          <w:lang w:eastAsia="en-AU"/>
        </w:rPr>
        <w:t>;</w:t>
      </w:r>
    </w:p>
    <w:p w14:paraId="6072A0C7" w14:textId="449D1721"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preberací protokol o prevzatí stavby od dodávateľa/zhotoviteľa a stavebného dozoru</w:t>
      </w:r>
      <w:r w:rsidR="005F5F62">
        <w:rPr>
          <w:sz w:val="24"/>
          <w:szCs w:val="24"/>
          <w:lang w:eastAsia="en-AU"/>
        </w:rPr>
        <w:t>;</w:t>
      </w:r>
    </w:p>
    <w:p w14:paraId="288EDB7E" w14:textId="598D275A"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písomná zmluva</w:t>
      </w:r>
      <w:r w:rsidR="005F5F62">
        <w:rPr>
          <w:sz w:val="24"/>
          <w:szCs w:val="24"/>
          <w:lang w:eastAsia="en-AU"/>
        </w:rPr>
        <w:t>;</w:t>
      </w:r>
    </w:p>
    <w:p w14:paraId="0B874B84" w14:textId="77777777" w:rsidR="0049204A" w:rsidRDefault="00844FD4" w:rsidP="00CC1683">
      <w:pPr>
        <w:pStyle w:val="Zoznamsodrkami"/>
        <w:numPr>
          <w:ilvl w:val="0"/>
          <w:numId w:val="70"/>
        </w:numPr>
        <w:spacing w:before="0" w:after="0"/>
        <w:ind w:hanging="295"/>
        <w:rPr>
          <w:sz w:val="24"/>
          <w:szCs w:val="24"/>
          <w:lang w:eastAsia="en-AU"/>
        </w:rPr>
      </w:pPr>
      <w:r>
        <w:rPr>
          <w:sz w:val="24"/>
          <w:szCs w:val="24"/>
          <w:lang w:eastAsia="en-AU"/>
        </w:rPr>
        <w:t>doklad o úhrade.</w:t>
      </w:r>
    </w:p>
    <w:p w14:paraId="6068B927" w14:textId="06ED28DE" w:rsidR="0049204A" w:rsidRDefault="00844FD4" w:rsidP="00CC1683">
      <w:pPr>
        <w:pStyle w:val="Zoznamsodrkami"/>
        <w:numPr>
          <w:ilvl w:val="0"/>
          <w:numId w:val="46"/>
        </w:numPr>
        <w:ind w:left="426" w:hanging="426"/>
        <w:rPr>
          <w:sz w:val="24"/>
          <w:szCs w:val="24"/>
          <w:lang w:eastAsia="en-AU"/>
        </w:rPr>
      </w:pPr>
      <w:r>
        <w:rPr>
          <w:sz w:val="24"/>
          <w:szCs w:val="24"/>
          <w:lang w:eastAsia="en-AU"/>
        </w:rPr>
        <w:t>V závislosti od charakteru OP môžu byť požadované (podľa rozhodnutia RO) v prípade obstarania stavebných prác aj nasled</w:t>
      </w:r>
      <w:r w:rsidR="00B23897">
        <w:rPr>
          <w:sz w:val="24"/>
          <w:szCs w:val="24"/>
          <w:lang w:eastAsia="en-AU"/>
        </w:rPr>
        <w:t>ujúce</w:t>
      </w:r>
      <w:r>
        <w:rPr>
          <w:sz w:val="24"/>
          <w:szCs w:val="24"/>
          <w:lang w:eastAsia="en-AU"/>
        </w:rPr>
        <w:t xml:space="preserve"> dokumenty:</w:t>
      </w:r>
    </w:p>
    <w:p w14:paraId="2C9401D5" w14:textId="4F75F41D" w:rsidR="0049204A" w:rsidRDefault="00844FD4" w:rsidP="00CC1683">
      <w:pPr>
        <w:pStyle w:val="Zoznamsodrkami"/>
        <w:numPr>
          <w:ilvl w:val="0"/>
          <w:numId w:val="71"/>
        </w:numPr>
        <w:spacing w:before="0" w:after="0"/>
        <w:ind w:hanging="295"/>
        <w:rPr>
          <w:sz w:val="24"/>
          <w:szCs w:val="24"/>
          <w:lang w:eastAsia="en-AU"/>
        </w:rPr>
      </w:pPr>
      <w:r>
        <w:rPr>
          <w:sz w:val="24"/>
          <w:szCs w:val="24"/>
          <w:lang w:eastAsia="en-AU"/>
        </w:rPr>
        <w:t xml:space="preserve">právoplatné kolaudačné rozhodnutie (ak </w:t>
      </w:r>
      <w:r w:rsidR="005F5F62">
        <w:rPr>
          <w:sz w:val="24"/>
          <w:szCs w:val="24"/>
          <w:lang w:eastAsia="en-AU"/>
        </w:rPr>
        <w:t xml:space="preserve">je to </w:t>
      </w:r>
      <w:r>
        <w:rPr>
          <w:sz w:val="24"/>
          <w:szCs w:val="24"/>
          <w:lang w:eastAsia="en-AU"/>
        </w:rPr>
        <w:t>relevantné);</w:t>
      </w:r>
    </w:p>
    <w:p w14:paraId="45171B1A" w14:textId="77777777" w:rsidR="0049204A" w:rsidRDefault="00844FD4" w:rsidP="00CC1683">
      <w:pPr>
        <w:pStyle w:val="Zoznamsodrkami"/>
        <w:numPr>
          <w:ilvl w:val="0"/>
          <w:numId w:val="71"/>
        </w:numPr>
        <w:spacing w:before="0" w:after="0"/>
        <w:ind w:hanging="295"/>
        <w:rPr>
          <w:sz w:val="24"/>
          <w:szCs w:val="24"/>
          <w:lang w:eastAsia="en-AU"/>
        </w:rPr>
      </w:pPr>
      <w:r>
        <w:rPr>
          <w:sz w:val="24"/>
          <w:szCs w:val="24"/>
          <w:lang w:eastAsia="en-AU"/>
        </w:rPr>
        <w:t>projektová a výkresová dokumentácia;</w:t>
      </w:r>
    </w:p>
    <w:p w14:paraId="22777C4E" w14:textId="77777777" w:rsidR="0049204A" w:rsidRDefault="00844FD4" w:rsidP="00CC1683">
      <w:pPr>
        <w:pStyle w:val="Zoznamsodrkami"/>
        <w:numPr>
          <w:ilvl w:val="0"/>
          <w:numId w:val="71"/>
        </w:numPr>
        <w:spacing w:before="0" w:after="0"/>
        <w:ind w:hanging="294"/>
        <w:rPr>
          <w:sz w:val="24"/>
          <w:szCs w:val="24"/>
          <w:lang w:eastAsia="en-AU"/>
        </w:rPr>
      </w:pPr>
      <w:r>
        <w:rPr>
          <w:sz w:val="24"/>
          <w:szCs w:val="24"/>
          <w:lang w:eastAsia="en-AU"/>
        </w:rPr>
        <w:t>stavebný rozpočet/ocenený výkaz výmer (po ukončenom verejnom obstarávaní);</w:t>
      </w:r>
    </w:p>
    <w:p w14:paraId="5CE8773A" w14:textId="77777777" w:rsidR="0049204A" w:rsidRDefault="00844FD4" w:rsidP="00CC1683">
      <w:pPr>
        <w:pStyle w:val="Zoznamsodrkami"/>
        <w:numPr>
          <w:ilvl w:val="0"/>
          <w:numId w:val="71"/>
        </w:numPr>
        <w:spacing w:before="0" w:after="120"/>
        <w:ind w:hanging="295"/>
        <w:rPr>
          <w:sz w:val="24"/>
          <w:szCs w:val="24"/>
          <w:lang w:eastAsia="en-AU"/>
        </w:rPr>
      </w:pPr>
      <w:r>
        <w:rPr>
          <w:sz w:val="24"/>
          <w:szCs w:val="24"/>
          <w:lang w:eastAsia="en-AU"/>
        </w:rPr>
        <w:t>stavebný denník (časti stavebného denníka prislúchajúce k obdobiu, ktoré sa zachytávajú na súpisoch vykonaných prác) by mal obsahovať:</w:t>
      </w:r>
    </w:p>
    <w:p w14:paraId="5D32E36E" w14:textId="172B83C9" w:rsidR="0049204A" w:rsidRDefault="00844FD4" w:rsidP="00CC1683">
      <w:pPr>
        <w:pStyle w:val="Zoznamsodrkami2"/>
        <w:numPr>
          <w:ilvl w:val="0"/>
          <w:numId w:val="72"/>
        </w:numPr>
        <w:ind w:left="993" w:hanging="284"/>
        <w:jc w:val="both"/>
        <w:rPr>
          <w:lang w:eastAsia="en-AU"/>
        </w:rPr>
      </w:pPr>
      <w:r>
        <w:rPr>
          <w:lang w:eastAsia="en-AU"/>
        </w:rPr>
        <w:t>deň, mesiac, rok</w:t>
      </w:r>
      <w:r w:rsidR="005F5F62">
        <w:rPr>
          <w:lang w:eastAsia="en-AU"/>
        </w:rPr>
        <w:t>;</w:t>
      </w:r>
    </w:p>
    <w:p w14:paraId="044BDA5E" w14:textId="7B6B728F" w:rsidR="0049204A" w:rsidRDefault="00844FD4" w:rsidP="00CC1683">
      <w:pPr>
        <w:pStyle w:val="Zoznamsodrkami2"/>
        <w:numPr>
          <w:ilvl w:val="0"/>
          <w:numId w:val="72"/>
        </w:numPr>
        <w:ind w:left="993" w:hanging="284"/>
        <w:jc w:val="both"/>
        <w:rPr>
          <w:lang w:eastAsia="en-AU"/>
        </w:rPr>
      </w:pPr>
      <w:r>
        <w:rPr>
          <w:lang w:eastAsia="en-AU"/>
        </w:rPr>
        <w:t>počet pracovníkov na stavbe podľa remesiel</w:t>
      </w:r>
      <w:r w:rsidR="005F5F62">
        <w:rPr>
          <w:lang w:eastAsia="en-AU"/>
        </w:rPr>
        <w:t>;</w:t>
      </w:r>
    </w:p>
    <w:p w14:paraId="6D04EEBC" w14:textId="6416CF29" w:rsidR="0049204A" w:rsidRDefault="00844FD4" w:rsidP="00CC1683">
      <w:pPr>
        <w:pStyle w:val="Zoznamsodrkami2"/>
        <w:numPr>
          <w:ilvl w:val="0"/>
          <w:numId w:val="72"/>
        </w:numPr>
        <w:ind w:left="993" w:hanging="284"/>
        <w:jc w:val="both"/>
        <w:rPr>
          <w:lang w:eastAsia="en-AU"/>
        </w:rPr>
      </w:pPr>
      <w:r>
        <w:rPr>
          <w:lang w:eastAsia="en-AU"/>
        </w:rPr>
        <w:t>teplotu vzduchu, počasie</w:t>
      </w:r>
      <w:r w:rsidR="005F5F62">
        <w:rPr>
          <w:lang w:eastAsia="en-AU"/>
        </w:rPr>
        <w:t>;</w:t>
      </w:r>
    </w:p>
    <w:p w14:paraId="7147910A" w14:textId="5A16316F" w:rsidR="0049204A" w:rsidRDefault="00844FD4" w:rsidP="00CC1683">
      <w:pPr>
        <w:pStyle w:val="Zoznamsodrkami2"/>
        <w:numPr>
          <w:ilvl w:val="0"/>
          <w:numId w:val="72"/>
        </w:numPr>
        <w:ind w:left="993" w:hanging="284"/>
        <w:jc w:val="both"/>
        <w:rPr>
          <w:lang w:eastAsia="en-AU"/>
        </w:rPr>
      </w:pPr>
      <w:r>
        <w:rPr>
          <w:lang w:eastAsia="en-AU"/>
        </w:rPr>
        <w:t>čas začiatku a skončenia prác na stavbe</w:t>
      </w:r>
      <w:r w:rsidR="005F5F62">
        <w:rPr>
          <w:lang w:eastAsia="en-AU"/>
        </w:rPr>
        <w:t>;</w:t>
      </w:r>
    </w:p>
    <w:p w14:paraId="61941874" w14:textId="20734B7D" w:rsidR="0049204A" w:rsidRDefault="00844FD4" w:rsidP="00CC1683">
      <w:pPr>
        <w:pStyle w:val="Zoznamsodrkami2"/>
        <w:numPr>
          <w:ilvl w:val="0"/>
          <w:numId w:val="72"/>
        </w:numPr>
        <w:ind w:left="993" w:hanging="284"/>
        <w:jc w:val="both"/>
        <w:rPr>
          <w:lang w:eastAsia="en-AU"/>
        </w:rPr>
      </w:pPr>
      <w:r>
        <w:rPr>
          <w:lang w:eastAsia="en-AU"/>
        </w:rPr>
        <w:t>podľa stavebných objektov a prevádzkových súborov rozčlenené vykonané stavebné a montážne práce</w:t>
      </w:r>
      <w:r w:rsidR="005F5F62">
        <w:rPr>
          <w:lang w:eastAsia="en-AU"/>
        </w:rPr>
        <w:t>;</w:t>
      </w:r>
    </w:p>
    <w:p w14:paraId="097B02AB" w14:textId="77777777" w:rsidR="0049204A" w:rsidRDefault="00844FD4" w:rsidP="00CC1683">
      <w:pPr>
        <w:pStyle w:val="Zoznamsodrkami2"/>
        <w:numPr>
          <w:ilvl w:val="0"/>
          <w:numId w:val="72"/>
        </w:numPr>
        <w:spacing w:after="120"/>
        <w:ind w:left="993" w:hanging="284"/>
        <w:jc w:val="both"/>
        <w:rPr>
          <w:lang w:eastAsia="en-AU"/>
        </w:rPr>
      </w:pPr>
      <w:r>
        <w:rPr>
          <w:lang w:eastAsia="en-AU"/>
        </w:rPr>
        <w:t>dodávky stavebných výrobkov, odvoz a likvidáciu odpadu;</w:t>
      </w:r>
    </w:p>
    <w:p w14:paraId="4F221C82" w14:textId="77777777" w:rsidR="0049204A" w:rsidRDefault="00844FD4" w:rsidP="00CC1683">
      <w:pPr>
        <w:pStyle w:val="Zoznamsodrkami"/>
        <w:numPr>
          <w:ilvl w:val="0"/>
          <w:numId w:val="71"/>
        </w:numPr>
        <w:spacing w:before="0" w:after="120"/>
        <w:ind w:left="714" w:hanging="288"/>
        <w:rPr>
          <w:sz w:val="24"/>
          <w:szCs w:val="24"/>
          <w:lang w:eastAsia="en-AU"/>
        </w:rPr>
      </w:pPr>
      <w:r>
        <w:rPr>
          <w:sz w:val="24"/>
          <w:szCs w:val="24"/>
          <w:lang w:eastAsia="en-AU"/>
        </w:rPr>
        <w:t xml:space="preserve">zisťovací protokol o vykonaných stavebných prácach: zisťovací protokol </w:t>
      </w:r>
      <w:r w:rsidR="00B23897">
        <w:rPr>
          <w:sz w:val="24"/>
          <w:szCs w:val="24"/>
          <w:lang w:eastAsia="en-AU"/>
        </w:rPr>
        <w:br/>
      </w:r>
      <w:r>
        <w:rPr>
          <w:sz w:val="24"/>
          <w:szCs w:val="24"/>
          <w:lang w:eastAsia="en-AU"/>
        </w:rPr>
        <w:t xml:space="preserve">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w:t>
      </w:r>
      <w:r w:rsidR="00B23897">
        <w:rPr>
          <w:sz w:val="24"/>
          <w:szCs w:val="24"/>
          <w:lang w:eastAsia="en-AU"/>
        </w:rPr>
        <w:br/>
      </w:r>
      <w:r>
        <w:rPr>
          <w:sz w:val="24"/>
          <w:szCs w:val="24"/>
          <w:lang w:eastAsia="en-AU"/>
        </w:rPr>
        <w:t>a ostatné doklady zhotoviteľa v súlade so zmluvou. V prípade, že tieto doklady spĺňajú vyššie uvedené skutočnosti</w:t>
      </w:r>
      <w:r w:rsidR="00B23897">
        <w:rPr>
          <w:sz w:val="24"/>
          <w:szCs w:val="24"/>
          <w:lang w:eastAsia="en-AU"/>
        </w:rPr>
        <w:t>,</w:t>
      </w:r>
      <w:r>
        <w:rPr>
          <w:sz w:val="24"/>
          <w:szCs w:val="24"/>
          <w:lang w:eastAsia="en-AU"/>
        </w:rPr>
        <w:t xml:space="preserve"> nemusí byť zisťovací protokol o vykonaných stavebných prácach samostatným dokumentom;</w:t>
      </w:r>
    </w:p>
    <w:p w14:paraId="6AAC7E84" w14:textId="53458239" w:rsidR="0049204A" w:rsidRDefault="00844FD4" w:rsidP="00CC1683">
      <w:pPr>
        <w:pStyle w:val="Zoznamsodrkami"/>
        <w:numPr>
          <w:ilvl w:val="0"/>
          <w:numId w:val="71"/>
        </w:numPr>
        <w:spacing w:before="0" w:after="0"/>
        <w:ind w:left="714" w:hanging="288"/>
        <w:rPr>
          <w:sz w:val="24"/>
          <w:szCs w:val="24"/>
          <w:lang w:eastAsia="en-AU"/>
        </w:rPr>
      </w:pPr>
      <w:r>
        <w:rPr>
          <w:sz w:val="24"/>
          <w:szCs w:val="24"/>
          <w:lang w:eastAsia="en-AU"/>
        </w:rPr>
        <w:t>súpis vykonaných prác: zhotoviteľ je povinný ku každej vystavenej faktúre priložiť súpis vykonaných prác vystavený v súlade s nasled</w:t>
      </w:r>
      <w:r w:rsidR="00B23897">
        <w:rPr>
          <w:sz w:val="24"/>
          <w:szCs w:val="24"/>
          <w:lang w:eastAsia="en-AU"/>
        </w:rPr>
        <w:t>ujúcimi</w:t>
      </w:r>
      <w:r>
        <w:rPr>
          <w:sz w:val="24"/>
          <w:szCs w:val="24"/>
          <w:lang w:eastAsia="en-AU"/>
        </w:rPr>
        <w:t xml:space="preserve"> požiadavkami:</w:t>
      </w:r>
    </w:p>
    <w:p w14:paraId="767E7F3E" w14:textId="0223BDED" w:rsidR="0049204A" w:rsidRDefault="00844FD4" w:rsidP="00CC1683">
      <w:pPr>
        <w:pStyle w:val="Zoznamsodrkami2"/>
        <w:numPr>
          <w:ilvl w:val="0"/>
          <w:numId w:val="73"/>
        </w:numPr>
        <w:ind w:left="993" w:hanging="284"/>
        <w:jc w:val="both"/>
        <w:rPr>
          <w:color w:val="000000"/>
          <w:lang w:eastAsia="en-AU"/>
        </w:rPr>
      </w:pPr>
      <w:r>
        <w:rPr>
          <w:color w:val="000000"/>
          <w:lang w:eastAsia="en-AU"/>
        </w:rPr>
        <w:lastRenderedPageBreak/>
        <w:t>položky súpisu vykonaných prác (dodaných tovarov a poskytnutých služieb) musia byť v súlade s položkami prác (tovarov alebo služieb) uvedenými vo výkaze výmer ako neoddeliteľná súčasť schválenej zmluvy</w:t>
      </w:r>
      <w:r w:rsidR="005F5F62">
        <w:rPr>
          <w:color w:val="000000"/>
          <w:lang w:eastAsia="en-AU"/>
        </w:rPr>
        <w:t>;</w:t>
      </w:r>
    </w:p>
    <w:p w14:paraId="6DE45FF0" w14:textId="3039D376"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zaznamenávať množstvá prác vykonaných zhotoviteľom a množstvá tovarov dodaných zhotoviteľom v súlade s rozpočtom/oceneným výkazom výmer, ktorý je súčasťou zmluvy</w:t>
      </w:r>
      <w:r w:rsidR="005F5F62">
        <w:rPr>
          <w:color w:val="000000"/>
          <w:lang w:eastAsia="en-AU"/>
        </w:rPr>
        <w:t>;</w:t>
      </w:r>
    </w:p>
    <w:p w14:paraId="6D41621C" w14:textId="35722FB6"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byť potvrdený zo strany oprávnenej osoby (napr. stavebnotechnický dozor) pečiatkou a jej podpisom</w:t>
      </w:r>
      <w:r w:rsidR="005F5F62">
        <w:rPr>
          <w:color w:val="000000"/>
          <w:lang w:eastAsia="en-AU"/>
        </w:rPr>
        <w:t>;</w:t>
      </w:r>
    </w:p>
    <w:p w14:paraId="005DC9FB" w14:textId="789D1B6D" w:rsidR="0049204A" w:rsidRDefault="00844FD4" w:rsidP="00CC1683">
      <w:pPr>
        <w:pStyle w:val="Zoznamsodrkami2"/>
        <w:numPr>
          <w:ilvl w:val="0"/>
          <w:numId w:val="73"/>
        </w:numPr>
        <w:ind w:left="993" w:hanging="284"/>
        <w:jc w:val="both"/>
        <w:rPr>
          <w:color w:val="000000"/>
          <w:lang w:eastAsia="en-AU"/>
        </w:rPr>
      </w:pPr>
      <w:r>
        <w:rPr>
          <w:color w:val="000000"/>
          <w:lang w:eastAsia="en-AU"/>
        </w:rPr>
        <w:t>súpis vykonaných prác musí obsahovať jednotkové ceny položiek fakturovaných prác v súlade so zmluvou</w:t>
      </w:r>
      <w:r w:rsidR="005F5F62">
        <w:rPr>
          <w:color w:val="000000"/>
          <w:lang w:eastAsia="en-AU"/>
        </w:rPr>
        <w:t>;</w:t>
      </w:r>
    </w:p>
    <w:p w14:paraId="291A54C3" w14:textId="77777777" w:rsidR="0049204A" w:rsidRDefault="00844FD4" w:rsidP="00CC1683">
      <w:pPr>
        <w:pStyle w:val="Zoznamsodrkami2"/>
        <w:numPr>
          <w:ilvl w:val="0"/>
          <w:numId w:val="73"/>
        </w:numPr>
        <w:ind w:left="993" w:hanging="284"/>
        <w:jc w:val="both"/>
        <w:rPr>
          <w:lang w:eastAsia="en-AU"/>
        </w:rPr>
      </w:pPr>
      <w:r>
        <w:rPr>
          <w:color w:val="000000"/>
          <w:lang w:eastAsia="en-AU"/>
        </w:rPr>
        <w:t>systém vykazovania vykonaných prác musí zabezpečiť, aby vykonaná práca nebola vyplatená dvakrát.</w:t>
      </w:r>
    </w:p>
    <w:p w14:paraId="7232879E" w14:textId="77777777" w:rsidR="00824182" w:rsidRDefault="00824182">
      <w:pPr>
        <w:pStyle w:val="Zoznamsodrkami"/>
        <w:spacing w:before="0" w:after="120"/>
        <w:rPr>
          <w:color w:val="000000"/>
          <w:sz w:val="24"/>
          <w:szCs w:val="24"/>
          <w:lang w:eastAsia="en-AU"/>
        </w:rPr>
      </w:pPr>
    </w:p>
    <w:tbl>
      <w:tblPr>
        <w:tblStyle w:val="Mriekatabuky"/>
        <w:tblW w:w="9072" w:type="dxa"/>
        <w:tblInd w:w="108" w:type="dxa"/>
        <w:tblLook w:val="04A0" w:firstRow="1" w:lastRow="0" w:firstColumn="1" w:lastColumn="0" w:noHBand="0" w:noVBand="1"/>
      </w:tblPr>
      <w:tblGrid>
        <w:gridCol w:w="6804"/>
        <w:gridCol w:w="2268"/>
      </w:tblGrid>
      <w:tr w:rsidR="0049204A" w14:paraId="0E336F20" w14:textId="77777777" w:rsidTr="00ED2453">
        <w:tc>
          <w:tcPr>
            <w:tcW w:w="6804" w:type="dxa"/>
            <w:shd w:val="clear" w:color="auto" w:fill="B8CCE4" w:themeFill="accent1" w:themeFillTint="66"/>
          </w:tcPr>
          <w:p w14:paraId="1789AB44"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177C14B7"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0D9F459A" w14:textId="77777777" w:rsidTr="00ED2453">
        <w:tc>
          <w:tcPr>
            <w:tcW w:w="6804" w:type="dxa"/>
          </w:tcPr>
          <w:p w14:paraId="663ACC67"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stavieb a obstaranie stavebných prác</w:t>
            </w:r>
          </w:p>
        </w:tc>
        <w:tc>
          <w:tcPr>
            <w:tcW w:w="2268" w:type="dxa"/>
          </w:tcPr>
          <w:p w14:paraId="78C08AF1"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2.2</w:t>
            </w:r>
          </w:p>
        </w:tc>
      </w:tr>
    </w:tbl>
    <w:p w14:paraId="09653BC1" w14:textId="77777777" w:rsidR="0049204A" w:rsidRDefault="00844FD4" w:rsidP="00C1732E">
      <w:pPr>
        <w:pStyle w:val="MPCKO3"/>
        <w:spacing w:after="240"/>
      </w:pPr>
      <w:bookmarkStart w:id="157" w:name="_Toc372116456"/>
      <w:bookmarkStart w:id="158" w:name="_Toc372122771"/>
      <w:bookmarkStart w:id="159" w:name="_Toc372123023"/>
      <w:bookmarkStart w:id="160" w:name="_Toc368933366"/>
      <w:bookmarkStart w:id="161" w:name="_Toc369677167"/>
      <w:bookmarkStart w:id="162" w:name="_Ref372097945"/>
      <w:bookmarkStart w:id="163" w:name="_Toc380160430"/>
      <w:bookmarkStart w:id="164" w:name="_Toc410375013"/>
      <w:bookmarkStart w:id="165" w:name="_Toc506216932"/>
      <w:bookmarkStart w:id="166" w:name="_Toc525130083"/>
      <w:bookmarkStart w:id="167" w:name="_Toc70414012"/>
      <w:bookmarkEnd w:id="157"/>
      <w:bookmarkEnd w:id="158"/>
      <w:bookmarkEnd w:id="159"/>
      <w:r>
        <w:t>3.4.3 Nákup použitého zariadenia</w:t>
      </w:r>
      <w:bookmarkEnd w:id="160"/>
      <w:bookmarkEnd w:id="161"/>
      <w:bookmarkEnd w:id="162"/>
      <w:bookmarkEnd w:id="163"/>
      <w:bookmarkEnd w:id="164"/>
      <w:bookmarkEnd w:id="165"/>
      <w:bookmarkEnd w:id="166"/>
      <w:bookmarkEnd w:id="167"/>
    </w:p>
    <w:p w14:paraId="0BB21C14" w14:textId="2CA199AD" w:rsidR="0049204A" w:rsidRDefault="00844FD4" w:rsidP="00ED2453">
      <w:pPr>
        <w:pStyle w:val="Zkladntext"/>
        <w:numPr>
          <w:ilvl w:val="0"/>
          <w:numId w:val="48"/>
        </w:numPr>
        <w:ind w:left="426" w:hanging="426"/>
        <w:jc w:val="both"/>
        <w:rPr>
          <w:lang w:eastAsia="en-AU"/>
        </w:rPr>
      </w:pPr>
      <w:r>
        <w:rPr>
          <w:color w:val="000000"/>
          <w:szCs w:val="22"/>
          <w:lang w:eastAsia="en-AU"/>
        </w:rPr>
        <w:t xml:space="preserve">V prípade projektov, ktorých súčasťou je </w:t>
      </w:r>
      <w:r>
        <w:rPr>
          <w:lang w:eastAsia="en-AU"/>
        </w:rPr>
        <w:t>nákup použitého zariadenia, sa tieto výdavky dokladujú najmä nasled</w:t>
      </w:r>
      <w:r w:rsidR="00B23897">
        <w:rPr>
          <w:lang w:eastAsia="en-AU"/>
        </w:rPr>
        <w:t>ujúcou</w:t>
      </w:r>
      <w:r>
        <w:rPr>
          <w:lang w:eastAsia="en-AU"/>
        </w:rPr>
        <w:t xml:space="preserve"> dokumentáciou:</w:t>
      </w:r>
    </w:p>
    <w:p w14:paraId="4AEBF140" w14:textId="04B438BE"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 xml:space="preserve">znalecký posudok </w:t>
      </w:r>
      <w:r>
        <w:rPr>
          <w:sz w:val="24"/>
          <w:szCs w:val="24"/>
        </w:rPr>
        <w:t xml:space="preserve">vyhotovený znalcom podľa zákona o znalcoch, tlmočníkoch </w:t>
      </w:r>
      <w:r w:rsidR="00641895">
        <w:rPr>
          <w:sz w:val="24"/>
          <w:szCs w:val="24"/>
        </w:rPr>
        <w:br/>
      </w:r>
      <w:r>
        <w:rPr>
          <w:sz w:val="24"/>
          <w:szCs w:val="24"/>
        </w:rPr>
        <w:t>a prekladateľoch</w:t>
      </w:r>
      <w:r w:rsidR="005F5F62">
        <w:rPr>
          <w:sz w:val="24"/>
          <w:szCs w:val="24"/>
          <w:lang w:eastAsia="en-AU"/>
        </w:rPr>
        <w:t>;</w:t>
      </w:r>
      <w:r>
        <w:rPr>
          <w:sz w:val="24"/>
          <w:szCs w:val="24"/>
          <w:lang w:eastAsia="en-AU"/>
        </w:rPr>
        <w:t xml:space="preserve"> </w:t>
      </w:r>
    </w:p>
    <w:p w14:paraId="5892F0C0" w14:textId="4DA587D5" w:rsidR="0049204A" w:rsidRDefault="00844FD4" w:rsidP="00DD7CA4">
      <w:pPr>
        <w:pStyle w:val="Zoznamsodrkami"/>
        <w:numPr>
          <w:ilvl w:val="0"/>
          <w:numId w:val="49"/>
        </w:numPr>
        <w:spacing w:before="0" w:after="120"/>
        <w:contextualSpacing/>
        <w:rPr>
          <w:sz w:val="24"/>
          <w:szCs w:val="24"/>
          <w:lang w:eastAsia="en-AU"/>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67"/>
      </w:r>
      <w:r w:rsidR="005F5F62">
        <w:rPr>
          <w:sz w:val="24"/>
          <w:szCs w:val="24"/>
          <w:lang w:eastAsia="en-AU"/>
        </w:rPr>
        <w:t>;</w:t>
      </w:r>
    </w:p>
    <w:p w14:paraId="182AE10D" w14:textId="6E49F6C0"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faktúra alebo rovnocenný účtovný doklad</w:t>
      </w:r>
      <w:r w:rsidR="005F5F62">
        <w:rPr>
          <w:sz w:val="24"/>
          <w:szCs w:val="24"/>
          <w:lang w:eastAsia="en-AU"/>
        </w:rPr>
        <w:t>;</w:t>
      </w:r>
    </w:p>
    <w:p w14:paraId="40086765" w14:textId="268C20CF"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 xml:space="preserve">dodací list alebo preberací protokol (ak </w:t>
      </w:r>
      <w:r w:rsidR="00451AAE">
        <w:rPr>
          <w:sz w:val="24"/>
          <w:szCs w:val="24"/>
          <w:lang w:eastAsia="en-AU"/>
        </w:rPr>
        <w:t xml:space="preserve">je to </w:t>
      </w:r>
      <w:r>
        <w:rPr>
          <w:sz w:val="24"/>
          <w:szCs w:val="24"/>
          <w:lang w:eastAsia="en-AU"/>
        </w:rPr>
        <w:t>relevantné) vrátane podpisu osoby prijímateľa potvrdzujúci prevzatie a dátum prevzatia</w:t>
      </w:r>
      <w:r w:rsidR="005F5F62">
        <w:rPr>
          <w:sz w:val="24"/>
          <w:szCs w:val="24"/>
          <w:lang w:eastAsia="en-AU"/>
        </w:rPr>
        <w:t>;</w:t>
      </w:r>
    </w:p>
    <w:p w14:paraId="1D7365F6" w14:textId="68D35ED1"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doklad o zaradení použitého zariadenia do majetku</w:t>
      </w:r>
      <w:r w:rsidR="005F5F62">
        <w:rPr>
          <w:sz w:val="24"/>
          <w:szCs w:val="24"/>
          <w:lang w:eastAsia="en-AU"/>
        </w:rPr>
        <w:t>;</w:t>
      </w:r>
    </w:p>
    <w:p w14:paraId="6F1B40CB" w14:textId="0FE96BEB"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doklad o</w:t>
      </w:r>
      <w:r w:rsidR="005F5F62">
        <w:rPr>
          <w:sz w:val="24"/>
          <w:szCs w:val="24"/>
          <w:lang w:eastAsia="en-AU"/>
        </w:rPr>
        <w:t> </w:t>
      </w:r>
      <w:r>
        <w:rPr>
          <w:sz w:val="24"/>
          <w:szCs w:val="24"/>
          <w:lang w:eastAsia="en-AU"/>
        </w:rPr>
        <w:t>úhrade</w:t>
      </w:r>
      <w:r w:rsidR="005F5F62">
        <w:rPr>
          <w:sz w:val="24"/>
          <w:szCs w:val="24"/>
          <w:lang w:eastAsia="en-AU"/>
        </w:rPr>
        <w:t>;</w:t>
      </w:r>
    </w:p>
    <w:p w14:paraId="03918EF5" w14:textId="08DDD0BE" w:rsidR="0049204A" w:rsidRDefault="00844FD4" w:rsidP="00CC1683">
      <w:pPr>
        <w:pStyle w:val="Zoznamsodrkami"/>
        <w:numPr>
          <w:ilvl w:val="0"/>
          <w:numId w:val="49"/>
        </w:numPr>
        <w:spacing w:before="0" w:after="120"/>
        <w:ind w:hanging="295"/>
        <w:contextualSpacing/>
        <w:rPr>
          <w:sz w:val="24"/>
          <w:szCs w:val="24"/>
          <w:lang w:eastAsia="en-AU"/>
        </w:rPr>
      </w:pPr>
      <w:r>
        <w:rPr>
          <w:sz w:val="24"/>
          <w:szCs w:val="24"/>
          <w:lang w:eastAsia="en-AU"/>
        </w:rPr>
        <w:t>spôsob výpočtu oprávnenej výšky výdavku (ak</w:t>
      </w:r>
      <w:r w:rsidR="00451AAE">
        <w:rPr>
          <w:sz w:val="24"/>
          <w:szCs w:val="24"/>
          <w:lang w:eastAsia="en-AU"/>
        </w:rPr>
        <w:t xml:space="preserve"> je to</w:t>
      </w:r>
      <w:r>
        <w:rPr>
          <w:sz w:val="24"/>
          <w:szCs w:val="24"/>
          <w:lang w:eastAsia="en-AU"/>
        </w:rPr>
        <w:t xml:space="preserve"> relevantné)</w:t>
      </w:r>
      <w:r w:rsidR="005F5F62">
        <w:rPr>
          <w:sz w:val="24"/>
          <w:szCs w:val="24"/>
          <w:lang w:eastAsia="en-AU"/>
        </w:rPr>
        <w:t>;</w:t>
      </w:r>
    </w:p>
    <w:p w14:paraId="0225ED01" w14:textId="77777777" w:rsidR="0049204A" w:rsidRDefault="00844FD4" w:rsidP="00CC1683">
      <w:pPr>
        <w:pStyle w:val="Zoznamsodrkami"/>
        <w:numPr>
          <w:ilvl w:val="0"/>
          <w:numId w:val="49"/>
        </w:numPr>
        <w:spacing w:before="0" w:after="120"/>
        <w:ind w:hanging="295"/>
        <w:rPr>
          <w:lang w:eastAsia="en-AU"/>
        </w:rPr>
      </w:pPr>
      <w:r>
        <w:rPr>
          <w:color w:val="000000"/>
          <w:sz w:val="24"/>
          <w:szCs w:val="24"/>
          <w:lang w:eastAsia="en-AU"/>
        </w:rPr>
        <w:t>doklad, že súčasný či niektorý z predchádzajúcich vlastníkov použitého zariadenia nezískal pred registráciou žiadosti o NFP príspevok z verejných zdrojov na nákup tohto zariadenia, napr. fo</w:t>
      </w:r>
      <w:r>
        <w:rPr>
          <w:color w:val="000000"/>
          <w:szCs w:val="22"/>
          <w:lang w:eastAsia="en-AU"/>
        </w:rPr>
        <w:t>rmou čestného vyhlásenia.</w:t>
      </w:r>
    </w:p>
    <w:p w14:paraId="0401E1FC" w14:textId="77777777" w:rsidR="001F7F02" w:rsidRDefault="001F7F02" w:rsidP="00C1732E">
      <w:pPr>
        <w:pStyle w:val="MPCKO3"/>
        <w:spacing w:after="240"/>
      </w:pPr>
      <w:bookmarkStart w:id="168" w:name="_Toc372116458"/>
      <w:bookmarkStart w:id="169" w:name="_Toc372122773"/>
      <w:bookmarkStart w:id="170" w:name="_Toc372123025"/>
      <w:bookmarkStart w:id="171" w:name="_Toc368933367"/>
      <w:bookmarkStart w:id="172" w:name="_Toc369677168"/>
      <w:bookmarkStart w:id="173" w:name="_Ref372097959"/>
      <w:bookmarkStart w:id="174" w:name="_Toc380160431"/>
      <w:bookmarkStart w:id="175" w:name="_Toc506216933"/>
      <w:bookmarkEnd w:id="168"/>
      <w:bookmarkEnd w:id="169"/>
      <w:bookmarkEnd w:id="170"/>
    </w:p>
    <w:tbl>
      <w:tblPr>
        <w:tblStyle w:val="Mriekatabuky"/>
        <w:tblW w:w="0" w:type="auto"/>
        <w:tblLook w:val="04A0" w:firstRow="1" w:lastRow="0" w:firstColumn="1" w:lastColumn="0" w:noHBand="0" w:noVBand="1"/>
      </w:tblPr>
      <w:tblGrid>
        <w:gridCol w:w="6515"/>
        <w:gridCol w:w="2547"/>
      </w:tblGrid>
      <w:tr w:rsidR="00770454" w14:paraId="612AF846" w14:textId="77777777" w:rsidTr="00ED2453">
        <w:tc>
          <w:tcPr>
            <w:tcW w:w="9212" w:type="dxa"/>
            <w:gridSpan w:val="2"/>
            <w:tcBorders>
              <w:bottom w:val="single" w:sz="4" w:space="0" w:color="auto"/>
            </w:tcBorders>
            <w:shd w:val="clear" w:color="auto" w:fill="D9D9D9" w:themeFill="background1" w:themeFillShade="D9"/>
          </w:tcPr>
          <w:p w14:paraId="574730E0" w14:textId="77777777" w:rsidR="00770454" w:rsidRDefault="00770454" w:rsidP="00770454">
            <w:pPr>
              <w:spacing w:before="240" w:after="240"/>
              <w:jc w:val="both"/>
            </w:pPr>
            <w:r>
              <w:rPr>
                <w:lang w:eastAsia="en-AU"/>
              </w:rPr>
              <w:t>Nákup použitého zariadenia sa dokladuje najmä písomnou zmluvou, faktúrou, dodacím listom/preberacím protokolom, znaleckým posudkom, spôsobom výpočtu oprávnenej výšky výdavku a dokladom, že nebol poskytnutý príspevok z verejných zdrojov na nákup zariadenia.</w:t>
            </w:r>
          </w:p>
        </w:tc>
      </w:tr>
      <w:tr w:rsidR="00770454" w14:paraId="7A49E272" w14:textId="77777777" w:rsidTr="00ED2453">
        <w:tc>
          <w:tcPr>
            <w:tcW w:w="9212" w:type="dxa"/>
            <w:gridSpan w:val="2"/>
            <w:tcBorders>
              <w:left w:val="nil"/>
              <w:bottom w:val="single" w:sz="4" w:space="0" w:color="auto"/>
              <w:right w:val="nil"/>
            </w:tcBorders>
          </w:tcPr>
          <w:p w14:paraId="48839076" w14:textId="77777777" w:rsidR="00770454" w:rsidRDefault="00770454" w:rsidP="00770454"/>
        </w:tc>
      </w:tr>
      <w:tr w:rsidR="00770454" w14:paraId="30DB9992" w14:textId="77777777" w:rsidTr="00ED2453">
        <w:tc>
          <w:tcPr>
            <w:tcW w:w="6629" w:type="dxa"/>
            <w:shd w:val="clear" w:color="auto" w:fill="B8CCE4" w:themeFill="accent1" w:themeFillTint="66"/>
          </w:tcPr>
          <w:p w14:paraId="7F81189C" w14:textId="77777777" w:rsidR="00770454" w:rsidRDefault="00770454" w:rsidP="00770454">
            <w:r>
              <w:rPr>
                <w:sz w:val="22"/>
                <w:szCs w:val="22"/>
              </w:rPr>
              <w:t>Názov súvisiacej kapitoly tohto metodického pokynu definujúcej oprávnenosť výdavkov</w:t>
            </w:r>
          </w:p>
        </w:tc>
        <w:tc>
          <w:tcPr>
            <w:tcW w:w="2583" w:type="dxa"/>
            <w:shd w:val="clear" w:color="auto" w:fill="B8CCE4" w:themeFill="accent1" w:themeFillTint="66"/>
          </w:tcPr>
          <w:p w14:paraId="169A19C7" w14:textId="77777777" w:rsidR="00770454" w:rsidRDefault="00770454" w:rsidP="00770454">
            <w:r>
              <w:rPr>
                <w:sz w:val="22"/>
                <w:szCs w:val="22"/>
              </w:rPr>
              <w:t>Číslo kapitoly</w:t>
            </w:r>
          </w:p>
        </w:tc>
      </w:tr>
      <w:tr w:rsidR="00770454" w14:paraId="72FB2647" w14:textId="77777777" w:rsidTr="00ED2453">
        <w:tc>
          <w:tcPr>
            <w:tcW w:w="6629" w:type="dxa"/>
          </w:tcPr>
          <w:p w14:paraId="739F4B4E" w14:textId="77777777" w:rsidR="00770454" w:rsidRDefault="00770454" w:rsidP="00770454">
            <w:r>
              <w:rPr>
                <w:sz w:val="22"/>
                <w:szCs w:val="22"/>
              </w:rPr>
              <w:lastRenderedPageBreak/>
              <w:t>Nákup použitého zariadenia</w:t>
            </w:r>
          </w:p>
        </w:tc>
        <w:tc>
          <w:tcPr>
            <w:tcW w:w="2583" w:type="dxa"/>
          </w:tcPr>
          <w:p w14:paraId="4118E44D" w14:textId="77777777" w:rsidR="00770454" w:rsidRDefault="00770454" w:rsidP="00770454">
            <w:r>
              <w:rPr>
                <w:sz w:val="22"/>
                <w:szCs w:val="22"/>
              </w:rPr>
              <w:t>2.4</w:t>
            </w:r>
          </w:p>
        </w:tc>
      </w:tr>
    </w:tbl>
    <w:p w14:paraId="7D1B24C5" w14:textId="395A81E7" w:rsidR="0049204A" w:rsidRDefault="00844FD4" w:rsidP="00C1732E">
      <w:pPr>
        <w:pStyle w:val="MPCKO3"/>
        <w:spacing w:after="240"/>
      </w:pPr>
      <w:bookmarkStart w:id="176" w:name="_Toc410375014"/>
      <w:bookmarkStart w:id="177" w:name="_Toc525130084"/>
      <w:bookmarkStart w:id="178" w:name="_Toc70414013"/>
      <w:r>
        <w:t xml:space="preserve">3.4.4 Nákup </w:t>
      </w:r>
      <w:bookmarkEnd w:id="171"/>
      <w:bookmarkEnd w:id="172"/>
      <w:bookmarkEnd w:id="173"/>
      <w:bookmarkEnd w:id="174"/>
      <w:r>
        <w:t>hmotného a nehmotného majetku (okrem nehnuteľností)</w:t>
      </w:r>
      <w:bookmarkEnd w:id="175"/>
      <w:bookmarkEnd w:id="176"/>
      <w:bookmarkEnd w:id="177"/>
      <w:bookmarkEnd w:id="178"/>
    </w:p>
    <w:p w14:paraId="155E8338" w14:textId="60365727" w:rsidR="0049204A" w:rsidRDefault="00844FD4" w:rsidP="00CC1683">
      <w:pPr>
        <w:pStyle w:val="Zkladntext"/>
        <w:numPr>
          <w:ilvl w:val="0"/>
          <w:numId w:val="51"/>
        </w:numPr>
        <w:ind w:left="426" w:hanging="426"/>
        <w:rPr>
          <w:lang w:eastAsia="en-AU"/>
        </w:rPr>
      </w:pPr>
      <w:r>
        <w:rPr>
          <w:color w:val="000000"/>
          <w:szCs w:val="22"/>
          <w:lang w:eastAsia="en-AU"/>
        </w:rPr>
        <w:t xml:space="preserve">V prípade projektov, ktorých súčasťou je </w:t>
      </w:r>
      <w:r>
        <w:rPr>
          <w:lang w:eastAsia="en-AU"/>
        </w:rPr>
        <w:t>nákup hmotného a nehmotného majetku (okrem nehnuteľností), sa tieto výdavky dokladujú najmä nasled</w:t>
      </w:r>
      <w:r w:rsidR="00B23897">
        <w:rPr>
          <w:lang w:eastAsia="en-AU"/>
        </w:rPr>
        <w:t>ujúcou</w:t>
      </w:r>
      <w:r>
        <w:rPr>
          <w:lang w:eastAsia="en-AU"/>
        </w:rPr>
        <w:t xml:space="preserve"> dokumentáciou:</w:t>
      </w:r>
    </w:p>
    <w:p w14:paraId="65DCB350" w14:textId="0CA2387F"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68"/>
      </w:r>
      <w:r w:rsidR="005F5F62">
        <w:rPr>
          <w:sz w:val="24"/>
          <w:szCs w:val="24"/>
          <w:lang w:eastAsia="en-AU"/>
        </w:rPr>
        <w:t>;</w:t>
      </w:r>
    </w:p>
    <w:p w14:paraId="5ED7F833" w14:textId="37E850A8"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faktúra alebo rovnocenný účtovný doklad</w:t>
      </w:r>
      <w:r w:rsidR="005F5F62">
        <w:rPr>
          <w:sz w:val="24"/>
          <w:szCs w:val="24"/>
          <w:lang w:eastAsia="en-AU"/>
        </w:rPr>
        <w:t>;</w:t>
      </w:r>
    </w:p>
    <w:p w14:paraId="1E59AB33" w14:textId="666B1E10"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 xml:space="preserve">dodací list alebo preberací protokol (ak </w:t>
      </w:r>
      <w:r w:rsidR="00451AAE">
        <w:rPr>
          <w:sz w:val="24"/>
          <w:szCs w:val="24"/>
          <w:lang w:eastAsia="en-AU"/>
        </w:rPr>
        <w:t xml:space="preserve">je to </w:t>
      </w:r>
      <w:r>
        <w:rPr>
          <w:sz w:val="24"/>
          <w:szCs w:val="24"/>
          <w:lang w:eastAsia="en-AU"/>
        </w:rPr>
        <w:t>relevantné)</w:t>
      </w:r>
      <w:r w:rsidR="00B23897">
        <w:rPr>
          <w:sz w:val="24"/>
          <w:szCs w:val="24"/>
          <w:lang w:eastAsia="en-AU"/>
        </w:rPr>
        <w:t>,</w:t>
      </w:r>
      <w:r>
        <w:rPr>
          <w:sz w:val="24"/>
          <w:szCs w:val="24"/>
          <w:lang w:eastAsia="en-AU"/>
        </w:rPr>
        <w:t xml:space="preserve"> vrátane podpisu osoby prijímateľa</w:t>
      </w:r>
      <w:r w:rsidR="00B23897">
        <w:rPr>
          <w:sz w:val="24"/>
          <w:szCs w:val="24"/>
          <w:lang w:eastAsia="en-AU"/>
        </w:rPr>
        <w:t>,</w:t>
      </w:r>
      <w:r>
        <w:rPr>
          <w:sz w:val="24"/>
          <w:szCs w:val="24"/>
          <w:lang w:eastAsia="en-AU"/>
        </w:rPr>
        <w:t xml:space="preserve"> potvrdzujúci prevzatie a dátum prevzatia</w:t>
      </w:r>
      <w:r w:rsidR="005F5F62">
        <w:rPr>
          <w:sz w:val="24"/>
          <w:szCs w:val="24"/>
          <w:lang w:eastAsia="en-AU"/>
        </w:rPr>
        <w:t>;</w:t>
      </w:r>
    </w:p>
    <w:p w14:paraId="710981DD" w14:textId="366D2E45"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doklad o</w:t>
      </w:r>
      <w:r w:rsidR="005F5F62">
        <w:rPr>
          <w:sz w:val="24"/>
          <w:szCs w:val="24"/>
          <w:lang w:eastAsia="en-AU"/>
        </w:rPr>
        <w:t> </w:t>
      </w:r>
      <w:r>
        <w:rPr>
          <w:sz w:val="24"/>
          <w:szCs w:val="24"/>
          <w:lang w:eastAsia="en-AU"/>
        </w:rPr>
        <w:t>úhrade</w:t>
      </w:r>
      <w:r w:rsidR="005F5F62">
        <w:rPr>
          <w:sz w:val="24"/>
          <w:szCs w:val="24"/>
          <w:lang w:eastAsia="en-AU"/>
        </w:rPr>
        <w:t>;</w:t>
      </w:r>
    </w:p>
    <w:p w14:paraId="14C80049" w14:textId="1594DA78" w:rsidR="0049204A" w:rsidRDefault="00844FD4" w:rsidP="00CC1683">
      <w:pPr>
        <w:pStyle w:val="Zoznamsodrkami"/>
        <w:numPr>
          <w:ilvl w:val="0"/>
          <w:numId w:val="52"/>
        </w:numPr>
        <w:spacing w:before="0" w:after="0"/>
        <w:ind w:hanging="295"/>
        <w:rPr>
          <w:sz w:val="24"/>
          <w:szCs w:val="24"/>
          <w:lang w:eastAsia="en-AU"/>
        </w:rPr>
      </w:pPr>
      <w:r>
        <w:rPr>
          <w:sz w:val="24"/>
          <w:szCs w:val="24"/>
          <w:lang w:eastAsia="en-AU"/>
        </w:rPr>
        <w:t>doklad o zaradení majetku</w:t>
      </w:r>
      <w:r w:rsidR="005F5F62">
        <w:rPr>
          <w:sz w:val="24"/>
          <w:szCs w:val="24"/>
          <w:lang w:eastAsia="en-AU"/>
        </w:rPr>
        <w:t>;</w:t>
      </w:r>
    </w:p>
    <w:p w14:paraId="57BFB3E1" w14:textId="7D5BD4BD" w:rsidR="0049204A" w:rsidRDefault="00844FD4" w:rsidP="00CC1683">
      <w:pPr>
        <w:pStyle w:val="Zoznamsodrkami"/>
        <w:numPr>
          <w:ilvl w:val="0"/>
          <w:numId w:val="52"/>
        </w:numPr>
        <w:spacing w:before="0" w:after="0"/>
        <w:ind w:hanging="294"/>
        <w:rPr>
          <w:sz w:val="24"/>
          <w:szCs w:val="24"/>
          <w:lang w:eastAsia="en-AU"/>
        </w:rPr>
      </w:pPr>
      <w:r>
        <w:rPr>
          <w:sz w:val="24"/>
          <w:szCs w:val="24"/>
          <w:lang w:eastAsia="en-AU"/>
        </w:rPr>
        <w:t xml:space="preserve">spôsob výpočtu oprávnenej výšky výdavku (ak </w:t>
      </w:r>
      <w:r w:rsidR="00451AAE">
        <w:rPr>
          <w:sz w:val="24"/>
          <w:szCs w:val="24"/>
          <w:lang w:eastAsia="en-AU"/>
        </w:rPr>
        <w:t xml:space="preserve">je to </w:t>
      </w:r>
      <w:r>
        <w:rPr>
          <w:sz w:val="24"/>
          <w:szCs w:val="24"/>
          <w:lang w:eastAsia="en-AU"/>
        </w:rPr>
        <w:t>relevantné).</w:t>
      </w:r>
    </w:p>
    <w:p w14:paraId="7064A3E4" w14:textId="77777777" w:rsidR="0049204A" w:rsidRDefault="0049204A">
      <w:pPr>
        <w:rPr>
          <w:lang w:eastAsia="en-AU"/>
        </w:rPr>
      </w:pPr>
    </w:p>
    <w:tbl>
      <w:tblPr>
        <w:tblStyle w:val="Mriekatabuky"/>
        <w:tblpPr w:leftFromText="141" w:rightFromText="141" w:vertAnchor="text" w:horzAnchor="margin" w:tblpX="108" w:tblpY="-49"/>
        <w:tblW w:w="9039" w:type="dxa"/>
        <w:tblLook w:val="04A0" w:firstRow="1" w:lastRow="0" w:firstColumn="1" w:lastColumn="0" w:noHBand="0" w:noVBand="1"/>
      </w:tblPr>
      <w:tblGrid>
        <w:gridCol w:w="6696"/>
        <w:gridCol w:w="2343"/>
      </w:tblGrid>
      <w:tr w:rsidR="00770454" w14:paraId="1F6A12A5" w14:textId="77777777" w:rsidTr="00ED2453">
        <w:tc>
          <w:tcPr>
            <w:tcW w:w="9039" w:type="dxa"/>
            <w:gridSpan w:val="2"/>
            <w:tcBorders>
              <w:bottom w:val="single" w:sz="4" w:space="0" w:color="auto"/>
            </w:tcBorders>
            <w:shd w:val="clear" w:color="auto" w:fill="D9D9D9" w:themeFill="background1" w:themeFillShade="D9"/>
          </w:tcPr>
          <w:p w14:paraId="5FF043E8" w14:textId="77777777" w:rsidR="00770454" w:rsidRPr="00770454" w:rsidRDefault="00770454" w:rsidP="00770454">
            <w:pPr>
              <w:spacing w:before="240" w:after="240"/>
              <w:jc w:val="both"/>
            </w:pPr>
            <w:r>
              <w:rPr>
                <w:lang w:eastAsia="en-AU"/>
              </w:rPr>
              <w:t>Nákup hmotného/nehmotného majetku sa spravidla dokladuje písomnou zmluvou, faktúrou, dodacím listom/preberacím protokolom a spôsobom výpočtu oprávnenej výšky výdavku.</w:t>
            </w:r>
          </w:p>
        </w:tc>
      </w:tr>
      <w:tr w:rsidR="00770454" w14:paraId="6F7DDE22" w14:textId="77777777" w:rsidTr="00ED2453">
        <w:trPr>
          <w:trHeight w:val="229"/>
        </w:trPr>
        <w:tc>
          <w:tcPr>
            <w:tcW w:w="9039" w:type="dxa"/>
            <w:gridSpan w:val="2"/>
            <w:tcBorders>
              <w:left w:val="nil"/>
              <w:right w:val="nil"/>
            </w:tcBorders>
            <w:shd w:val="clear" w:color="auto" w:fill="FFFFFF" w:themeFill="background1"/>
          </w:tcPr>
          <w:p w14:paraId="435A04FB" w14:textId="77777777" w:rsidR="00770454" w:rsidRDefault="00770454">
            <w:pPr>
              <w:pStyle w:val="Default"/>
              <w:spacing w:before="130" w:after="130"/>
              <w:jc w:val="both"/>
              <w:rPr>
                <w:rFonts w:ascii="Times New Roman" w:hAnsi="Times New Roman" w:cs="Times New Roman"/>
                <w:sz w:val="22"/>
                <w:szCs w:val="22"/>
              </w:rPr>
            </w:pPr>
          </w:p>
        </w:tc>
      </w:tr>
      <w:tr w:rsidR="0049204A" w14:paraId="29F15F96" w14:textId="77777777" w:rsidTr="00ED2453">
        <w:tc>
          <w:tcPr>
            <w:tcW w:w="6696" w:type="dxa"/>
            <w:shd w:val="clear" w:color="auto" w:fill="B8CCE4" w:themeFill="accent1" w:themeFillTint="66"/>
          </w:tcPr>
          <w:p w14:paraId="4ABFAD1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343" w:type="dxa"/>
            <w:shd w:val="clear" w:color="auto" w:fill="B8CCE4" w:themeFill="accent1" w:themeFillTint="66"/>
          </w:tcPr>
          <w:p w14:paraId="36605D8B"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B827001" w14:textId="77777777" w:rsidTr="00ED2453">
        <w:tc>
          <w:tcPr>
            <w:tcW w:w="6696" w:type="dxa"/>
          </w:tcPr>
          <w:p w14:paraId="2BECB8E9"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Nákup hmotného a nehmotného majetku (okrem nehnuteľností)</w:t>
            </w:r>
          </w:p>
        </w:tc>
        <w:tc>
          <w:tcPr>
            <w:tcW w:w="2343" w:type="dxa"/>
          </w:tcPr>
          <w:p w14:paraId="337E9E0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2.3</w:t>
            </w:r>
          </w:p>
        </w:tc>
      </w:tr>
    </w:tbl>
    <w:p w14:paraId="760FA5EF" w14:textId="77777777" w:rsidR="0049204A" w:rsidRDefault="00844FD4" w:rsidP="00C1732E">
      <w:pPr>
        <w:pStyle w:val="MPCKO3"/>
        <w:spacing w:after="240"/>
      </w:pPr>
      <w:bookmarkStart w:id="179" w:name="_Toc372116460"/>
      <w:bookmarkStart w:id="180" w:name="_Toc372122775"/>
      <w:bookmarkStart w:id="181" w:name="_Toc372123027"/>
      <w:bookmarkStart w:id="182" w:name="_Ref372097983"/>
      <w:bookmarkStart w:id="183" w:name="_Toc380160432"/>
      <w:bookmarkStart w:id="184" w:name="_Toc410375015"/>
      <w:bookmarkStart w:id="185" w:name="_Toc506216934"/>
      <w:bookmarkStart w:id="186" w:name="_Toc525130085"/>
      <w:bookmarkStart w:id="187" w:name="_Toc70414014"/>
      <w:bookmarkEnd w:id="179"/>
      <w:bookmarkEnd w:id="180"/>
      <w:bookmarkEnd w:id="181"/>
      <w:r>
        <w:t>3.4.5 Finančný prenájom a operatívny nájom</w:t>
      </w:r>
      <w:bookmarkEnd w:id="182"/>
      <w:bookmarkEnd w:id="183"/>
      <w:bookmarkEnd w:id="184"/>
      <w:bookmarkEnd w:id="185"/>
      <w:bookmarkEnd w:id="186"/>
      <w:bookmarkEnd w:id="187"/>
    </w:p>
    <w:p w14:paraId="515DBE48" w14:textId="4C5FD309" w:rsidR="0049204A" w:rsidRDefault="00844FD4" w:rsidP="00CC1683">
      <w:pPr>
        <w:pStyle w:val="Zkladntext"/>
        <w:numPr>
          <w:ilvl w:val="0"/>
          <w:numId w:val="53"/>
        </w:numPr>
        <w:spacing w:before="200" w:after="200"/>
        <w:ind w:left="426" w:hanging="426"/>
        <w:jc w:val="both"/>
        <w:rPr>
          <w:color w:val="000000"/>
          <w:szCs w:val="22"/>
          <w:lang w:eastAsia="en-AU"/>
        </w:rPr>
      </w:pPr>
      <w:r>
        <w:rPr>
          <w:color w:val="000000"/>
          <w:szCs w:val="22"/>
          <w:lang w:eastAsia="en-AU"/>
        </w:rPr>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 prenájmu, resp. operatívneho nájmu využívaný pre daný projekt, skutočná výška splátok za časť istiny za</w:t>
      </w:r>
      <w:r w:rsidR="009D0E42">
        <w:rPr>
          <w:color w:val="000000"/>
          <w:szCs w:val="22"/>
          <w:lang w:eastAsia="en-AU"/>
        </w:rPr>
        <w:t> </w:t>
      </w:r>
      <w:r>
        <w:rPr>
          <w:color w:val="000000"/>
          <w:szCs w:val="22"/>
          <w:lang w:eastAsia="en-AU"/>
        </w:rPr>
        <w:t xml:space="preserve">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4599EC2" w14:textId="06E479E2" w:rsidR="0049204A" w:rsidRDefault="00844FD4" w:rsidP="00CC1683">
      <w:pPr>
        <w:pStyle w:val="Zkladntext"/>
        <w:numPr>
          <w:ilvl w:val="0"/>
          <w:numId w:val="53"/>
        </w:numPr>
        <w:ind w:left="426" w:hanging="426"/>
        <w:jc w:val="both"/>
        <w:rPr>
          <w:color w:val="000000"/>
          <w:szCs w:val="22"/>
          <w:lang w:eastAsia="en-AU"/>
        </w:rPr>
      </w:pPr>
      <w:r>
        <w:rPr>
          <w:color w:val="000000"/>
          <w:szCs w:val="22"/>
          <w:lang w:eastAsia="en-AU"/>
        </w:rPr>
        <w:t>V oboch prípadoch prijímateľ predkladá aj ďalšiu podpornú dokumentáciu (napr. knihu jázd, prezenčné listiny a</w:t>
      </w:r>
      <w:r w:rsidR="00B23897">
        <w:rPr>
          <w:color w:val="000000"/>
          <w:szCs w:val="22"/>
          <w:lang w:eastAsia="en-AU"/>
        </w:rPr>
        <w:t xml:space="preserve"> </w:t>
      </w:r>
      <w:r>
        <w:rPr>
          <w:color w:val="000000"/>
          <w:szCs w:val="22"/>
          <w:lang w:eastAsia="en-AU"/>
        </w:rPr>
        <w:t>pod.), ktorá preukáže účel a hospodárnosť finančného prenájmu, resp. operatívneho nájmu v prepojení na príslušnú aktivitu projektu a spôsob výpočtu relevantnej časti oprávnených výdavkov.</w:t>
      </w:r>
    </w:p>
    <w:p w14:paraId="4D2C40B5" w14:textId="77777777" w:rsidR="0049204A" w:rsidRDefault="0049204A">
      <w:pPr>
        <w:pStyle w:val="Zkladntext"/>
        <w:jc w:val="both"/>
        <w:rPr>
          <w:color w:val="000000"/>
          <w:szCs w:val="22"/>
          <w:lang w:eastAsia="en-AU"/>
        </w:rPr>
      </w:pPr>
    </w:p>
    <w:tbl>
      <w:tblPr>
        <w:tblStyle w:val="Mriekatabuky"/>
        <w:tblW w:w="8931" w:type="dxa"/>
        <w:tblInd w:w="108" w:type="dxa"/>
        <w:tblLook w:val="04A0" w:firstRow="1" w:lastRow="0" w:firstColumn="1" w:lastColumn="0" w:noHBand="0" w:noVBand="1"/>
      </w:tblPr>
      <w:tblGrid>
        <w:gridCol w:w="6804"/>
        <w:gridCol w:w="2127"/>
      </w:tblGrid>
      <w:tr w:rsidR="00770454" w14:paraId="6B32C72A" w14:textId="77777777" w:rsidTr="00ED2453">
        <w:trPr>
          <w:trHeight w:val="551"/>
        </w:trPr>
        <w:tc>
          <w:tcPr>
            <w:tcW w:w="8931" w:type="dxa"/>
            <w:gridSpan w:val="2"/>
            <w:tcBorders>
              <w:bottom w:val="single" w:sz="4" w:space="0" w:color="auto"/>
            </w:tcBorders>
            <w:shd w:val="clear" w:color="auto" w:fill="D9D9D9" w:themeFill="background1" w:themeFillShade="D9"/>
          </w:tcPr>
          <w:p w14:paraId="35BB3D7D" w14:textId="77777777" w:rsidR="00770454" w:rsidRPr="00770454" w:rsidRDefault="00770454" w:rsidP="00770454">
            <w:pPr>
              <w:spacing w:before="240" w:after="240"/>
              <w:jc w:val="both"/>
            </w:pPr>
            <w:r>
              <w:rPr>
                <w:color w:val="000000"/>
                <w:szCs w:val="22"/>
                <w:lang w:eastAsia="en-AU"/>
              </w:rPr>
              <w:t>Finančný prenájom a operatívny nájom sa spravidla dokladuje zmluvou o finančnom prenájme, resp. zmluvou o operatívnom nájme, splátkovým kalendárom a faktúrami.</w:t>
            </w:r>
          </w:p>
        </w:tc>
      </w:tr>
      <w:tr w:rsidR="00770454" w14:paraId="6B9C662F" w14:textId="77777777" w:rsidTr="00ED2453">
        <w:trPr>
          <w:trHeight w:val="551"/>
        </w:trPr>
        <w:tc>
          <w:tcPr>
            <w:tcW w:w="8931" w:type="dxa"/>
            <w:gridSpan w:val="2"/>
            <w:tcBorders>
              <w:left w:val="nil"/>
              <w:bottom w:val="single" w:sz="4" w:space="0" w:color="auto"/>
              <w:right w:val="nil"/>
            </w:tcBorders>
            <w:shd w:val="clear" w:color="auto" w:fill="FFFFFF" w:themeFill="background1"/>
          </w:tcPr>
          <w:p w14:paraId="160F7F89" w14:textId="77777777" w:rsidR="00770454" w:rsidRDefault="00770454">
            <w:pPr>
              <w:pStyle w:val="Default"/>
              <w:spacing w:before="130" w:after="130"/>
              <w:jc w:val="both"/>
              <w:rPr>
                <w:rFonts w:ascii="Times New Roman" w:hAnsi="Times New Roman" w:cs="Times New Roman"/>
                <w:sz w:val="22"/>
                <w:szCs w:val="22"/>
              </w:rPr>
            </w:pPr>
          </w:p>
        </w:tc>
      </w:tr>
      <w:tr w:rsidR="0049204A" w14:paraId="19628054" w14:textId="77777777" w:rsidTr="00ED2453">
        <w:trPr>
          <w:trHeight w:val="551"/>
        </w:trPr>
        <w:tc>
          <w:tcPr>
            <w:tcW w:w="6804" w:type="dxa"/>
            <w:tcBorders>
              <w:bottom w:val="single" w:sz="4" w:space="0" w:color="auto"/>
            </w:tcBorders>
            <w:shd w:val="clear" w:color="auto" w:fill="B8CCE4" w:themeFill="accent1" w:themeFillTint="66"/>
          </w:tcPr>
          <w:p w14:paraId="6A091AD9"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127" w:type="dxa"/>
            <w:tcBorders>
              <w:bottom w:val="single" w:sz="4" w:space="0" w:color="auto"/>
            </w:tcBorders>
            <w:shd w:val="clear" w:color="auto" w:fill="B8CCE4" w:themeFill="accent1" w:themeFillTint="66"/>
          </w:tcPr>
          <w:p w14:paraId="7A57E7B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ED39EC" w14:paraId="388AD0B4" w14:textId="77777777" w:rsidTr="00ED2453">
        <w:trPr>
          <w:trHeight w:val="551"/>
        </w:trPr>
        <w:tc>
          <w:tcPr>
            <w:tcW w:w="6804" w:type="dxa"/>
            <w:shd w:val="clear" w:color="auto" w:fill="auto"/>
          </w:tcPr>
          <w:p w14:paraId="72E1C664" w14:textId="77777777" w:rsidR="00ED39EC" w:rsidRDefault="00ED39EC">
            <w:pPr>
              <w:pStyle w:val="Default"/>
              <w:spacing w:before="130" w:after="130"/>
              <w:jc w:val="both"/>
              <w:rPr>
                <w:rFonts w:ascii="Times New Roman" w:hAnsi="Times New Roman" w:cs="Times New Roman"/>
                <w:sz w:val="22"/>
                <w:szCs w:val="22"/>
              </w:rPr>
            </w:pPr>
            <w:r w:rsidRPr="00ED39EC">
              <w:rPr>
                <w:rFonts w:ascii="Times New Roman" w:hAnsi="Times New Roman" w:cs="Times New Roman"/>
                <w:sz w:val="22"/>
                <w:szCs w:val="22"/>
              </w:rPr>
              <w:t>Finančný prenájom a operatívny nájom</w:t>
            </w:r>
          </w:p>
        </w:tc>
        <w:tc>
          <w:tcPr>
            <w:tcW w:w="2127" w:type="dxa"/>
            <w:shd w:val="clear" w:color="auto" w:fill="auto"/>
          </w:tcPr>
          <w:p w14:paraId="5A84ED27" w14:textId="77777777" w:rsidR="00ED39EC" w:rsidRDefault="00ED39EC">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2.5</w:t>
            </w:r>
          </w:p>
        </w:tc>
      </w:tr>
    </w:tbl>
    <w:p w14:paraId="7013DB22" w14:textId="06247AE4" w:rsidR="0049204A" w:rsidRDefault="00844FD4" w:rsidP="00770454">
      <w:pPr>
        <w:pStyle w:val="MPCKO3"/>
        <w:spacing w:after="240"/>
      </w:pPr>
      <w:bookmarkStart w:id="188" w:name="_Toc372116462"/>
      <w:bookmarkStart w:id="189" w:name="_Toc372122777"/>
      <w:bookmarkStart w:id="190" w:name="_Toc372123029"/>
      <w:bookmarkStart w:id="191" w:name="_Toc368933369"/>
      <w:bookmarkStart w:id="192" w:name="_Toc369677170"/>
      <w:bookmarkStart w:id="193" w:name="_Ref372098006"/>
      <w:bookmarkStart w:id="194" w:name="_Toc380160433"/>
      <w:bookmarkStart w:id="195" w:name="_Toc410375016"/>
      <w:bookmarkStart w:id="196" w:name="_Toc506216935"/>
      <w:bookmarkStart w:id="197" w:name="_Toc525130086"/>
      <w:bookmarkStart w:id="198" w:name="_Toc70414015"/>
      <w:bookmarkEnd w:id="188"/>
      <w:bookmarkEnd w:id="189"/>
      <w:bookmarkEnd w:id="190"/>
      <w:r>
        <w:t xml:space="preserve">3.4.6 Odpisy, režijné </w:t>
      </w:r>
      <w:r w:rsidR="0007594C">
        <w:t>výdavky</w:t>
      </w:r>
      <w:r>
        <w:t xml:space="preserve"> a vecné príspevky</w:t>
      </w:r>
      <w:bookmarkEnd w:id="191"/>
      <w:bookmarkEnd w:id="192"/>
      <w:bookmarkEnd w:id="193"/>
      <w:bookmarkEnd w:id="194"/>
      <w:bookmarkEnd w:id="195"/>
      <w:bookmarkEnd w:id="196"/>
      <w:bookmarkEnd w:id="197"/>
      <w:bookmarkEnd w:id="198"/>
    </w:p>
    <w:p w14:paraId="44CA920D" w14:textId="77777777" w:rsidR="0049204A" w:rsidRDefault="00844FD4" w:rsidP="00CC1683">
      <w:pPr>
        <w:pStyle w:val="Zkladntext"/>
        <w:numPr>
          <w:ilvl w:val="0"/>
          <w:numId w:val="54"/>
        </w:numPr>
        <w:spacing w:before="200" w:after="200"/>
        <w:ind w:left="426" w:hanging="426"/>
        <w:jc w:val="both"/>
        <w:rPr>
          <w:color w:val="000000"/>
          <w:szCs w:val="22"/>
          <w:lang w:eastAsia="en-AU"/>
        </w:rPr>
      </w:pPr>
      <w:r>
        <w:rPr>
          <w:color w:val="000000"/>
          <w:szCs w:val="22"/>
          <w:lang w:eastAsia="en-AU"/>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 </w:t>
      </w:r>
    </w:p>
    <w:p w14:paraId="2A51C960" w14:textId="1EFA854F" w:rsidR="0049204A" w:rsidRDefault="00844FD4" w:rsidP="00CC1683">
      <w:pPr>
        <w:pStyle w:val="Zkladntext"/>
        <w:numPr>
          <w:ilvl w:val="0"/>
          <w:numId w:val="54"/>
        </w:numPr>
        <w:ind w:left="426" w:hanging="426"/>
        <w:jc w:val="both"/>
        <w:rPr>
          <w:szCs w:val="22"/>
        </w:rPr>
      </w:pPr>
      <w:r>
        <w:rPr>
          <w:color w:val="000000"/>
          <w:szCs w:val="22"/>
          <w:lang w:eastAsia="en-AU"/>
        </w:rPr>
        <w:t>Za oprávnené výdavky sa považujú účtovné odpisy, maximálne však do výšky daňových odpisov v zmysle zákona o dani z príjmov</w:t>
      </w:r>
      <w:r>
        <w:rPr>
          <w:rStyle w:val="Odkaznapoznmkupodiarou"/>
          <w:color w:val="000000"/>
          <w:szCs w:val="22"/>
          <w:lang w:eastAsia="en-AU"/>
        </w:rPr>
        <w:footnoteReference w:id="69"/>
      </w:r>
      <w:r>
        <w:rPr>
          <w:color w:val="000000"/>
          <w:szCs w:val="22"/>
          <w:lang w:eastAsia="en-AU"/>
        </w:rPr>
        <w:t xml:space="preserve">. </w:t>
      </w:r>
      <w:r>
        <w:rPr>
          <w:szCs w:val="22"/>
        </w:rPr>
        <w:t>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w:t>
      </w:r>
      <w:r w:rsidR="009D0E42">
        <w:rPr>
          <w:szCs w:val="22"/>
        </w:rPr>
        <w:t> </w:t>
      </w:r>
      <w:r>
        <w:rPr>
          <w:szCs w:val="22"/>
        </w:rPr>
        <w:t xml:space="preserve">prebiehajúcich prácach na projekte dokladujúcich údaje o časovom rozpätí a miere využitia odpisovaného majetku). </w:t>
      </w:r>
    </w:p>
    <w:p w14:paraId="1EA73AC0" w14:textId="17CAF315" w:rsidR="0049204A" w:rsidRDefault="00844FD4" w:rsidP="00CC1683">
      <w:pPr>
        <w:pStyle w:val="Zkladntext"/>
        <w:numPr>
          <w:ilvl w:val="0"/>
          <w:numId w:val="54"/>
        </w:numPr>
        <w:ind w:left="426" w:hanging="426"/>
        <w:jc w:val="both"/>
      </w:pPr>
      <w:r>
        <w:t>Dokladovanie odpisov je popri inventárnej karte majetku možné najmä na základe nasled</w:t>
      </w:r>
      <w:r w:rsidR="00D511D8">
        <w:t>ujúcich</w:t>
      </w:r>
      <w:r>
        <w:t xml:space="preserve"> dokladov:</w:t>
      </w:r>
    </w:p>
    <w:p w14:paraId="1085872F" w14:textId="0BD8D9D4" w:rsidR="0049204A" w:rsidRDefault="00844FD4" w:rsidP="00CC1683">
      <w:pPr>
        <w:pStyle w:val="Zoznamsodrkami"/>
        <w:numPr>
          <w:ilvl w:val="0"/>
          <w:numId w:val="55"/>
        </w:numPr>
        <w:spacing w:before="0" w:after="0"/>
        <w:ind w:hanging="295"/>
        <w:rPr>
          <w:sz w:val="24"/>
          <w:szCs w:val="24"/>
        </w:rPr>
      </w:pPr>
      <w:r>
        <w:rPr>
          <w:sz w:val="24"/>
          <w:szCs w:val="24"/>
        </w:rPr>
        <w:t>doklad o zaradení odpisovaného majetku</w:t>
      </w:r>
      <w:r w:rsidR="005F5F62">
        <w:rPr>
          <w:sz w:val="24"/>
          <w:szCs w:val="24"/>
        </w:rPr>
        <w:t>;</w:t>
      </w:r>
    </w:p>
    <w:p w14:paraId="6D9FC8B9" w14:textId="1929615A" w:rsidR="0049204A" w:rsidRDefault="00844FD4" w:rsidP="00CC1683">
      <w:pPr>
        <w:pStyle w:val="Zoznamsodrkami"/>
        <w:numPr>
          <w:ilvl w:val="0"/>
          <w:numId w:val="55"/>
        </w:numPr>
        <w:spacing w:before="0" w:after="0"/>
        <w:ind w:hanging="295"/>
        <w:rPr>
          <w:sz w:val="24"/>
          <w:szCs w:val="24"/>
        </w:rPr>
      </w:pPr>
      <w:r>
        <w:rPr>
          <w:sz w:val="24"/>
          <w:szCs w:val="24"/>
        </w:rPr>
        <w:t>denník, resp. hlavná kniha alebo peňažný denník - účtovné prípady týkajúce sa zaúčtovania majetku v evidencii prijímateľa a úhrady majetku</w:t>
      </w:r>
      <w:r w:rsidR="005F5F62">
        <w:rPr>
          <w:sz w:val="24"/>
          <w:szCs w:val="24"/>
        </w:rPr>
        <w:t>;</w:t>
      </w:r>
    </w:p>
    <w:p w14:paraId="25E45952" w14:textId="4843F0C0" w:rsidR="0049204A" w:rsidRDefault="00844FD4" w:rsidP="00CC1683">
      <w:pPr>
        <w:pStyle w:val="Zoznamsodrkami"/>
        <w:numPr>
          <w:ilvl w:val="0"/>
          <w:numId w:val="55"/>
        </w:numPr>
        <w:spacing w:before="0" w:after="0"/>
        <w:ind w:hanging="295"/>
        <w:rPr>
          <w:sz w:val="24"/>
          <w:szCs w:val="24"/>
        </w:rPr>
      </w:pPr>
      <w:r>
        <w:rPr>
          <w:sz w:val="24"/>
          <w:szCs w:val="24"/>
        </w:rPr>
        <w:t>stanovená metóda odpisovania (odpisový plán</w:t>
      </w:r>
      <w:ins w:id="199" w:author="Autor">
        <w:r w:rsidR="00F10644">
          <w:rPr>
            <w:sz w:val="24"/>
            <w:szCs w:val="24"/>
          </w:rPr>
          <w:t>, resp. aj jeho zmena</w:t>
        </w:r>
      </w:ins>
      <w:r>
        <w:rPr>
          <w:sz w:val="24"/>
          <w:szCs w:val="24"/>
        </w:rPr>
        <w:t>)</w:t>
      </w:r>
      <w:r w:rsidR="005F5F62">
        <w:rPr>
          <w:sz w:val="24"/>
          <w:szCs w:val="24"/>
        </w:rPr>
        <w:t>;</w:t>
      </w:r>
    </w:p>
    <w:p w14:paraId="444358DC" w14:textId="77777777" w:rsidR="0049204A" w:rsidRDefault="00844FD4" w:rsidP="00CC1683">
      <w:pPr>
        <w:pStyle w:val="Zoznamsodrkami"/>
        <w:numPr>
          <w:ilvl w:val="0"/>
          <w:numId w:val="55"/>
        </w:numPr>
        <w:spacing w:before="0" w:after="120"/>
        <w:ind w:hanging="295"/>
        <w:rPr>
          <w:sz w:val="24"/>
          <w:szCs w:val="24"/>
        </w:rPr>
      </w:pPr>
      <w:r>
        <w:rPr>
          <w:sz w:val="24"/>
          <w:szCs w:val="24"/>
        </w:rPr>
        <w:t>výpočet výšky oprávnených odpisov.</w:t>
      </w:r>
    </w:p>
    <w:p w14:paraId="66B4C0FE" w14:textId="77777777" w:rsidR="0049204A" w:rsidRDefault="00844FD4" w:rsidP="00CC1683">
      <w:pPr>
        <w:pStyle w:val="Zkladntext"/>
        <w:numPr>
          <w:ilvl w:val="0"/>
          <w:numId w:val="54"/>
        </w:numPr>
        <w:ind w:left="426" w:hanging="426"/>
        <w:jc w:val="both"/>
        <w:rPr>
          <w:szCs w:val="22"/>
        </w:rPr>
      </w:pPr>
      <w:r>
        <w:rPr>
          <w:szCs w:val="22"/>
        </w:rPr>
        <w:t>V prípade režijných výdavkov (nepriame výdavky)</w:t>
      </w:r>
      <w:r>
        <w:rPr>
          <w:rStyle w:val="Odkaznapoznmkupodiarou"/>
          <w:szCs w:val="22"/>
        </w:rPr>
        <w:footnoteReference w:id="70"/>
      </w:r>
      <w:r>
        <w:rPr>
          <w:szCs w:val="22"/>
        </w:rPr>
        <w:t xml:space="preserve"> účtovné doklady predkladané prijímateľom sa budú líšiť v závislosti od charakteru výdavku. Prijímateľ predkladá tiež metodiku výpočtu pomernej časti režijných výdavkov pre daný projekt. </w:t>
      </w:r>
    </w:p>
    <w:p w14:paraId="3F5CBEA5" w14:textId="6872AB8B" w:rsidR="0049204A" w:rsidRDefault="00844FD4" w:rsidP="00CC1683">
      <w:pPr>
        <w:pStyle w:val="Zkladntext"/>
        <w:numPr>
          <w:ilvl w:val="0"/>
          <w:numId w:val="54"/>
        </w:numPr>
        <w:ind w:left="426" w:hanging="426"/>
        <w:jc w:val="both"/>
        <w:rPr>
          <w:szCs w:val="22"/>
        </w:rPr>
      </w:pPr>
      <w:r>
        <w:rPr>
          <w:szCs w:val="22"/>
        </w:rPr>
        <w:lastRenderedPageBreak/>
        <w:t>Na preukázanie vzniku výdavku slúžia predovšetkým nájomné zmluvy, dodávateľské zmluvy, fakturácie jednotlivých služieb prípadne dodacie listy, zjednodušené daňové doklady, zmluvy o pripojení telekomunikačných služieb a</w:t>
      </w:r>
      <w:r w:rsidR="001D6444">
        <w:rPr>
          <w:szCs w:val="22"/>
        </w:rPr>
        <w:t xml:space="preserve"> </w:t>
      </w:r>
      <w:r>
        <w:rPr>
          <w:szCs w:val="22"/>
        </w:rPr>
        <w:t>pod. Jednotlivé druhy režijných výdavkov je možné doložiť nasled</w:t>
      </w:r>
      <w:r w:rsidR="00D511D8">
        <w:rPr>
          <w:szCs w:val="22"/>
        </w:rPr>
        <w:t>ujúcimi</w:t>
      </w:r>
      <w:r>
        <w:rPr>
          <w:szCs w:val="22"/>
        </w:rPr>
        <w:t xml:space="preserve"> dokladmi:</w:t>
      </w:r>
    </w:p>
    <w:p w14:paraId="640A88C5" w14:textId="77777777" w:rsidR="0049204A" w:rsidRDefault="00844FD4">
      <w:pPr>
        <w:pStyle w:val="Zkladntext"/>
        <w:ind w:firstLine="426"/>
        <w:rPr>
          <w:u w:val="single"/>
        </w:rPr>
      </w:pPr>
      <w:r>
        <w:rPr>
          <w:u w:val="single"/>
        </w:rPr>
        <w:t>Energie a nájomné (priestorov)</w:t>
      </w:r>
    </w:p>
    <w:p w14:paraId="032DDCB0" w14:textId="69736A04" w:rsidR="0049204A" w:rsidRDefault="00844FD4" w:rsidP="00CC1683">
      <w:pPr>
        <w:pStyle w:val="Zoznamsodrkami"/>
        <w:numPr>
          <w:ilvl w:val="0"/>
          <w:numId w:val="56"/>
        </w:numPr>
        <w:spacing w:before="120" w:after="120"/>
        <w:ind w:hanging="295"/>
        <w:contextualSpacing/>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1"/>
      </w:r>
      <w:r w:rsidR="005F5F62">
        <w:rPr>
          <w:sz w:val="24"/>
          <w:szCs w:val="24"/>
          <w:lang w:eastAsia="en-AU"/>
        </w:rPr>
        <w:t>;</w:t>
      </w:r>
      <w:r>
        <w:rPr>
          <w:sz w:val="24"/>
          <w:szCs w:val="24"/>
        </w:rPr>
        <w:t xml:space="preserve"> </w:t>
      </w:r>
    </w:p>
    <w:p w14:paraId="11780DBA" w14:textId="0BB71990" w:rsidR="0049204A" w:rsidRDefault="00844FD4" w:rsidP="00CC1683">
      <w:pPr>
        <w:pStyle w:val="Zoznamsodrkami"/>
        <w:numPr>
          <w:ilvl w:val="0"/>
          <w:numId w:val="56"/>
        </w:numPr>
        <w:spacing w:before="120" w:after="120"/>
        <w:ind w:hanging="295"/>
        <w:contextualSpacing/>
        <w:rPr>
          <w:sz w:val="24"/>
          <w:szCs w:val="24"/>
        </w:rPr>
      </w:pPr>
      <w:r>
        <w:rPr>
          <w:sz w:val="24"/>
          <w:szCs w:val="24"/>
        </w:rPr>
        <w:t>faktúra alebo rovnocenný účtovný doklad</w:t>
      </w:r>
      <w:r w:rsidR="005F5F62">
        <w:rPr>
          <w:sz w:val="24"/>
          <w:szCs w:val="24"/>
        </w:rPr>
        <w:t>;</w:t>
      </w:r>
    </w:p>
    <w:p w14:paraId="45B35E7B" w14:textId="0A5C5154" w:rsidR="0049204A" w:rsidRDefault="00844FD4" w:rsidP="00CC1683">
      <w:pPr>
        <w:pStyle w:val="Zoznamsodrkami"/>
        <w:numPr>
          <w:ilvl w:val="0"/>
          <w:numId w:val="56"/>
        </w:numPr>
        <w:spacing w:before="120" w:after="120"/>
        <w:ind w:hanging="295"/>
        <w:contextualSpacing/>
        <w:rPr>
          <w:sz w:val="24"/>
          <w:szCs w:val="24"/>
        </w:rPr>
      </w:pPr>
      <w:r>
        <w:rPr>
          <w:sz w:val="24"/>
          <w:szCs w:val="24"/>
        </w:rPr>
        <w:t xml:space="preserve">spôsob výpočtu oprávnenej výšky výdavku (nájomné, elektrická energia, voda, plyn, teplo a iné), ak </w:t>
      </w:r>
      <w:r w:rsidR="00451AAE">
        <w:rPr>
          <w:sz w:val="24"/>
          <w:szCs w:val="24"/>
        </w:rPr>
        <w:t xml:space="preserve">je to </w:t>
      </w:r>
      <w:r>
        <w:rPr>
          <w:sz w:val="24"/>
          <w:szCs w:val="24"/>
        </w:rPr>
        <w:t>relevantné</w:t>
      </w:r>
      <w:r w:rsidR="005F5F62">
        <w:rPr>
          <w:sz w:val="24"/>
          <w:szCs w:val="24"/>
        </w:rPr>
        <w:t>;</w:t>
      </w:r>
    </w:p>
    <w:p w14:paraId="0D3C7139" w14:textId="77777777" w:rsidR="0049204A" w:rsidRDefault="00844FD4" w:rsidP="00CC1683">
      <w:pPr>
        <w:pStyle w:val="Zoznamsodrkami"/>
        <w:numPr>
          <w:ilvl w:val="0"/>
          <w:numId w:val="56"/>
        </w:numPr>
        <w:spacing w:before="120" w:after="120"/>
        <w:ind w:hanging="295"/>
        <w:contextualSpacing/>
        <w:rPr>
          <w:sz w:val="24"/>
          <w:szCs w:val="24"/>
        </w:rPr>
      </w:pPr>
      <w:r>
        <w:rPr>
          <w:sz w:val="24"/>
          <w:szCs w:val="24"/>
        </w:rPr>
        <w:t>doklad o úhrade.</w:t>
      </w:r>
    </w:p>
    <w:p w14:paraId="62D057B2" w14:textId="77777777" w:rsidR="0049204A" w:rsidRDefault="00844FD4">
      <w:pPr>
        <w:pStyle w:val="Zkladntext"/>
        <w:ind w:firstLine="425"/>
        <w:rPr>
          <w:u w:val="single"/>
        </w:rPr>
      </w:pPr>
      <w:r>
        <w:rPr>
          <w:u w:val="single"/>
        </w:rPr>
        <w:t>Spotrebný tovar, prevádzkový materiál a nájomné (stroje, prístroje)</w:t>
      </w:r>
    </w:p>
    <w:p w14:paraId="6DC12625" w14:textId="618568C0" w:rsidR="0049204A" w:rsidRDefault="00844FD4" w:rsidP="00CC1683">
      <w:pPr>
        <w:pStyle w:val="Zoznamsodrkami"/>
        <w:numPr>
          <w:ilvl w:val="0"/>
          <w:numId w:val="57"/>
        </w:numPr>
        <w:spacing w:before="0" w:after="0"/>
        <w:ind w:hanging="295"/>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2"/>
      </w:r>
      <w:r w:rsidR="005F5F62">
        <w:rPr>
          <w:sz w:val="24"/>
          <w:szCs w:val="24"/>
        </w:rPr>
        <w:t>;</w:t>
      </w:r>
    </w:p>
    <w:p w14:paraId="25E15B85" w14:textId="69D4C5A8" w:rsidR="0049204A" w:rsidRDefault="00844FD4" w:rsidP="00CC1683">
      <w:pPr>
        <w:pStyle w:val="Zoznamsodrkami"/>
        <w:numPr>
          <w:ilvl w:val="0"/>
          <w:numId w:val="57"/>
        </w:numPr>
        <w:spacing w:before="0" w:after="0"/>
        <w:ind w:hanging="295"/>
        <w:rPr>
          <w:sz w:val="24"/>
          <w:szCs w:val="24"/>
        </w:rPr>
      </w:pPr>
      <w:r>
        <w:rPr>
          <w:sz w:val="24"/>
          <w:szCs w:val="24"/>
        </w:rPr>
        <w:t>faktúra alebo rovnocenný účtovný doklad</w:t>
      </w:r>
      <w:r w:rsidR="005F5F62">
        <w:rPr>
          <w:sz w:val="24"/>
          <w:szCs w:val="24"/>
        </w:rPr>
        <w:t>;</w:t>
      </w:r>
    </w:p>
    <w:p w14:paraId="5180BD61" w14:textId="22AFA6C8" w:rsidR="0049204A" w:rsidRDefault="00844FD4" w:rsidP="00CC1683">
      <w:pPr>
        <w:pStyle w:val="Zoznamsodrkami"/>
        <w:numPr>
          <w:ilvl w:val="0"/>
          <w:numId w:val="57"/>
        </w:numPr>
        <w:spacing w:before="0" w:after="0"/>
        <w:ind w:hanging="295"/>
        <w:rPr>
          <w:sz w:val="24"/>
          <w:szCs w:val="24"/>
        </w:rPr>
      </w:pPr>
      <w:r>
        <w:rPr>
          <w:sz w:val="24"/>
          <w:szCs w:val="24"/>
        </w:rPr>
        <w:t>dodací list alebo preberací protokol (ak</w:t>
      </w:r>
      <w:r w:rsidR="00451AAE">
        <w:rPr>
          <w:sz w:val="24"/>
          <w:szCs w:val="24"/>
        </w:rPr>
        <w:t xml:space="preserve"> je to</w:t>
      </w:r>
      <w:r>
        <w:rPr>
          <w:sz w:val="24"/>
          <w:szCs w:val="24"/>
        </w:rPr>
        <w:t xml:space="preserve"> relevantné) vrátane podpisu osoby prijímateľa potvrdzujúci prevzatie a dátum prevzatia</w:t>
      </w:r>
      <w:r w:rsidR="005F5F62">
        <w:rPr>
          <w:sz w:val="24"/>
          <w:szCs w:val="24"/>
        </w:rPr>
        <w:t>;</w:t>
      </w:r>
    </w:p>
    <w:p w14:paraId="52EE17B1" w14:textId="77777777" w:rsidR="0049204A" w:rsidRDefault="00844FD4" w:rsidP="00CC1683">
      <w:pPr>
        <w:pStyle w:val="Zoznamsodrkami"/>
        <w:numPr>
          <w:ilvl w:val="0"/>
          <w:numId w:val="57"/>
        </w:numPr>
        <w:spacing w:before="0" w:after="120"/>
        <w:ind w:hanging="294"/>
        <w:rPr>
          <w:sz w:val="24"/>
          <w:szCs w:val="24"/>
        </w:rPr>
      </w:pPr>
      <w:r>
        <w:rPr>
          <w:sz w:val="24"/>
          <w:szCs w:val="24"/>
        </w:rPr>
        <w:t>doklad o úhrade.</w:t>
      </w:r>
    </w:p>
    <w:p w14:paraId="130FB8E5" w14:textId="77777777" w:rsidR="0049204A" w:rsidRDefault="00844FD4">
      <w:pPr>
        <w:pStyle w:val="Zkladntext"/>
        <w:ind w:firstLine="426"/>
        <w:rPr>
          <w:u w:val="single"/>
        </w:rPr>
      </w:pPr>
      <w:r>
        <w:rPr>
          <w:u w:val="single"/>
        </w:rPr>
        <w:t>Poštovné a telekomunikačné poplatky</w:t>
      </w:r>
    </w:p>
    <w:p w14:paraId="5D34E9A1" w14:textId="479E1DF3" w:rsidR="0049204A" w:rsidRDefault="00844FD4" w:rsidP="00CC1683">
      <w:pPr>
        <w:pStyle w:val="Zoznamsodrkami"/>
        <w:numPr>
          <w:ilvl w:val="0"/>
          <w:numId w:val="58"/>
        </w:numPr>
        <w:spacing w:before="0" w:after="120"/>
        <w:ind w:hanging="294"/>
        <w:contextualSpacing/>
        <w:rPr>
          <w:sz w:val="24"/>
          <w:szCs w:val="24"/>
        </w:rPr>
      </w:pPr>
      <w:r>
        <w:rPr>
          <w:sz w:val="24"/>
          <w:szCs w:val="24"/>
        </w:rPr>
        <w:t>podací lístok alebo výpis z podacieho hárku s adresami (v prípade poštovného)</w:t>
      </w:r>
      <w:r w:rsidR="005F5F62">
        <w:rPr>
          <w:sz w:val="24"/>
          <w:szCs w:val="24"/>
        </w:rPr>
        <w:t>;</w:t>
      </w:r>
    </w:p>
    <w:p w14:paraId="51F3A76B" w14:textId="17EFBE35" w:rsidR="0049204A" w:rsidRDefault="00844FD4" w:rsidP="00CC1683">
      <w:pPr>
        <w:pStyle w:val="Zoznamsodrkami"/>
        <w:numPr>
          <w:ilvl w:val="0"/>
          <w:numId w:val="58"/>
        </w:numPr>
        <w:spacing w:before="0" w:after="120"/>
        <w:ind w:hanging="294"/>
        <w:contextualSpacing/>
        <w:rPr>
          <w:sz w:val="24"/>
          <w:szCs w:val="24"/>
        </w:rPr>
      </w:pPr>
      <w:r>
        <w:rPr>
          <w:sz w:val="24"/>
          <w:szCs w:val="24"/>
        </w:rPr>
        <w:t>faktúra alebo rovnocenný účtovný doklad</w:t>
      </w:r>
      <w:r w:rsidR="005F5F62">
        <w:rPr>
          <w:sz w:val="24"/>
          <w:szCs w:val="24"/>
        </w:rPr>
        <w:t>;</w:t>
      </w:r>
    </w:p>
    <w:p w14:paraId="0B6A9D39" w14:textId="4A30865C" w:rsidR="0049204A" w:rsidRDefault="00844FD4" w:rsidP="00CC1683">
      <w:pPr>
        <w:pStyle w:val="Zoznamsodrkami"/>
        <w:numPr>
          <w:ilvl w:val="0"/>
          <w:numId w:val="58"/>
        </w:numPr>
        <w:spacing w:before="0" w:after="0"/>
        <w:ind w:hanging="294"/>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73"/>
      </w:r>
      <w:r w:rsidR="005F5F62">
        <w:rPr>
          <w:sz w:val="24"/>
          <w:szCs w:val="24"/>
        </w:rPr>
        <w:t>;</w:t>
      </w:r>
    </w:p>
    <w:p w14:paraId="141E5606" w14:textId="175A2B03" w:rsidR="0049204A" w:rsidRDefault="00844FD4" w:rsidP="00CC1683">
      <w:pPr>
        <w:pStyle w:val="Zoznamsodrkami"/>
        <w:numPr>
          <w:ilvl w:val="0"/>
          <w:numId w:val="58"/>
        </w:numPr>
        <w:spacing w:before="0" w:after="120"/>
        <w:ind w:hanging="294"/>
        <w:contextualSpacing/>
        <w:rPr>
          <w:sz w:val="24"/>
          <w:szCs w:val="24"/>
        </w:rPr>
      </w:pPr>
      <w:r>
        <w:rPr>
          <w:sz w:val="24"/>
          <w:szCs w:val="24"/>
        </w:rPr>
        <w:t>spôsob výpočtu oprávnenej výšky výdavku (ak</w:t>
      </w:r>
      <w:r w:rsidR="00451AAE">
        <w:rPr>
          <w:sz w:val="24"/>
          <w:szCs w:val="24"/>
        </w:rPr>
        <w:t xml:space="preserve"> je to</w:t>
      </w:r>
      <w:r>
        <w:rPr>
          <w:sz w:val="24"/>
          <w:szCs w:val="24"/>
        </w:rPr>
        <w:t xml:space="preserve"> relevantné)</w:t>
      </w:r>
      <w:r w:rsidR="005F5F62">
        <w:rPr>
          <w:sz w:val="24"/>
          <w:szCs w:val="24"/>
        </w:rPr>
        <w:t>;</w:t>
      </w:r>
    </w:p>
    <w:p w14:paraId="6AD6CE23" w14:textId="77777777" w:rsidR="0049204A" w:rsidRDefault="00844FD4" w:rsidP="00CC1683">
      <w:pPr>
        <w:pStyle w:val="Zoznamsodrkami"/>
        <w:numPr>
          <w:ilvl w:val="0"/>
          <w:numId w:val="58"/>
        </w:numPr>
        <w:spacing w:before="0" w:after="120"/>
        <w:ind w:hanging="294"/>
        <w:contextualSpacing/>
        <w:rPr>
          <w:sz w:val="24"/>
          <w:szCs w:val="24"/>
        </w:rPr>
      </w:pPr>
      <w:r>
        <w:rPr>
          <w:sz w:val="24"/>
          <w:szCs w:val="24"/>
        </w:rPr>
        <w:t>doklad o úhrade.</w:t>
      </w:r>
    </w:p>
    <w:p w14:paraId="4DAF0A21" w14:textId="72F8001B" w:rsidR="0049204A" w:rsidRDefault="00844FD4" w:rsidP="00CC1683">
      <w:pPr>
        <w:pStyle w:val="Zkladntext"/>
        <w:numPr>
          <w:ilvl w:val="0"/>
          <w:numId w:val="54"/>
        </w:numPr>
        <w:ind w:left="426" w:hanging="426"/>
        <w:jc w:val="both"/>
        <w:rPr>
          <w:szCs w:val="22"/>
        </w:rPr>
      </w:pPr>
      <w:r>
        <w:rPr>
          <w:szCs w:val="22"/>
        </w:rPr>
        <w:t xml:space="preserve">V prípade, že projekt umožňuje vklad prijímateľa v podobe vecného príspevku, je potrebné pre účely dokladovania oprávnených výdavkov preukázať </w:t>
      </w:r>
      <w:r w:rsidR="00D511D8">
        <w:rPr>
          <w:szCs w:val="22"/>
        </w:rPr>
        <w:t>tak</w:t>
      </w:r>
      <w:r>
        <w:rPr>
          <w:szCs w:val="22"/>
        </w:rPr>
        <w:t xml:space="preserve"> vlastníctvo, </w:t>
      </w:r>
      <w:r w:rsidR="00D511D8">
        <w:rPr>
          <w:szCs w:val="22"/>
        </w:rPr>
        <w:t>ako aj</w:t>
      </w:r>
      <w:r>
        <w:rPr>
          <w:szCs w:val="22"/>
        </w:rPr>
        <w:t xml:space="preserve"> hodnotu tohto vecného príspevku. </w:t>
      </w:r>
    </w:p>
    <w:p w14:paraId="4F245FBD" w14:textId="77777777" w:rsidR="0049204A" w:rsidRDefault="00844FD4" w:rsidP="00CC1683">
      <w:pPr>
        <w:pStyle w:val="Zkladntext"/>
        <w:keepNext/>
        <w:numPr>
          <w:ilvl w:val="0"/>
          <w:numId w:val="54"/>
        </w:numPr>
        <w:spacing w:after="0"/>
        <w:ind w:left="425" w:hanging="426"/>
        <w:rPr>
          <w:szCs w:val="22"/>
        </w:rPr>
      </w:pPr>
      <w:r>
        <w:rPr>
          <w:szCs w:val="22"/>
        </w:rPr>
        <w:t>Poskytnutie pozemku, stavby, zariadenia, materiálu:</w:t>
      </w:r>
    </w:p>
    <w:p w14:paraId="77FA88E1" w14:textId="6D715AE1" w:rsidR="0049204A" w:rsidRDefault="00844FD4" w:rsidP="00C61CA0">
      <w:pPr>
        <w:pStyle w:val="Zkladntext"/>
        <w:spacing w:after="0"/>
        <w:ind w:left="425"/>
        <w:jc w:val="both"/>
        <w:rPr>
          <w:szCs w:val="22"/>
        </w:rPr>
      </w:pPr>
      <w:r>
        <w:rPr>
          <w:szCs w:val="22"/>
        </w:rPr>
        <w:t>Vlastnícky vzťah k nehnuteľnosti je dokladovaný výpisom z listu vlastníctva. V prípade, že vlastnícke právo nie je zapísané v katastri nehnuteľností, je možné doložiť vlastníctvo prostredníctvom návrhu na vklad do katastra nehnuteľností potvrdeného katastrálnym úradom a zmluvou o nadobudnutí vlastníckeho práva (napr. kúpna zmluva, darovacia zmluva). Ocenenie nehnuteľnosti je dokladované prostredníctvom znaleckého posudku vyhotoven</w:t>
      </w:r>
      <w:r w:rsidR="001D6444">
        <w:rPr>
          <w:szCs w:val="22"/>
        </w:rPr>
        <w:t>ého</w:t>
      </w:r>
      <w:r>
        <w:rPr>
          <w:szCs w:val="22"/>
        </w:rPr>
        <w:t xml:space="preserve"> znalcom podľa zákona o znalcoch, tlmočníkoch a prekladateľoch. Vlastníctvo iného majetku (ako nehnuteľností, ktoré sa evidujú v katastri nehnuteľností) je z hľadiska požadovaných účtovných dokladov riadne dokladované predložením inventárnej/skladnej karty majetku. Hodnota vloženého majetku by mala byť taktiež doložená a ocenená predložením znaleckého posudku. </w:t>
      </w:r>
    </w:p>
    <w:p w14:paraId="61621A9E" w14:textId="77777777" w:rsidR="0049204A" w:rsidRDefault="00844FD4" w:rsidP="00CC1683">
      <w:pPr>
        <w:pStyle w:val="Zkladntext"/>
        <w:keepNext/>
        <w:numPr>
          <w:ilvl w:val="0"/>
          <w:numId w:val="54"/>
        </w:numPr>
        <w:spacing w:after="0"/>
        <w:ind w:left="426" w:hanging="426"/>
        <w:rPr>
          <w:szCs w:val="22"/>
        </w:rPr>
      </w:pPr>
      <w:r>
        <w:rPr>
          <w:szCs w:val="22"/>
        </w:rPr>
        <w:lastRenderedPageBreak/>
        <w:t>Poskytnutie neplatenej práce :</w:t>
      </w:r>
    </w:p>
    <w:p w14:paraId="0BA41B69" w14:textId="7930C2F1" w:rsidR="0049204A" w:rsidRDefault="00844FD4">
      <w:pPr>
        <w:pStyle w:val="Zkladntext"/>
        <w:spacing w:after="0"/>
        <w:ind w:left="426"/>
        <w:jc w:val="both"/>
        <w:rPr>
          <w:szCs w:val="22"/>
        </w:rPr>
      </w:pPr>
      <w:r>
        <w:rPr>
          <w:szCs w:val="22"/>
        </w:rPr>
        <w:t>Dokladovanie neplatenej práce je obdobné ako dokladovanie osobných výdavkov. Pre</w:t>
      </w:r>
      <w:r w:rsidR="00FB5159">
        <w:rPr>
          <w:szCs w:val="22"/>
        </w:rPr>
        <w:t> </w:t>
      </w:r>
      <w:r>
        <w:rPr>
          <w:szCs w:val="22"/>
        </w:rPr>
        <w:t>účely preukázania oprávnenosti neplatenej práce/výskumnej činnosti/odbornej činnosti je potrebné predložiť kópiu písomného dokladu (čestné vyhlásenie, zmluva), ktorý preukáže vykonanie neplatenej práce/výskumnej činnosti/odbornej činnosti vloženej do</w:t>
      </w:r>
      <w:r w:rsidR="009D0E42">
        <w:rPr>
          <w:szCs w:val="22"/>
        </w:rPr>
        <w:t> </w:t>
      </w:r>
      <w:r>
        <w:rPr>
          <w:szCs w:val="22"/>
        </w:rPr>
        <w:t xml:space="preserve">projektu. Ďalej je k tomuto dokladu vždy prikladaný pracovný výkaz pracovníka preukazujúci počet hodín skutočne strávených realizáciou projektu. </w:t>
      </w:r>
    </w:p>
    <w:p w14:paraId="31BC2FDC" w14:textId="77777777" w:rsidR="0049204A" w:rsidRDefault="0049204A">
      <w:pPr>
        <w:pStyle w:val="Zkladntext"/>
        <w:spacing w:after="0"/>
        <w:ind w:left="426"/>
        <w:jc w:val="both"/>
        <w:rPr>
          <w:szCs w:val="22"/>
        </w:rPr>
      </w:pPr>
    </w:p>
    <w:p w14:paraId="1B84E4EA" w14:textId="731DCCE7" w:rsidR="0049204A" w:rsidRDefault="0049204A">
      <w:pPr>
        <w:pStyle w:val="Zkladntext"/>
        <w:rPr>
          <w:szCs w:val="22"/>
        </w:rPr>
      </w:pPr>
    </w:p>
    <w:tbl>
      <w:tblPr>
        <w:tblW w:w="9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2"/>
        <w:gridCol w:w="2312"/>
      </w:tblGrid>
      <w:tr w:rsidR="00770454" w14:paraId="6719F4C2" w14:textId="77777777" w:rsidTr="00ED2453">
        <w:trPr>
          <w:trHeight w:val="523"/>
        </w:trPr>
        <w:tc>
          <w:tcPr>
            <w:tcW w:w="9104" w:type="dxa"/>
            <w:gridSpan w:val="2"/>
            <w:tcBorders>
              <w:bottom w:val="single" w:sz="4" w:space="0" w:color="auto"/>
            </w:tcBorders>
            <w:shd w:val="clear" w:color="auto" w:fill="D9D9D9" w:themeFill="background1" w:themeFillShade="D9"/>
          </w:tcPr>
          <w:p w14:paraId="544E9E41" w14:textId="77777777" w:rsidR="00770454" w:rsidRPr="00770454" w:rsidRDefault="00770454" w:rsidP="00770454">
            <w:pPr>
              <w:spacing w:before="240" w:after="240"/>
              <w:jc w:val="both"/>
            </w:pPr>
            <w:r>
              <w:rPr>
                <w:color w:val="000000"/>
                <w:szCs w:val="22"/>
                <w:lang w:eastAsia="en-AU"/>
              </w:rPr>
              <w:t>Obstarávaciu cenu odpisovaného majetku je potrebné doložiť prostredníctvom inventárnej karty majetku, resp. obstarávaciu cenu doložiť napríklad faktúrou alebo dokladom o nadobudnutí majetku s rovnakou preukaznou hodnotou.</w:t>
            </w:r>
          </w:p>
        </w:tc>
      </w:tr>
      <w:tr w:rsidR="00770454" w14:paraId="5EFF35A2" w14:textId="77777777" w:rsidTr="00ED2453">
        <w:trPr>
          <w:trHeight w:val="523"/>
        </w:trPr>
        <w:tc>
          <w:tcPr>
            <w:tcW w:w="9104" w:type="dxa"/>
            <w:gridSpan w:val="2"/>
            <w:tcBorders>
              <w:left w:val="nil"/>
              <w:right w:val="nil"/>
            </w:tcBorders>
            <w:shd w:val="clear" w:color="auto" w:fill="FFFFFF" w:themeFill="background1"/>
          </w:tcPr>
          <w:p w14:paraId="69CFABD0" w14:textId="77777777" w:rsidR="00770454" w:rsidRDefault="00770454">
            <w:pPr>
              <w:pStyle w:val="Default"/>
              <w:spacing w:before="130" w:after="130"/>
              <w:jc w:val="both"/>
              <w:rPr>
                <w:rFonts w:ascii="Times New Roman" w:hAnsi="Times New Roman" w:cs="Times New Roman"/>
                <w:sz w:val="22"/>
                <w:szCs w:val="22"/>
              </w:rPr>
            </w:pPr>
          </w:p>
        </w:tc>
      </w:tr>
      <w:tr w:rsidR="0049204A" w14:paraId="510E7853" w14:textId="77777777" w:rsidTr="00ED2453">
        <w:trPr>
          <w:trHeight w:val="523"/>
        </w:trPr>
        <w:tc>
          <w:tcPr>
            <w:tcW w:w="6792" w:type="dxa"/>
            <w:shd w:val="clear" w:color="auto" w:fill="B8CCE4" w:themeFill="accent1" w:themeFillTint="66"/>
          </w:tcPr>
          <w:p w14:paraId="7FB97757" w14:textId="77777777" w:rsidR="0049204A" w:rsidRDefault="00844FD4">
            <w:pPr>
              <w:pStyle w:val="Default"/>
              <w:spacing w:before="130" w:after="130"/>
              <w:jc w:val="both"/>
              <w:rPr>
                <w:rFonts w:ascii="Times New Roman" w:hAnsi="Times New Roman" w:cs="Times New Roman"/>
                <w:sz w:val="22"/>
                <w:szCs w:val="22"/>
              </w:rPr>
            </w:pPr>
            <w:bookmarkStart w:id="200" w:name="_Toc372116466"/>
            <w:bookmarkStart w:id="201" w:name="_Toc372122781"/>
            <w:bookmarkStart w:id="202" w:name="_Toc372123033"/>
            <w:bookmarkStart w:id="203" w:name="_Toc367178384"/>
            <w:bookmarkStart w:id="204" w:name="_Toc368048353"/>
            <w:bookmarkStart w:id="205" w:name="_Toc368933371"/>
            <w:bookmarkStart w:id="206" w:name="_Toc369677172"/>
            <w:bookmarkStart w:id="207" w:name="_Ref372098060"/>
            <w:bookmarkStart w:id="208" w:name="_Toc380160435"/>
            <w:bookmarkEnd w:id="200"/>
            <w:bookmarkEnd w:id="201"/>
            <w:bookmarkEnd w:id="202"/>
            <w:r>
              <w:rPr>
                <w:rFonts w:ascii="Times New Roman" w:hAnsi="Times New Roman" w:cs="Times New Roman"/>
                <w:sz w:val="22"/>
                <w:szCs w:val="22"/>
              </w:rPr>
              <w:t>Názov súvisiacej kapitoly tohto metodického pokynu definujúcej oprávnenosť výdavkov</w:t>
            </w:r>
          </w:p>
        </w:tc>
        <w:tc>
          <w:tcPr>
            <w:tcW w:w="2312" w:type="dxa"/>
            <w:shd w:val="clear" w:color="auto" w:fill="B8CCE4" w:themeFill="accent1" w:themeFillTint="66"/>
          </w:tcPr>
          <w:p w14:paraId="09244F9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55C53A08" w14:textId="77777777" w:rsidTr="00ED2453">
        <w:trPr>
          <w:trHeight w:val="551"/>
        </w:trPr>
        <w:tc>
          <w:tcPr>
            <w:tcW w:w="6792" w:type="dxa"/>
          </w:tcPr>
          <w:p w14:paraId="332AD687" w14:textId="6A01684D" w:rsidR="0049204A" w:rsidRDefault="00844FD4" w:rsidP="0007594C">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 xml:space="preserve">Odpisy, režijné </w:t>
            </w:r>
            <w:r w:rsidR="0007594C" w:rsidRPr="0007594C">
              <w:rPr>
                <w:rFonts w:ascii="Times New Roman" w:hAnsi="Times New Roman" w:cs="Times New Roman"/>
                <w:sz w:val="22"/>
                <w:szCs w:val="22"/>
              </w:rPr>
              <w:t>výdavk</w:t>
            </w:r>
            <w:r w:rsidR="0007594C">
              <w:rPr>
                <w:rFonts w:ascii="Times New Roman" w:hAnsi="Times New Roman" w:cs="Times New Roman"/>
                <w:sz w:val="22"/>
                <w:szCs w:val="22"/>
              </w:rPr>
              <w:t>y</w:t>
            </w:r>
            <w:r>
              <w:rPr>
                <w:rFonts w:ascii="Times New Roman" w:hAnsi="Times New Roman" w:cs="Times New Roman"/>
                <w:sz w:val="22"/>
                <w:szCs w:val="22"/>
              </w:rPr>
              <w:t xml:space="preserve"> a vecné príspevky</w:t>
            </w:r>
          </w:p>
        </w:tc>
        <w:tc>
          <w:tcPr>
            <w:tcW w:w="2312" w:type="dxa"/>
          </w:tcPr>
          <w:p w14:paraId="0D74D2B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2.6</w:t>
            </w:r>
          </w:p>
        </w:tc>
      </w:tr>
    </w:tbl>
    <w:p w14:paraId="3FE3499C" w14:textId="77777777" w:rsidR="0049204A" w:rsidRDefault="00844FD4" w:rsidP="00770454">
      <w:pPr>
        <w:pStyle w:val="MPCKO3"/>
        <w:spacing w:after="240"/>
      </w:pPr>
      <w:bookmarkStart w:id="209" w:name="_Toc368933370"/>
      <w:bookmarkStart w:id="210" w:name="_Toc369677171"/>
      <w:bookmarkStart w:id="211" w:name="_Ref372098040"/>
      <w:bookmarkStart w:id="212" w:name="_Toc380160434"/>
      <w:bookmarkStart w:id="213" w:name="_Toc410375017"/>
      <w:bookmarkStart w:id="214" w:name="_Toc506216936"/>
      <w:bookmarkStart w:id="215" w:name="_Toc525130087"/>
      <w:bookmarkStart w:id="216" w:name="_Toc70414016"/>
      <w:r>
        <w:t>3.4.7 Osobné výdavky a cestovné náhrady</w:t>
      </w:r>
      <w:bookmarkEnd w:id="209"/>
      <w:bookmarkEnd w:id="210"/>
      <w:bookmarkEnd w:id="211"/>
      <w:bookmarkEnd w:id="212"/>
      <w:bookmarkEnd w:id="213"/>
      <w:bookmarkEnd w:id="214"/>
      <w:bookmarkEnd w:id="215"/>
      <w:bookmarkEnd w:id="216"/>
    </w:p>
    <w:p w14:paraId="0D8BB879" w14:textId="77777777" w:rsidR="0049204A" w:rsidRDefault="00844FD4" w:rsidP="00CC1683">
      <w:pPr>
        <w:pStyle w:val="Zkladntext"/>
        <w:numPr>
          <w:ilvl w:val="0"/>
          <w:numId w:val="59"/>
        </w:numPr>
        <w:spacing w:before="200" w:after="200"/>
        <w:ind w:left="426" w:hanging="426"/>
        <w:jc w:val="both"/>
        <w:rPr>
          <w:szCs w:val="22"/>
        </w:rPr>
      </w:pPr>
      <w:r>
        <w:rPr>
          <w:szCs w:val="22"/>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4430A26B" w14:textId="530B4B48" w:rsidR="0049204A" w:rsidRDefault="00844FD4" w:rsidP="00CC1683">
      <w:pPr>
        <w:pStyle w:val="Odsekzoznamu"/>
        <w:numPr>
          <w:ilvl w:val="0"/>
          <w:numId w:val="59"/>
        </w:numPr>
        <w:spacing w:after="120"/>
        <w:ind w:left="425" w:hanging="425"/>
        <w:jc w:val="both"/>
        <w:rPr>
          <w:bCs/>
        </w:rPr>
      </w:pPr>
      <w:r>
        <w:rPr>
          <w:bCs/>
        </w:rPr>
        <w:t>S dokladovaním osobných výdavkov je spojená najmä nasled</w:t>
      </w:r>
      <w:r w:rsidR="00D511D8">
        <w:rPr>
          <w:bCs/>
        </w:rPr>
        <w:t>ujúca</w:t>
      </w:r>
      <w:r>
        <w:rPr>
          <w:bCs/>
        </w:rPr>
        <w:t xml:space="preserve"> dokumentácia:</w:t>
      </w:r>
    </w:p>
    <w:p w14:paraId="18D3C002" w14:textId="77777777" w:rsidR="0049204A" w:rsidRDefault="00844FD4" w:rsidP="00CC1683">
      <w:pPr>
        <w:pStyle w:val="Odsekzoznamu"/>
        <w:numPr>
          <w:ilvl w:val="0"/>
          <w:numId w:val="61"/>
        </w:numPr>
        <w:spacing w:after="120"/>
        <w:ind w:hanging="294"/>
      </w:pPr>
      <w:r>
        <w:t>pracovný pomer na základe pracovnej zmluvy</w:t>
      </w:r>
      <w:r>
        <w:rPr>
          <w:rStyle w:val="Odkaznapoznmkupodiarou"/>
        </w:rPr>
        <w:footnoteReference w:id="74"/>
      </w:r>
    </w:p>
    <w:p w14:paraId="0E79DE1A" w14:textId="7D914834" w:rsidR="0049204A" w:rsidRDefault="00844FD4" w:rsidP="00CC1683">
      <w:pPr>
        <w:pStyle w:val="Zoznamsodrkami"/>
        <w:numPr>
          <w:ilvl w:val="0"/>
          <w:numId w:val="62"/>
        </w:numPr>
        <w:spacing w:before="0" w:after="0"/>
        <w:ind w:left="993" w:hanging="284"/>
        <w:rPr>
          <w:sz w:val="24"/>
          <w:szCs w:val="24"/>
        </w:rPr>
      </w:pPr>
      <w:r>
        <w:rPr>
          <w:sz w:val="24"/>
          <w:szCs w:val="24"/>
        </w:rPr>
        <w:t>pracovná zmluva spolu s náplňou práce, resp. opisom činnosti štátnozamestnaneckého miesta a platový návrh, vrátane dodatkov k vyššie uvedeným dokumentom</w:t>
      </w:r>
      <w:r>
        <w:rPr>
          <w:rStyle w:val="Odkaznapoznmkupodiarou"/>
          <w:sz w:val="24"/>
          <w:szCs w:val="24"/>
        </w:rPr>
        <w:footnoteReference w:id="75"/>
      </w:r>
      <w:r w:rsidR="005F5F62">
        <w:rPr>
          <w:sz w:val="24"/>
          <w:szCs w:val="24"/>
        </w:rPr>
        <w:t>;</w:t>
      </w:r>
    </w:p>
    <w:p w14:paraId="744A48F5" w14:textId="3480020D" w:rsidR="00C669DD" w:rsidRDefault="00844FD4" w:rsidP="00CC1683">
      <w:pPr>
        <w:pStyle w:val="Zoznamsodrkami"/>
        <w:numPr>
          <w:ilvl w:val="0"/>
          <w:numId w:val="62"/>
        </w:numPr>
        <w:spacing w:before="0" w:after="0"/>
        <w:ind w:left="993" w:hanging="284"/>
        <w:rPr>
          <w:sz w:val="24"/>
          <w:szCs w:val="24"/>
        </w:rPr>
      </w:pPr>
      <w:r>
        <w:rPr>
          <w:sz w:val="24"/>
          <w:szCs w:val="24"/>
        </w:rPr>
        <w:t>pracovný výkaz</w:t>
      </w:r>
      <w:bookmarkStart w:id="217" w:name="_Ref102402585"/>
      <w:r w:rsidR="002524CA">
        <w:rPr>
          <w:rStyle w:val="Odkaznapoznmkupodiarou"/>
          <w:sz w:val="24"/>
          <w:szCs w:val="24"/>
        </w:rPr>
        <w:footnoteReference w:id="76"/>
      </w:r>
      <w:bookmarkEnd w:id="217"/>
      <w:r w:rsidR="00A266F1">
        <w:rPr>
          <w:sz w:val="24"/>
          <w:szCs w:val="24"/>
        </w:rPr>
        <w:t xml:space="preserve"> </w:t>
      </w:r>
      <w:r w:rsidR="002524CA">
        <w:rPr>
          <w:sz w:val="24"/>
          <w:szCs w:val="24"/>
        </w:rPr>
        <w:t xml:space="preserve">(poskytovateľ môže použiť pracovný výkaz uvedený ako </w:t>
      </w:r>
      <w:r w:rsidR="00A266F1">
        <w:rPr>
          <w:sz w:val="24"/>
          <w:szCs w:val="24"/>
        </w:rPr>
        <w:t>príloh</w:t>
      </w:r>
      <w:r w:rsidR="002524CA">
        <w:rPr>
          <w:sz w:val="24"/>
          <w:szCs w:val="24"/>
        </w:rPr>
        <w:t>a</w:t>
      </w:r>
      <w:r w:rsidR="00A266F1">
        <w:rPr>
          <w:sz w:val="24"/>
          <w:szCs w:val="24"/>
        </w:rPr>
        <w:t xml:space="preserve"> 2 tohto metodického pokynu</w:t>
      </w:r>
      <w:r w:rsidR="00C8133F">
        <w:rPr>
          <w:sz w:val="24"/>
          <w:szCs w:val="24"/>
        </w:rPr>
        <w:t xml:space="preserve">. </w:t>
      </w:r>
      <w:r w:rsidR="00320E18">
        <w:rPr>
          <w:sz w:val="24"/>
          <w:szCs w:val="24"/>
        </w:rPr>
        <w:t xml:space="preserve">Ak sa poskytovateľ rozhodne uvedený výkaz použiť, môže si ho </w:t>
      </w:r>
      <w:r w:rsidR="00C8133F">
        <w:rPr>
          <w:sz w:val="24"/>
          <w:szCs w:val="24"/>
        </w:rPr>
        <w:t xml:space="preserve">upraviť napr. </w:t>
      </w:r>
      <w:r w:rsidR="00C8133F" w:rsidRPr="00ED2453">
        <w:rPr>
          <w:sz w:val="24"/>
        </w:rPr>
        <w:t xml:space="preserve">uvádzaním časového rozsahu prác s uvedením začiatku a konca práce, </w:t>
      </w:r>
      <w:r w:rsidR="00C8133F">
        <w:rPr>
          <w:sz w:val="24"/>
          <w:szCs w:val="24"/>
        </w:rPr>
        <w:t xml:space="preserve">rozšírením </w:t>
      </w:r>
      <w:r w:rsidR="00C8133F" w:rsidRPr="00ED2453">
        <w:rPr>
          <w:sz w:val="24"/>
        </w:rPr>
        <w:t>hierarchie členenia projektu až na úroveň položky rozpočtu a i</w:t>
      </w:r>
      <w:r w:rsidR="00C8133F" w:rsidRPr="00904066">
        <w:rPr>
          <w:sz w:val="24"/>
          <w:szCs w:val="24"/>
        </w:rPr>
        <w:t>.</w:t>
      </w:r>
      <w:r w:rsidR="002524CA">
        <w:rPr>
          <w:sz w:val="24"/>
          <w:szCs w:val="24"/>
        </w:rPr>
        <w:t>)</w:t>
      </w:r>
      <w:r w:rsidR="005F5F62">
        <w:rPr>
          <w:sz w:val="24"/>
          <w:szCs w:val="24"/>
        </w:rPr>
        <w:t>;</w:t>
      </w:r>
      <w:r>
        <w:rPr>
          <w:sz w:val="24"/>
          <w:szCs w:val="24"/>
        </w:rPr>
        <w:t xml:space="preserve"> </w:t>
      </w:r>
    </w:p>
    <w:p w14:paraId="60DDE413" w14:textId="2DDB7421" w:rsidR="0049204A" w:rsidRDefault="00844FD4" w:rsidP="00CC1683">
      <w:pPr>
        <w:pStyle w:val="Zoznamsodrkami"/>
        <w:numPr>
          <w:ilvl w:val="0"/>
          <w:numId w:val="62"/>
        </w:numPr>
        <w:spacing w:before="0" w:after="0"/>
        <w:ind w:left="993" w:hanging="284"/>
        <w:rPr>
          <w:sz w:val="24"/>
          <w:szCs w:val="24"/>
        </w:rPr>
      </w:pPr>
      <w:r>
        <w:rPr>
          <w:sz w:val="24"/>
          <w:szCs w:val="24"/>
        </w:rPr>
        <w:t>mzdový list, resp. výplatná páska alebo iný relevantný doklad</w:t>
      </w:r>
      <w:r w:rsidR="005F5F62">
        <w:rPr>
          <w:sz w:val="24"/>
          <w:szCs w:val="24"/>
        </w:rPr>
        <w:t>;</w:t>
      </w:r>
    </w:p>
    <w:p w14:paraId="3B839D85" w14:textId="274FC2D6" w:rsidR="0049204A" w:rsidRDefault="00844FD4" w:rsidP="00CC1683">
      <w:pPr>
        <w:pStyle w:val="Zoznamsodrkami"/>
        <w:numPr>
          <w:ilvl w:val="0"/>
          <w:numId w:val="62"/>
        </w:numPr>
        <w:spacing w:before="0" w:after="0"/>
        <w:ind w:left="993" w:hanging="284"/>
        <w:rPr>
          <w:sz w:val="24"/>
          <w:szCs w:val="24"/>
        </w:rPr>
      </w:pPr>
      <w:r>
        <w:rPr>
          <w:sz w:val="24"/>
          <w:szCs w:val="24"/>
        </w:rPr>
        <w:t>doklad o</w:t>
      </w:r>
      <w:r w:rsidR="005F5F62">
        <w:rPr>
          <w:sz w:val="24"/>
          <w:szCs w:val="24"/>
        </w:rPr>
        <w:t> </w:t>
      </w:r>
      <w:r>
        <w:rPr>
          <w:sz w:val="24"/>
          <w:szCs w:val="24"/>
        </w:rPr>
        <w:t>úhrade</w:t>
      </w:r>
      <w:r w:rsidR="005F5F62">
        <w:rPr>
          <w:sz w:val="24"/>
          <w:szCs w:val="24"/>
        </w:rPr>
        <w:t>;</w:t>
      </w:r>
    </w:p>
    <w:p w14:paraId="433ED161" w14:textId="1F22257D" w:rsidR="0049204A" w:rsidRDefault="00844FD4" w:rsidP="00CC1683">
      <w:pPr>
        <w:pStyle w:val="Zoznamsodrkami"/>
        <w:numPr>
          <w:ilvl w:val="0"/>
          <w:numId w:val="62"/>
        </w:numPr>
        <w:spacing w:before="0" w:after="0"/>
        <w:ind w:left="993" w:hanging="284"/>
        <w:rPr>
          <w:sz w:val="24"/>
          <w:szCs w:val="24"/>
        </w:rPr>
      </w:pPr>
      <w:r>
        <w:rPr>
          <w:sz w:val="24"/>
          <w:szCs w:val="24"/>
        </w:rPr>
        <w:t>výpočet oprávnenej mzdy a</w:t>
      </w:r>
      <w:r w:rsidR="005F5F62">
        <w:rPr>
          <w:sz w:val="24"/>
          <w:szCs w:val="24"/>
        </w:rPr>
        <w:t> </w:t>
      </w:r>
      <w:r>
        <w:rPr>
          <w:sz w:val="24"/>
          <w:szCs w:val="24"/>
        </w:rPr>
        <w:t>odvodov</w:t>
      </w:r>
      <w:r w:rsidR="005F5F62">
        <w:rPr>
          <w:sz w:val="24"/>
          <w:szCs w:val="24"/>
        </w:rPr>
        <w:t>;</w:t>
      </w:r>
    </w:p>
    <w:p w14:paraId="5BF35CD0" w14:textId="77777777" w:rsidR="00C669DD" w:rsidRDefault="00844FD4" w:rsidP="00CC1683">
      <w:pPr>
        <w:pStyle w:val="Zoznamsodrkami"/>
        <w:numPr>
          <w:ilvl w:val="0"/>
          <w:numId w:val="62"/>
        </w:numPr>
        <w:spacing w:before="0" w:after="120"/>
        <w:ind w:left="993" w:hanging="284"/>
        <w:rPr>
          <w:sz w:val="24"/>
          <w:szCs w:val="24"/>
        </w:rPr>
      </w:pPr>
      <w:r>
        <w:rPr>
          <w:sz w:val="24"/>
          <w:szCs w:val="24"/>
        </w:rPr>
        <w:lastRenderedPageBreak/>
        <w:t>účtovný doklad.</w:t>
      </w:r>
    </w:p>
    <w:p w14:paraId="223C8AF4" w14:textId="77777777" w:rsidR="0049204A" w:rsidRDefault="00844FD4" w:rsidP="00CC1683">
      <w:pPr>
        <w:pStyle w:val="Zoznamsodrkami"/>
        <w:numPr>
          <w:ilvl w:val="0"/>
          <w:numId w:val="61"/>
        </w:numPr>
        <w:spacing w:before="0" w:after="120"/>
        <w:rPr>
          <w:sz w:val="24"/>
          <w:szCs w:val="24"/>
          <w:lang w:eastAsia="sk-SK"/>
        </w:rPr>
      </w:pPr>
      <w:r>
        <w:rPr>
          <w:sz w:val="24"/>
          <w:szCs w:val="24"/>
          <w:lang w:eastAsia="sk-SK"/>
        </w:rPr>
        <w:t>dohody o práci vykonávanej mimo pracovného pomeru</w:t>
      </w:r>
    </w:p>
    <w:p w14:paraId="07AB81FE" w14:textId="7C04FD54" w:rsidR="0049204A" w:rsidRDefault="00844FD4" w:rsidP="00CC1683">
      <w:pPr>
        <w:pStyle w:val="Zoznamsodrkami"/>
        <w:numPr>
          <w:ilvl w:val="0"/>
          <w:numId w:val="63"/>
        </w:numPr>
        <w:spacing w:before="0" w:after="0"/>
        <w:ind w:left="993" w:hanging="284"/>
        <w:rPr>
          <w:sz w:val="24"/>
          <w:szCs w:val="24"/>
        </w:rPr>
      </w:pPr>
      <w:r>
        <w:rPr>
          <w:sz w:val="24"/>
          <w:szCs w:val="24"/>
        </w:rPr>
        <w:t>dohoda o vykonaní práce, resp. iná dohoda v zmysle zákonníka práce</w:t>
      </w:r>
      <w:r w:rsidR="005F5F62">
        <w:rPr>
          <w:sz w:val="24"/>
          <w:szCs w:val="24"/>
        </w:rPr>
        <w:t>;</w:t>
      </w:r>
    </w:p>
    <w:p w14:paraId="59A6AE76" w14:textId="69240DFF" w:rsidR="0049204A" w:rsidRDefault="00844FD4" w:rsidP="00CC1683">
      <w:pPr>
        <w:pStyle w:val="Zoznamsodrkami"/>
        <w:numPr>
          <w:ilvl w:val="0"/>
          <w:numId w:val="63"/>
        </w:numPr>
        <w:spacing w:before="0" w:after="0"/>
        <w:ind w:left="993" w:hanging="284"/>
        <w:contextualSpacing/>
        <w:rPr>
          <w:sz w:val="24"/>
          <w:szCs w:val="24"/>
        </w:rPr>
      </w:pPr>
      <w:r>
        <w:rPr>
          <w:sz w:val="24"/>
          <w:szCs w:val="24"/>
        </w:rPr>
        <w:t>pracovný výkaz</w:t>
      </w:r>
      <w:ins w:id="218" w:author="Autor">
        <w:r w:rsidR="003B5A91" w:rsidRPr="003B5A91">
          <w:rPr>
            <w:sz w:val="24"/>
            <w:szCs w:val="24"/>
            <w:vertAlign w:val="superscript"/>
            <w:rPrChange w:id="219" w:author="Autor">
              <w:rPr>
                <w:sz w:val="24"/>
                <w:szCs w:val="24"/>
              </w:rPr>
            </w:rPrChange>
          </w:rPr>
          <w:fldChar w:fldCharType="begin"/>
        </w:r>
        <w:r w:rsidR="003B5A91" w:rsidRPr="003B5A91">
          <w:rPr>
            <w:sz w:val="24"/>
            <w:szCs w:val="24"/>
            <w:vertAlign w:val="superscript"/>
            <w:rPrChange w:id="220" w:author="Autor">
              <w:rPr>
                <w:sz w:val="24"/>
                <w:szCs w:val="24"/>
              </w:rPr>
            </w:rPrChange>
          </w:rPr>
          <w:instrText xml:space="preserve"> NOTEREF _Ref102402585 \h </w:instrText>
        </w:r>
      </w:ins>
      <w:r w:rsidR="003B5A91">
        <w:rPr>
          <w:sz w:val="24"/>
          <w:szCs w:val="24"/>
          <w:vertAlign w:val="superscript"/>
        </w:rPr>
        <w:instrText xml:space="preserve"> \* MERGEFORMAT </w:instrText>
      </w:r>
      <w:r w:rsidR="003B5A91" w:rsidRPr="003B5A91">
        <w:rPr>
          <w:sz w:val="24"/>
          <w:szCs w:val="24"/>
          <w:vertAlign w:val="superscript"/>
          <w:rPrChange w:id="221" w:author="Autor">
            <w:rPr>
              <w:sz w:val="24"/>
              <w:szCs w:val="24"/>
              <w:vertAlign w:val="superscript"/>
            </w:rPr>
          </w:rPrChange>
        </w:rPr>
      </w:r>
      <w:r w:rsidR="003B5A91" w:rsidRPr="003B5A91">
        <w:rPr>
          <w:sz w:val="24"/>
          <w:szCs w:val="24"/>
          <w:vertAlign w:val="superscript"/>
          <w:rPrChange w:id="222" w:author="Autor">
            <w:rPr>
              <w:sz w:val="24"/>
              <w:szCs w:val="24"/>
            </w:rPr>
          </w:rPrChange>
        </w:rPr>
        <w:fldChar w:fldCharType="separate"/>
      </w:r>
      <w:ins w:id="223" w:author="Autor">
        <w:r w:rsidR="003B5A91" w:rsidRPr="003B5A91">
          <w:rPr>
            <w:sz w:val="24"/>
            <w:szCs w:val="24"/>
            <w:vertAlign w:val="superscript"/>
            <w:rPrChange w:id="224" w:author="Autor">
              <w:rPr>
                <w:sz w:val="24"/>
                <w:szCs w:val="24"/>
              </w:rPr>
            </w:rPrChange>
          </w:rPr>
          <w:t>7</w:t>
        </w:r>
        <w:r w:rsidR="003B5A91" w:rsidRPr="003B5A91">
          <w:rPr>
            <w:sz w:val="24"/>
            <w:szCs w:val="24"/>
            <w:vertAlign w:val="superscript"/>
            <w:rPrChange w:id="225" w:author="Autor">
              <w:rPr>
                <w:sz w:val="24"/>
                <w:szCs w:val="24"/>
              </w:rPr>
            </w:rPrChange>
          </w:rPr>
          <w:t>5</w:t>
        </w:r>
        <w:r w:rsidR="003B5A91" w:rsidRPr="003B5A91">
          <w:rPr>
            <w:sz w:val="24"/>
            <w:szCs w:val="24"/>
            <w:vertAlign w:val="superscript"/>
            <w:rPrChange w:id="226" w:author="Autor">
              <w:rPr>
                <w:sz w:val="24"/>
                <w:szCs w:val="24"/>
              </w:rPr>
            </w:rPrChange>
          </w:rPr>
          <w:fldChar w:fldCharType="end"/>
        </w:r>
        <w:del w:id="227" w:author="Autor">
          <w:r w:rsidR="003B5A91" w:rsidRPr="003B5A91" w:rsidDel="00F70832">
            <w:rPr>
              <w:sz w:val="24"/>
              <w:szCs w:val="24"/>
              <w:vertAlign w:val="superscript"/>
              <w:rPrChange w:id="228" w:author="Autor">
                <w:rPr>
                  <w:sz w:val="24"/>
                  <w:szCs w:val="24"/>
                </w:rPr>
              </w:rPrChange>
            </w:rPr>
            <w:delText>,</w:delText>
          </w:r>
        </w:del>
      </w:ins>
      <w:del w:id="229" w:author="Autor">
        <w:r w:rsidR="007D7574" w:rsidRPr="00462CC1" w:rsidDel="00F70832">
          <w:rPr>
            <w:sz w:val="24"/>
            <w:szCs w:val="24"/>
            <w:vertAlign w:val="superscript"/>
          </w:rPr>
          <w:delText>79</w:delText>
        </w:r>
      </w:del>
      <w:r w:rsidR="00A1133F">
        <w:rPr>
          <w:sz w:val="24"/>
          <w:szCs w:val="24"/>
        </w:rPr>
        <w:t xml:space="preserve"> (poskytovateľ môže použiť pracovný výkaz uvedený ako príloha 2 tohto metodického pokynu</w:t>
      </w:r>
      <w:r w:rsidR="0004057D">
        <w:rPr>
          <w:sz w:val="24"/>
          <w:szCs w:val="24"/>
        </w:rPr>
        <w:t>, tento formulár nie je záväzný</w:t>
      </w:r>
      <w:r w:rsidR="00A1133F">
        <w:rPr>
          <w:sz w:val="24"/>
          <w:szCs w:val="24"/>
        </w:rPr>
        <w:t xml:space="preserve">. Ak sa poskytovateľ rozhodne uvedený výkaz použiť, môže si ho upraviť napr. </w:t>
      </w:r>
      <w:r w:rsidR="00A1133F" w:rsidRPr="00006D5C">
        <w:rPr>
          <w:sz w:val="24"/>
          <w:szCs w:val="24"/>
        </w:rPr>
        <w:t>uvádzaním časového rozsahu prác s uvedením začiatku a konca práce, rozšírením hierarchie členenia projektu až na úroveň položky rozpočtu a i.</w:t>
      </w:r>
      <w:r w:rsidR="00A1133F" w:rsidRPr="00006D5C" w:rsidDel="002524CA">
        <w:rPr>
          <w:rStyle w:val="Odkaznapoznmkupodiarou"/>
          <w:sz w:val="24"/>
          <w:szCs w:val="24"/>
        </w:rPr>
        <w:t xml:space="preserve"> </w:t>
      </w:r>
      <w:r w:rsidR="00A1133F" w:rsidRPr="00006D5C">
        <w:rPr>
          <w:sz w:val="24"/>
          <w:szCs w:val="24"/>
        </w:rPr>
        <w:t>)</w:t>
      </w:r>
      <w:r w:rsidR="005F5F62">
        <w:rPr>
          <w:sz w:val="24"/>
          <w:szCs w:val="24"/>
        </w:rPr>
        <w:t>;</w:t>
      </w:r>
    </w:p>
    <w:p w14:paraId="6A7FBFC1" w14:textId="6CA0297B" w:rsidR="0049204A" w:rsidRDefault="00844FD4" w:rsidP="00CC1683">
      <w:pPr>
        <w:pStyle w:val="Zoznamsodrkami"/>
        <w:numPr>
          <w:ilvl w:val="0"/>
          <w:numId w:val="63"/>
        </w:numPr>
        <w:spacing w:before="0" w:after="120"/>
        <w:ind w:left="993" w:hanging="284"/>
        <w:contextualSpacing/>
        <w:rPr>
          <w:sz w:val="24"/>
          <w:szCs w:val="24"/>
        </w:rPr>
      </w:pPr>
      <w:r>
        <w:rPr>
          <w:sz w:val="24"/>
          <w:szCs w:val="24"/>
        </w:rPr>
        <w:t>mzdový list, resp. výplatná páska</w:t>
      </w:r>
      <w:r w:rsidR="005F5F62">
        <w:rPr>
          <w:sz w:val="24"/>
          <w:szCs w:val="24"/>
        </w:rPr>
        <w:t>;</w:t>
      </w:r>
    </w:p>
    <w:p w14:paraId="41EC359E" w14:textId="576451B6" w:rsidR="0049204A" w:rsidRDefault="00844FD4" w:rsidP="00CC1683">
      <w:pPr>
        <w:pStyle w:val="Zoznamsodrkami"/>
        <w:numPr>
          <w:ilvl w:val="0"/>
          <w:numId w:val="63"/>
        </w:numPr>
        <w:spacing w:before="0" w:after="120"/>
        <w:ind w:left="993" w:hanging="284"/>
        <w:contextualSpacing/>
        <w:rPr>
          <w:sz w:val="24"/>
          <w:szCs w:val="24"/>
        </w:rPr>
      </w:pPr>
      <w:r>
        <w:rPr>
          <w:sz w:val="24"/>
          <w:szCs w:val="24"/>
        </w:rPr>
        <w:t>výpočet oprávnenej výšky výdavku</w:t>
      </w:r>
      <w:r w:rsidR="005F5F62">
        <w:rPr>
          <w:sz w:val="24"/>
          <w:szCs w:val="24"/>
        </w:rPr>
        <w:t>;</w:t>
      </w:r>
    </w:p>
    <w:p w14:paraId="1DD1B475" w14:textId="0CF1C205" w:rsidR="0049204A" w:rsidRDefault="00844FD4" w:rsidP="00CC1683">
      <w:pPr>
        <w:pStyle w:val="Zoznamsodrkami"/>
        <w:numPr>
          <w:ilvl w:val="0"/>
          <w:numId w:val="63"/>
        </w:numPr>
        <w:spacing w:before="0" w:after="120"/>
        <w:ind w:left="993" w:hanging="284"/>
        <w:contextualSpacing/>
        <w:rPr>
          <w:sz w:val="24"/>
          <w:szCs w:val="24"/>
        </w:rPr>
      </w:pPr>
      <w:r>
        <w:rPr>
          <w:sz w:val="24"/>
          <w:szCs w:val="24"/>
        </w:rPr>
        <w:t>doklad o</w:t>
      </w:r>
      <w:r w:rsidR="005F5F62">
        <w:rPr>
          <w:sz w:val="24"/>
          <w:szCs w:val="24"/>
        </w:rPr>
        <w:t> </w:t>
      </w:r>
      <w:r>
        <w:rPr>
          <w:sz w:val="24"/>
          <w:szCs w:val="24"/>
        </w:rPr>
        <w:t>úhrade</w:t>
      </w:r>
      <w:r w:rsidR="005F5F62">
        <w:rPr>
          <w:sz w:val="24"/>
          <w:szCs w:val="24"/>
        </w:rPr>
        <w:t>;</w:t>
      </w:r>
    </w:p>
    <w:p w14:paraId="1104BFFA" w14:textId="77777777" w:rsidR="0049204A" w:rsidRDefault="00844FD4" w:rsidP="00CC1683">
      <w:pPr>
        <w:pStyle w:val="Zoznamsodrkami"/>
        <w:numPr>
          <w:ilvl w:val="0"/>
          <w:numId w:val="63"/>
        </w:numPr>
        <w:spacing w:before="0" w:after="120"/>
        <w:ind w:left="993" w:hanging="284"/>
        <w:contextualSpacing/>
        <w:rPr>
          <w:sz w:val="24"/>
          <w:szCs w:val="24"/>
        </w:rPr>
      </w:pPr>
      <w:r>
        <w:rPr>
          <w:sz w:val="24"/>
          <w:szCs w:val="24"/>
        </w:rPr>
        <w:t>účtovný doklad.</w:t>
      </w:r>
    </w:p>
    <w:p w14:paraId="686B3A15" w14:textId="73CE6C9B" w:rsidR="0049204A" w:rsidRDefault="00844FD4" w:rsidP="00FD767A">
      <w:pPr>
        <w:pStyle w:val="Zkladntext"/>
        <w:numPr>
          <w:ilvl w:val="0"/>
          <w:numId w:val="59"/>
        </w:numPr>
        <w:ind w:left="426" w:hanging="426"/>
        <w:jc w:val="both"/>
      </w:pPr>
      <w:r>
        <w:t xml:space="preserve">Pracovné zmluvy a dohody o práci vykonávanej mimo pracovného pomeru sú uzatvorené na základe </w:t>
      </w:r>
      <w:r w:rsidR="00D511D8">
        <w:t>Z</w:t>
      </w:r>
      <w:r>
        <w:t xml:space="preserve">ákonníka práce, zákona o výkone práce vo verejnom záujme, resp. zákona o štátnej službe a obsahujú všetky náležitosti pracovnej zmluvy/dohody podľa týchto zákonov. </w:t>
      </w:r>
    </w:p>
    <w:p w14:paraId="74A0222D" w14:textId="77777777" w:rsidR="0049204A" w:rsidRDefault="00844FD4" w:rsidP="00CC1683">
      <w:pPr>
        <w:pStyle w:val="Zkladntext"/>
        <w:numPr>
          <w:ilvl w:val="0"/>
          <w:numId w:val="59"/>
        </w:numPr>
        <w:ind w:left="426" w:hanging="426"/>
        <w:jc w:val="both"/>
        <w:rPr>
          <w:szCs w:val="22"/>
        </w:rPr>
      </w:pPr>
      <w:r>
        <w:rPr>
          <w:szCs w:val="22"/>
        </w:rPr>
        <w:t xml:space="preserve">Prijímateľ k osobným výdavkom predkladá na RO aj identifikáciu účtu zamestnanca, resp. oprávnenej osoby, ak účet nie je identifikovaný v zmluvnom vzťahu (napr. v pracovnej zmluve). </w:t>
      </w:r>
    </w:p>
    <w:p w14:paraId="3E4BFD6D" w14:textId="77777777" w:rsidR="0049204A" w:rsidRDefault="00844FD4" w:rsidP="00CC1683">
      <w:pPr>
        <w:pStyle w:val="Zkladntext"/>
        <w:numPr>
          <w:ilvl w:val="0"/>
          <w:numId w:val="59"/>
        </w:numPr>
        <w:ind w:left="426" w:hanging="426"/>
        <w:jc w:val="both"/>
        <w:rPr>
          <w:szCs w:val="22"/>
        </w:rPr>
      </w:pPr>
      <w:r>
        <w:rPr>
          <w:szCs w:val="22"/>
        </w:rPr>
        <w:t>Pri vzdelávacích aktivitách (napr. prednáška, lektorovanie) je potrebné doložiť k osobným výdavkom prezenčnú listinu podpísanú</w:t>
      </w:r>
      <w:r>
        <w:rPr>
          <w:rStyle w:val="Odkaznapoznmkupodiarou"/>
          <w:szCs w:val="22"/>
        </w:rPr>
        <w:footnoteReference w:id="77"/>
      </w:r>
      <w:r>
        <w:rPr>
          <w:szCs w:val="22"/>
        </w:rPr>
        <w:t xml:space="preserve"> lektorom, učiteľom, resp. osobou vykonávajúcou vzdelávaciu aktivitu a časový harmonogram uskutočnenia jednotlivých aktivít (napr. prednášok, cvičení)</w:t>
      </w:r>
      <w:r>
        <w:rPr>
          <w:rStyle w:val="Odkaznapoznmkupodiarou"/>
          <w:szCs w:val="22"/>
        </w:rPr>
        <w:footnoteReference w:id="78"/>
      </w:r>
      <w:r>
        <w:rPr>
          <w:szCs w:val="22"/>
        </w:rPr>
        <w:t xml:space="preserve">. </w:t>
      </w:r>
    </w:p>
    <w:p w14:paraId="6F838901" w14:textId="6A5B86B5" w:rsidR="0049204A" w:rsidRPr="00863F25" w:rsidRDefault="00A266F1" w:rsidP="00C8133F">
      <w:pPr>
        <w:pStyle w:val="Zkladntext"/>
        <w:numPr>
          <w:ilvl w:val="0"/>
          <w:numId w:val="59"/>
        </w:numPr>
        <w:ind w:left="426" w:hanging="426"/>
        <w:jc w:val="both"/>
      </w:pPr>
      <w:r>
        <w:t>Stručný</w:t>
      </w:r>
      <w:r w:rsidRPr="00863F25">
        <w:t xml:space="preserve"> popis činností</w:t>
      </w:r>
      <w:r w:rsidR="00F65B47">
        <w:t xml:space="preserve"> vykonaných </w:t>
      </w:r>
      <w:r w:rsidR="00F65B47" w:rsidRPr="00863F25">
        <w:t>jednotlivý</w:t>
      </w:r>
      <w:r w:rsidR="00F65B47">
        <w:t>mi</w:t>
      </w:r>
      <w:r w:rsidR="00F65B47" w:rsidRPr="00863F25">
        <w:t xml:space="preserve"> </w:t>
      </w:r>
      <w:r>
        <w:t>pracovník</w:t>
      </w:r>
      <w:r w:rsidR="00F65B47">
        <w:t>mi</w:t>
      </w:r>
      <w:r>
        <w:t xml:space="preserve"> vo vzťahu k zrealizovaným výstupom </w:t>
      </w:r>
      <w:r w:rsidR="00F65B47">
        <w:t xml:space="preserve">projektu prijímateľ uvedie </w:t>
      </w:r>
      <w:r>
        <w:t xml:space="preserve"> v monitorovacích správach,</w:t>
      </w:r>
      <w:r w:rsidRPr="00201255">
        <w:t xml:space="preserve"> </w:t>
      </w:r>
      <w:r>
        <w:t>prípadne v doplňujúcich monitorovacích údajoch k</w:t>
      </w:r>
      <w:r w:rsidR="007E3965">
        <w:t> žiadosti o platbu</w:t>
      </w:r>
      <w:r w:rsidR="00F65B47">
        <w:t>, ak tieto činnosti neuvádza v pracovnom výkaze.</w:t>
      </w:r>
      <w:r>
        <w:t xml:space="preserve">. </w:t>
      </w:r>
    </w:p>
    <w:p w14:paraId="4454E749" w14:textId="50299402" w:rsidR="0049204A" w:rsidRDefault="00844FD4" w:rsidP="00CC1683">
      <w:pPr>
        <w:pStyle w:val="Zoznamsodrkami"/>
        <w:numPr>
          <w:ilvl w:val="0"/>
          <w:numId w:val="59"/>
        </w:numPr>
        <w:ind w:left="426" w:hanging="426"/>
      </w:pPr>
      <w:r>
        <w:rPr>
          <w:sz w:val="24"/>
          <w:szCs w:val="24"/>
        </w:rPr>
        <w:t xml:space="preserve">Činnosti a objem práce </w:t>
      </w:r>
      <w:r w:rsidR="00B755B6">
        <w:rPr>
          <w:sz w:val="24"/>
          <w:szCs w:val="24"/>
        </w:rPr>
        <w:t xml:space="preserve">vykazované v monitorovacej správe, alebo v doplňujúcich monitorovacích údajoch, prípadne </w:t>
      </w:r>
      <w:r>
        <w:rPr>
          <w:sz w:val="24"/>
          <w:szCs w:val="24"/>
        </w:rPr>
        <w:t>v pracovnom výkaze musia zodpovedať skutočne vykonanej práci v rámci vykazovaného obdobia a v súlade s evidenciou odpracovaného času u prijímateľa</w:t>
      </w:r>
      <w:r>
        <w:t xml:space="preserve">. </w:t>
      </w:r>
    </w:p>
    <w:p w14:paraId="0839AB19" w14:textId="093D8B7E" w:rsidR="0049204A" w:rsidRDefault="00844FD4" w:rsidP="00CC1683">
      <w:pPr>
        <w:pStyle w:val="Zkladntext"/>
        <w:numPr>
          <w:ilvl w:val="0"/>
          <w:numId w:val="59"/>
        </w:numPr>
        <w:ind w:left="426" w:hanging="426"/>
        <w:jc w:val="both"/>
        <w:rPr>
          <w:bCs/>
          <w:szCs w:val="22"/>
        </w:rPr>
      </w:pPr>
      <w:r>
        <w:t xml:space="preserve">V rámci cestovných náhrad (tuzemské a zahraničné pracovné cesty) </w:t>
      </w:r>
      <w:r>
        <w:rPr>
          <w:bCs/>
        </w:rPr>
        <w:t>je možné tieto výdavky dokladať nasled</w:t>
      </w:r>
      <w:r w:rsidR="009369B5">
        <w:rPr>
          <w:bCs/>
        </w:rPr>
        <w:t>ujúcim</w:t>
      </w:r>
      <w:r>
        <w:rPr>
          <w:bCs/>
        </w:rPr>
        <w:t xml:space="preserve"> spôsobom</w:t>
      </w:r>
      <w:r>
        <w:rPr>
          <w:bCs/>
          <w:szCs w:val="22"/>
        </w:rPr>
        <w:t>:</w:t>
      </w:r>
    </w:p>
    <w:p w14:paraId="27658DD0" w14:textId="77777777" w:rsidR="0049204A" w:rsidRDefault="00844FD4" w:rsidP="00CC1683">
      <w:pPr>
        <w:pStyle w:val="Zoznamsodrkami"/>
        <w:numPr>
          <w:ilvl w:val="0"/>
          <w:numId w:val="64"/>
        </w:numPr>
        <w:spacing w:before="0" w:after="0"/>
        <w:ind w:left="709" w:hanging="283"/>
        <w:rPr>
          <w:sz w:val="24"/>
          <w:szCs w:val="24"/>
        </w:rPr>
      </w:pPr>
      <w:r>
        <w:rPr>
          <w:sz w:val="24"/>
          <w:szCs w:val="24"/>
        </w:rPr>
        <w:t xml:space="preserve">cestovný príkaz, ktorý obsahuje tieto údaje: meno a priezvisko zamestnanca, súhlas </w:t>
      </w:r>
      <w:r w:rsidR="009369B5">
        <w:rPr>
          <w:sz w:val="24"/>
          <w:szCs w:val="24"/>
        </w:rPr>
        <w:br/>
      </w:r>
      <w:r>
        <w:rPr>
          <w:sz w:val="24"/>
          <w:szCs w:val="24"/>
        </w:rPr>
        <w:t xml:space="preserve">s vyslaním na služobnú cestu s podpisom zamestnanca, začiatok cesty, miesto konania, účel cesty, koniec cesty, určený dopravný prostriedok. </w:t>
      </w:r>
    </w:p>
    <w:p w14:paraId="7DFE3315" w14:textId="45895F99" w:rsidR="0049204A" w:rsidRDefault="00844FD4">
      <w:pPr>
        <w:pStyle w:val="Zkladntext"/>
        <w:spacing w:after="0"/>
        <w:ind w:left="709"/>
        <w:jc w:val="both"/>
      </w:pPr>
      <w:r>
        <w:t xml:space="preserve">Vyplnené vyúčtovanie pracovnej cesty obsahuje dátum, hodinu a miesto odchodu </w:t>
      </w:r>
      <w:r w:rsidR="009369B5">
        <w:br/>
      </w:r>
      <w:r>
        <w:t xml:space="preserve">a príchodu, pri zahraničnej pracovnej ceste aj dátum a čas prechodu štátnych hraníc, </w:t>
      </w:r>
      <w:r w:rsidR="009369B5">
        <w:br/>
      </w:r>
      <w:r>
        <w:t xml:space="preserve">v prípade použitia verejného dopravného prostriedku cenu cestovného, prípadne miestnej dopravy, v prípade použitia cestného motorového vozidla vzdialenosť v km, </w:t>
      </w:r>
      <w:r>
        <w:lastRenderedPageBreak/>
        <w:t>stravné počas trvania pracovnej cesty, nocľažné, nevyhnutné vedľajšie výdavky, celkovú čiastku cestovných náhrad, dátum a</w:t>
      </w:r>
      <w:r w:rsidR="00F714A7">
        <w:t> </w:t>
      </w:r>
      <w:r>
        <w:t>podpis</w:t>
      </w:r>
      <w:r w:rsidR="00F714A7">
        <w:t xml:space="preserve"> osoby, ktorá schválila </w:t>
      </w:r>
      <w:r w:rsidR="00337B20">
        <w:t>vyúčtovani</w:t>
      </w:r>
      <w:r w:rsidR="00F714A7">
        <w:t>e</w:t>
      </w:r>
      <w:r w:rsidR="00337B20">
        <w:t xml:space="preserve"> pracovnej cesty</w:t>
      </w:r>
      <w:r>
        <w:t>;</w:t>
      </w:r>
    </w:p>
    <w:p w14:paraId="1BFABA9F" w14:textId="7ADABC22" w:rsidR="0049204A" w:rsidRDefault="00844FD4" w:rsidP="000A1533">
      <w:pPr>
        <w:pStyle w:val="Zoznamsodrkami"/>
        <w:numPr>
          <w:ilvl w:val="0"/>
          <w:numId w:val="64"/>
        </w:numPr>
        <w:spacing w:before="0" w:after="0"/>
        <w:ind w:left="709" w:hanging="283"/>
        <w:rPr>
          <w:sz w:val="24"/>
          <w:szCs w:val="24"/>
        </w:rPr>
      </w:pPr>
      <w:r>
        <w:rPr>
          <w:sz w:val="24"/>
          <w:szCs w:val="24"/>
        </w:rPr>
        <w:t>cestovný lístok, palubný lístok</w:t>
      </w:r>
      <w:r w:rsidR="00FD767A">
        <w:rPr>
          <w:rStyle w:val="Odkaznapoznmkupodiarou"/>
          <w:sz w:val="24"/>
          <w:szCs w:val="24"/>
        </w:rPr>
        <w:footnoteReference w:id="79"/>
      </w:r>
      <w:r w:rsidR="00FD767A">
        <w:rPr>
          <w:sz w:val="24"/>
          <w:szCs w:val="24"/>
        </w:rPr>
        <w:t xml:space="preserve"> </w:t>
      </w:r>
      <w:r>
        <w:rPr>
          <w:sz w:val="24"/>
          <w:szCs w:val="24"/>
        </w:rPr>
        <w:t>(ak je to relevantné);</w:t>
      </w:r>
    </w:p>
    <w:p w14:paraId="7CD62154" w14:textId="191D2975" w:rsidR="0049204A" w:rsidRDefault="00844FD4" w:rsidP="000A1533">
      <w:pPr>
        <w:pStyle w:val="Zoznamsodrkami"/>
        <w:numPr>
          <w:ilvl w:val="0"/>
          <w:numId w:val="64"/>
        </w:numPr>
        <w:spacing w:before="0" w:after="0"/>
        <w:ind w:left="709" w:hanging="283"/>
        <w:rPr>
          <w:sz w:val="24"/>
          <w:szCs w:val="24"/>
        </w:rPr>
      </w:pPr>
      <w:r>
        <w:rPr>
          <w:sz w:val="24"/>
          <w:szCs w:val="24"/>
        </w:rPr>
        <w:t>doklad o úhrade (napr. ubytovania, cestovného a</w:t>
      </w:r>
      <w:r w:rsidR="009369B5">
        <w:rPr>
          <w:sz w:val="24"/>
          <w:szCs w:val="24"/>
        </w:rPr>
        <w:t xml:space="preserve"> </w:t>
      </w:r>
      <w:r>
        <w:rPr>
          <w:sz w:val="24"/>
          <w:szCs w:val="24"/>
        </w:rPr>
        <w:t>pod.);</w:t>
      </w:r>
    </w:p>
    <w:p w14:paraId="3DC97CDE" w14:textId="01C9A29B" w:rsidR="0049204A" w:rsidRDefault="00844FD4" w:rsidP="000A1533">
      <w:pPr>
        <w:pStyle w:val="Zoznamsodrkami"/>
        <w:numPr>
          <w:ilvl w:val="0"/>
          <w:numId w:val="64"/>
        </w:numPr>
        <w:spacing w:before="0" w:after="0"/>
        <w:ind w:left="709" w:hanging="283"/>
        <w:rPr>
          <w:sz w:val="24"/>
          <w:szCs w:val="24"/>
        </w:rPr>
      </w:pPr>
      <w:r>
        <w:rPr>
          <w:sz w:val="24"/>
          <w:szCs w:val="24"/>
        </w:rPr>
        <w:t xml:space="preserve">písomná správa zo služobnej cesty </w:t>
      </w:r>
      <w:r w:rsidR="001640A8">
        <w:rPr>
          <w:sz w:val="24"/>
          <w:szCs w:val="24"/>
        </w:rPr>
        <w:t xml:space="preserve">(ak je to relevantné) </w:t>
      </w:r>
      <w:r>
        <w:rPr>
          <w:sz w:val="24"/>
          <w:szCs w:val="24"/>
        </w:rPr>
        <w:t>– stručná správa z každej pracovnej cesty, ktorá bude obsahovať kto, kedy a kam cestu vykonal, súvislosť cesty s realizáciou projektu, stručný popis výsledku cesty (závery z rokovania, realizácia aktivity – napr. školenie a</w:t>
      </w:r>
      <w:r w:rsidR="005E08C3">
        <w:rPr>
          <w:sz w:val="24"/>
          <w:szCs w:val="24"/>
        </w:rPr>
        <w:t xml:space="preserve"> </w:t>
      </w:r>
      <w:r>
        <w:rPr>
          <w:sz w:val="24"/>
          <w:szCs w:val="24"/>
        </w:rPr>
        <w:t>pod.);</w:t>
      </w:r>
    </w:p>
    <w:p w14:paraId="75C8131B" w14:textId="6FE70052" w:rsidR="0049204A" w:rsidRDefault="00844FD4" w:rsidP="000A1533">
      <w:pPr>
        <w:pStyle w:val="Zoznamsodrkami"/>
        <w:numPr>
          <w:ilvl w:val="0"/>
          <w:numId w:val="64"/>
        </w:numPr>
        <w:spacing w:before="0" w:after="0"/>
        <w:ind w:left="709" w:hanging="283"/>
        <w:rPr>
          <w:sz w:val="24"/>
          <w:szCs w:val="24"/>
        </w:rPr>
      </w:pPr>
      <w:r>
        <w:rPr>
          <w:sz w:val="24"/>
          <w:szCs w:val="24"/>
        </w:rPr>
        <w:t xml:space="preserve">pri využití súkromného motorového vozidla </w:t>
      </w:r>
      <w:r w:rsidR="00E82167">
        <w:rPr>
          <w:sz w:val="24"/>
          <w:szCs w:val="24"/>
        </w:rPr>
        <w:t>na</w:t>
      </w:r>
      <w:r>
        <w:rPr>
          <w:sz w:val="24"/>
          <w:szCs w:val="24"/>
        </w:rPr>
        <w:t xml:space="preserve"> služobné účely</w:t>
      </w:r>
      <w:r w:rsidR="000A1533">
        <w:rPr>
          <w:sz w:val="24"/>
          <w:szCs w:val="24"/>
        </w:rPr>
        <w:t xml:space="preserve"> sa pri dokladovaní výdavkov postupuje podľa §7</w:t>
      </w:r>
      <w:r w:rsidR="00320E18">
        <w:rPr>
          <w:sz w:val="24"/>
          <w:szCs w:val="24"/>
        </w:rPr>
        <w:t xml:space="preserve"> resp. pri zahraničných pracovných cestách podľa §10 a §15</w:t>
      </w:r>
      <w:r w:rsidR="000A1533">
        <w:rPr>
          <w:sz w:val="24"/>
          <w:szCs w:val="24"/>
        </w:rPr>
        <w:t>zákona č. 283/2002 Z. z. o cestovných náhradách</w:t>
      </w:r>
      <w:r>
        <w:rPr>
          <w:sz w:val="24"/>
          <w:szCs w:val="24"/>
        </w:rPr>
        <w:t>;</w:t>
      </w:r>
    </w:p>
    <w:p w14:paraId="1791F76F" w14:textId="61AD4A3B" w:rsidR="0049204A" w:rsidRDefault="00844FD4" w:rsidP="000A1533">
      <w:pPr>
        <w:pStyle w:val="Zoznamsodrkami"/>
        <w:numPr>
          <w:ilvl w:val="0"/>
          <w:numId w:val="64"/>
        </w:numPr>
        <w:spacing w:before="0" w:after="0"/>
        <w:ind w:left="709" w:hanging="283"/>
        <w:rPr>
          <w:sz w:val="24"/>
          <w:szCs w:val="24"/>
        </w:rPr>
      </w:pPr>
      <w:r>
        <w:rPr>
          <w:sz w:val="24"/>
          <w:szCs w:val="24"/>
        </w:rPr>
        <w:t xml:space="preserve">pri využití motorového vozidla organizácie </w:t>
      </w:r>
      <w:r w:rsidR="009369B5">
        <w:rPr>
          <w:sz w:val="24"/>
          <w:szCs w:val="24"/>
        </w:rPr>
        <w:t>na</w:t>
      </w:r>
      <w:r>
        <w:rPr>
          <w:sz w:val="24"/>
          <w:szCs w:val="24"/>
        </w:rPr>
        <w:t xml:space="preserv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5CE2448" w14:textId="77777777" w:rsidR="0049204A" w:rsidRDefault="00844FD4" w:rsidP="000A1533">
      <w:pPr>
        <w:pStyle w:val="Zoznamsodrkami"/>
        <w:numPr>
          <w:ilvl w:val="0"/>
          <w:numId w:val="64"/>
        </w:numPr>
        <w:spacing w:before="0" w:after="0"/>
        <w:ind w:left="709" w:hanging="283"/>
        <w:rPr>
          <w:sz w:val="24"/>
          <w:szCs w:val="24"/>
        </w:rPr>
      </w:pPr>
      <w:r>
        <w:rPr>
          <w:sz w:val="24"/>
          <w:szCs w:val="24"/>
        </w:rPr>
        <w:t>doklad o výške cestovného prostredníctvom verejnej dopravy (napr. cestovný lístok);</w:t>
      </w:r>
    </w:p>
    <w:p w14:paraId="6052B885" w14:textId="5005AC5F" w:rsidR="0049204A" w:rsidRDefault="00844FD4" w:rsidP="000A1533">
      <w:pPr>
        <w:pStyle w:val="Zoznamsodrkami"/>
        <w:numPr>
          <w:ilvl w:val="0"/>
          <w:numId w:val="64"/>
        </w:numPr>
        <w:spacing w:before="0" w:after="0"/>
        <w:ind w:left="709" w:hanging="283"/>
        <w:rPr>
          <w:sz w:val="24"/>
          <w:szCs w:val="24"/>
        </w:rPr>
      </w:pPr>
      <w:r>
        <w:rPr>
          <w:sz w:val="24"/>
          <w:szCs w:val="24"/>
        </w:rPr>
        <w:t>doklady o ďalších nevyhnutných výdavkoch (napr. taxi služba vrátane písomného zdôvodnenia použitia taxi služby, doklad o zaplatení parkovného, doklad o zakúpení diaľničnej známky, doklad o zaplatení úschovne batožiny a</w:t>
      </w:r>
      <w:r w:rsidR="00E82167">
        <w:rPr>
          <w:sz w:val="24"/>
          <w:szCs w:val="24"/>
        </w:rPr>
        <w:t xml:space="preserve"> </w:t>
      </w:r>
      <w:r>
        <w:rPr>
          <w:sz w:val="24"/>
          <w:szCs w:val="24"/>
        </w:rPr>
        <w:t>pod.);</w:t>
      </w:r>
    </w:p>
    <w:p w14:paraId="607DA267" w14:textId="77777777" w:rsidR="0049204A" w:rsidRDefault="00844FD4" w:rsidP="000A1533">
      <w:pPr>
        <w:pStyle w:val="Zoznamsodrkami"/>
        <w:numPr>
          <w:ilvl w:val="0"/>
          <w:numId w:val="64"/>
        </w:numPr>
        <w:spacing w:before="0" w:after="0"/>
        <w:ind w:left="709" w:hanging="283"/>
        <w:rPr>
          <w:sz w:val="24"/>
          <w:szCs w:val="24"/>
        </w:rPr>
      </w:pPr>
      <w:r>
        <w:rPr>
          <w:sz w:val="24"/>
          <w:szCs w:val="24"/>
        </w:rPr>
        <w:t>spôsob výpočtu oprávnenej výšky výdavku (ak je to relevantné);</w:t>
      </w:r>
    </w:p>
    <w:p w14:paraId="4ECC2C53" w14:textId="7CB28E17" w:rsidR="0049204A" w:rsidRDefault="00844FD4" w:rsidP="000A1533">
      <w:pPr>
        <w:pStyle w:val="Zoznamsodrkami"/>
        <w:numPr>
          <w:ilvl w:val="0"/>
          <w:numId w:val="64"/>
        </w:numPr>
        <w:spacing w:before="0" w:after="120"/>
        <w:ind w:left="709" w:hanging="284"/>
        <w:contextualSpacing/>
        <w:rPr>
          <w:sz w:val="24"/>
          <w:szCs w:val="24"/>
        </w:rPr>
      </w:pPr>
      <w:r>
        <w:rPr>
          <w:sz w:val="24"/>
          <w:szCs w:val="24"/>
        </w:rPr>
        <w:t xml:space="preserve">dohoda o poskytovaní cestovných náhrad (ak </w:t>
      </w:r>
      <w:r w:rsidR="00451AAE">
        <w:rPr>
          <w:sz w:val="24"/>
          <w:szCs w:val="24"/>
        </w:rPr>
        <w:t xml:space="preserve">je to </w:t>
      </w:r>
      <w:r>
        <w:rPr>
          <w:sz w:val="24"/>
          <w:szCs w:val="24"/>
        </w:rPr>
        <w:t>relevantné);</w:t>
      </w:r>
    </w:p>
    <w:p w14:paraId="09CD3D01" w14:textId="4225428E" w:rsidR="0049204A" w:rsidRDefault="00844FD4" w:rsidP="000A1533">
      <w:pPr>
        <w:pStyle w:val="Zoznamsodrkami"/>
        <w:numPr>
          <w:ilvl w:val="0"/>
          <w:numId w:val="64"/>
        </w:numPr>
        <w:spacing w:before="0" w:after="120"/>
        <w:ind w:left="709" w:hanging="284"/>
        <w:rPr>
          <w:sz w:val="24"/>
          <w:szCs w:val="24"/>
        </w:rPr>
      </w:pPr>
      <w:r>
        <w:rPr>
          <w:sz w:val="24"/>
          <w:szCs w:val="24"/>
        </w:rPr>
        <w:t>účtovný doklad (ak cestovný príkaz nie je účtovným dokladom)</w:t>
      </w:r>
      <w:r w:rsidR="005F5F62">
        <w:rPr>
          <w:sz w:val="24"/>
          <w:szCs w:val="24"/>
        </w:rPr>
        <w:t>.</w:t>
      </w:r>
    </w:p>
    <w:p w14:paraId="21AA0277" w14:textId="77777777" w:rsidR="0049204A" w:rsidRDefault="0049204A">
      <w:pPr>
        <w:pStyle w:val="Zoznamsodrkami"/>
        <w:ind w:left="340" w:hanging="340"/>
      </w:pPr>
    </w:p>
    <w:tbl>
      <w:tblPr>
        <w:tblStyle w:val="Mriekatabuky"/>
        <w:tblW w:w="9072" w:type="dxa"/>
        <w:tblInd w:w="108" w:type="dxa"/>
        <w:tblLook w:val="04A0" w:firstRow="1" w:lastRow="0" w:firstColumn="1" w:lastColumn="0" w:noHBand="0" w:noVBand="1"/>
      </w:tblPr>
      <w:tblGrid>
        <w:gridCol w:w="6804"/>
        <w:gridCol w:w="2268"/>
      </w:tblGrid>
      <w:tr w:rsidR="00770454" w14:paraId="7272713A" w14:textId="77777777" w:rsidTr="00ED2453">
        <w:tc>
          <w:tcPr>
            <w:tcW w:w="9072" w:type="dxa"/>
            <w:gridSpan w:val="2"/>
            <w:tcBorders>
              <w:bottom w:val="single" w:sz="4" w:space="0" w:color="auto"/>
            </w:tcBorders>
            <w:shd w:val="clear" w:color="auto" w:fill="D9D9D9" w:themeFill="background1" w:themeFillShade="D9"/>
          </w:tcPr>
          <w:p w14:paraId="122D646D" w14:textId="77777777" w:rsidR="00770454" w:rsidRPr="00770454" w:rsidRDefault="00770454">
            <w:pPr>
              <w:spacing w:before="240" w:after="240"/>
              <w:jc w:val="both"/>
              <w:rPr>
                <w:bCs/>
                <w:szCs w:val="22"/>
              </w:rPr>
            </w:pPr>
            <w:r>
              <w:t xml:space="preserve">Prijímateľ dokladuje pracovný pomer </w:t>
            </w:r>
            <w:r>
              <w:rPr>
                <w:bCs/>
                <w:szCs w:val="22"/>
              </w:rPr>
              <w:t>pracovn</w:t>
            </w:r>
            <w:r w:rsidR="00E82167">
              <w:rPr>
                <w:bCs/>
                <w:szCs w:val="22"/>
              </w:rPr>
              <w:t>ou</w:t>
            </w:r>
            <w:r>
              <w:rPr>
                <w:bCs/>
                <w:szCs w:val="22"/>
              </w:rPr>
              <w:t xml:space="preserve"> zmluv</w:t>
            </w:r>
            <w:r w:rsidR="00E82167">
              <w:rPr>
                <w:bCs/>
                <w:szCs w:val="22"/>
              </w:rPr>
              <w:t>ou</w:t>
            </w:r>
            <w:r>
              <w:rPr>
                <w:bCs/>
                <w:szCs w:val="22"/>
              </w:rPr>
              <w:t xml:space="preserve">, dohodou o práci vykonávanej mimo pracovného pomeru, pracovným výkazom. V prípade, že pracovná cesta je spolufinancovaná z viacerých zdrojov, prijímateľ uvedie žiadaný pomer financovania výdavkov na pracovnú cestu. Ak si prijímateľ počas dní strávených na pracovnej ceste nárokuje aj osobné výdavky, tento pomer sa uplatní aj v prípade osobných výdavkov deklarovaných v pracovnom výkaze. </w:t>
            </w:r>
          </w:p>
        </w:tc>
      </w:tr>
      <w:tr w:rsidR="00770454" w14:paraId="5080EC74" w14:textId="77777777" w:rsidTr="00ED2453">
        <w:tc>
          <w:tcPr>
            <w:tcW w:w="9072" w:type="dxa"/>
            <w:gridSpan w:val="2"/>
            <w:tcBorders>
              <w:left w:val="nil"/>
              <w:right w:val="nil"/>
            </w:tcBorders>
            <w:shd w:val="clear" w:color="auto" w:fill="FFFFFF" w:themeFill="background1"/>
          </w:tcPr>
          <w:p w14:paraId="2B6EB0CA" w14:textId="77777777" w:rsidR="00770454" w:rsidRDefault="00770454">
            <w:pPr>
              <w:pStyle w:val="Default"/>
              <w:spacing w:before="130" w:after="130"/>
              <w:jc w:val="both"/>
              <w:rPr>
                <w:rFonts w:ascii="Times New Roman" w:hAnsi="Times New Roman" w:cs="Times New Roman"/>
                <w:sz w:val="22"/>
                <w:szCs w:val="22"/>
              </w:rPr>
            </w:pPr>
          </w:p>
        </w:tc>
      </w:tr>
      <w:tr w:rsidR="0049204A" w14:paraId="7A40B1B4" w14:textId="77777777" w:rsidTr="00ED2453">
        <w:tc>
          <w:tcPr>
            <w:tcW w:w="6804" w:type="dxa"/>
            <w:shd w:val="clear" w:color="auto" w:fill="B8CCE4" w:themeFill="accent1" w:themeFillTint="66"/>
          </w:tcPr>
          <w:p w14:paraId="7CFC0B62"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6C4DA85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562271C" w14:textId="77777777" w:rsidTr="00ED2453">
        <w:tc>
          <w:tcPr>
            <w:tcW w:w="6804" w:type="dxa"/>
          </w:tcPr>
          <w:p w14:paraId="1EEE2FF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Osobné výdavky a cestovné náhrady</w:t>
            </w:r>
          </w:p>
        </w:tc>
        <w:tc>
          <w:tcPr>
            <w:tcW w:w="2268" w:type="dxa"/>
          </w:tcPr>
          <w:p w14:paraId="32B2EE06"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2.7</w:t>
            </w:r>
          </w:p>
        </w:tc>
      </w:tr>
    </w:tbl>
    <w:p w14:paraId="4FD1578F" w14:textId="04B2AAC8" w:rsidR="0049204A" w:rsidRDefault="00844FD4" w:rsidP="000734B5">
      <w:pPr>
        <w:pStyle w:val="MPCKO3"/>
        <w:spacing w:after="240"/>
      </w:pPr>
      <w:bookmarkStart w:id="230" w:name="_Toc506216937"/>
      <w:bookmarkStart w:id="231" w:name="_Toc410375018"/>
      <w:bookmarkStart w:id="232" w:name="_Toc525130088"/>
      <w:bookmarkStart w:id="233" w:name="_Toc70414017"/>
      <w:r>
        <w:t xml:space="preserve">3.4.8 Ostatné výdavky – </w:t>
      </w:r>
      <w:r w:rsidR="00E82167">
        <w:t>e</w:t>
      </w:r>
      <w:r>
        <w:t>xterné služby (outsourcing)</w:t>
      </w:r>
      <w:bookmarkEnd w:id="203"/>
      <w:bookmarkEnd w:id="204"/>
      <w:bookmarkEnd w:id="205"/>
      <w:bookmarkEnd w:id="206"/>
      <w:bookmarkEnd w:id="207"/>
      <w:bookmarkEnd w:id="208"/>
      <w:bookmarkEnd w:id="230"/>
      <w:bookmarkEnd w:id="231"/>
      <w:bookmarkEnd w:id="232"/>
      <w:bookmarkEnd w:id="233"/>
    </w:p>
    <w:p w14:paraId="2D18D980" w14:textId="48335592" w:rsidR="0049204A" w:rsidRDefault="00844FD4" w:rsidP="00CC1683">
      <w:pPr>
        <w:pStyle w:val="Zkladntext"/>
        <w:numPr>
          <w:ilvl w:val="0"/>
          <w:numId w:val="65"/>
        </w:numPr>
        <w:spacing w:before="200" w:after="200"/>
        <w:ind w:left="426" w:hanging="426"/>
        <w:jc w:val="both"/>
      </w:pPr>
      <w:r>
        <w:t xml:space="preserve">Dodávka externých služieb na základe zmluvných vzťahov v zmysle napr. </w:t>
      </w:r>
      <w:r w:rsidR="00E82167">
        <w:t>O</w:t>
      </w:r>
      <w:r>
        <w:t xml:space="preserve">bchodného zákonníka, </w:t>
      </w:r>
      <w:r w:rsidR="00E82167">
        <w:t>O</w:t>
      </w:r>
      <w:r>
        <w:t xml:space="preserve">bčianskeho zákonníka. Medzi najčastejšie typy služieb, ktoré možno zaradiť </w:t>
      </w:r>
      <w:r w:rsidR="006358DE">
        <w:t xml:space="preserve">medzi </w:t>
      </w:r>
      <w:r>
        <w:t>oprávnené výdavky patria: publikácie, školiace materiály, manuály, odborné služby, štúdie, analýzy, výskum, publicita, výdavky na kurzy a</w:t>
      </w:r>
      <w:r w:rsidR="00E815B8">
        <w:t> </w:t>
      </w:r>
      <w:r>
        <w:t>konferencie</w:t>
      </w:r>
      <w:r w:rsidR="00E815B8">
        <w:t>,</w:t>
      </w:r>
      <w:r>
        <w:t xml:space="preserve"> vrátane výdavkov </w:t>
      </w:r>
      <w:r>
        <w:lastRenderedPageBreak/>
        <w:t>na</w:t>
      </w:r>
      <w:r w:rsidR="009D0E42">
        <w:t> </w:t>
      </w:r>
      <w:r>
        <w:t>stravovanie a ubytovanie účastníkov. S dokladovaním výdavkov na externé služby sú spojené najmä nasled</w:t>
      </w:r>
      <w:r w:rsidR="00E815B8">
        <w:t>ujúce</w:t>
      </w:r>
      <w:r>
        <w:t xml:space="preserve"> doklady:</w:t>
      </w:r>
    </w:p>
    <w:p w14:paraId="2D5CC118" w14:textId="67F294EE" w:rsidR="0049204A" w:rsidRDefault="00844FD4" w:rsidP="00CC1683">
      <w:pPr>
        <w:pStyle w:val="Zoznamsodrkami"/>
        <w:numPr>
          <w:ilvl w:val="0"/>
          <w:numId w:val="66"/>
        </w:numPr>
        <w:spacing w:before="0" w:after="120"/>
        <w:ind w:left="709" w:hanging="284"/>
        <w:contextualSpacing/>
        <w:rPr>
          <w:sz w:val="24"/>
          <w:szCs w:val="24"/>
        </w:rPr>
      </w:pPr>
      <w:r>
        <w:rPr>
          <w:sz w:val="24"/>
          <w:szCs w:val="24"/>
          <w:lang w:eastAsia="en-AU"/>
        </w:rPr>
        <w:t xml:space="preserve">písomná zmluva, </w:t>
      </w:r>
      <w:r w:rsidR="00561CDD">
        <w:rPr>
          <w:sz w:val="24"/>
          <w:szCs w:val="24"/>
          <w:lang w:eastAsia="en-AU"/>
        </w:rPr>
        <w:t xml:space="preserve">v prípadoch, </w:t>
      </w:r>
      <w:r w:rsidR="00DD7CA4" w:rsidRPr="00DD7CA4">
        <w:rPr>
          <w:sz w:val="24"/>
          <w:szCs w:val="24"/>
          <w:lang w:eastAsia="en-AU"/>
        </w:rPr>
        <w:t>ak ide o nadlimitnú alebo podlimitnú zákazku verejného obstarávania</w:t>
      </w:r>
      <w:r w:rsidR="00DD7CA4">
        <w:rPr>
          <w:rStyle w:val="Odkaznapoznmkupodiarou"/>
          <w:sz w:val="24"/>
          <w:szCs w:val="24"/>
          <w:lang w:eastAsia="en-AU"/>
        </w:rPr>
        <w:footnoteReference w:id="80"/>
      </w:r>
      <w:r w:rsidR="005F5F62">
        <w:rPr>
          <w:sz w:val="24"/>
          <w:szCs w:val="24"/>
        </w:rPr>
        <w:t>;</w:t>
      </w:r>
    </w:p>
    <w:p w14:paraId="5A687508" w14:textId="49DE099E"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faktúra alebo rovnocenný účtovný doklad</w:t>
      </w:r>
      <w:r w:rsidR="005F5F62">
        <w:rPr>
          <w:sz w:val="24"/>
          <w:szCs w:val="24"/>
        </w:rPr>
        <w:t>;</w:t>
      </w:r>
    </w:p>
    <w:p w14:paraId="745EA066" w14:textId="6623C4AB"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preberací protokol</w:t>
      </w:r>
      <w:r>
        <w:rPr>
          <w:rStyle w:val="Odkaznapoznmkupodiarou"/>
          <w:sz w:val="24"/>
          <w:szCs w:val="24"/>
        </w:rPr>
        <w:footnoteReference w:id="81"/>
      </w:r>
      <w:r>
        <w:rPr>
          <w:sz w:val="24"/>
          <w:szCs w:val="24"/>
        </w:rPr>
        <w:t xml:space="preserve"> o vykonaní príslušných aktivít, služieb</w:t>
      </w:r>
      <w:r w:rsidR="005F5F62">
        <w:rPr>
          <w:sz w:val="24"/>
          <w:szCs w:val="24"/>
        </w:rPr>
        <w:t>;</w:t>
      </w:r>
    </w:p>
    <w:p w14:paraId="6D3C69DB" w14:textId="053CCA5D"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 xml:space="preserve">prezenčná listina (ak </w:t>
      </w:r>
      <w:r w:rsidR="00451AAE">
        <w:rPr>
          <w:sz w:val="24"/>
          <w:szCs w:val="24"/>
        </w:rPr>
        <w:t xml:space="preserve">je to </w:t>
      </w:r>
      <w:r>
        <w:rPr>
          <w:sz w:val="24"/>
          <w:szCs w:val="24"/>
        </w:rPr>
        <w:t>relevantné)</w:t>
      </w:r>
      <w:r w:rsidR="005F5F62">
        <w:rPr>
          <w:sz w:val="24"/>
          <w:szCs w:val="24"/>
        </w:rPr>
        <w:t>;</w:t>
      </w:r>
    </w:p>
    <w:p w14:paraId="41B5D9B0" w14:textId="082BF707"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doklad o</w:t>
      </w:r>
      <w:r w:rsidR="005F5F62">
        <w:rPr>
          <w:sz w:val="24"/>
          <w:szCs w:val="24"/>
        </w:rPr>
        <w:t> </w:t>
      </w:r>
      <w:r>
        <w:rPr>
          <w:sz w:val="24"/>
          <w:szCs w:val="24"/>
        </w:rPr>
        <w:t>úhrade</w:t>
      </w:r>
      <w:r w:rsidR="005F5F62">
        <w:rPr>
          <w:sz w:val="24"/>
          <w:szCs w:val="24"/>
        </w:rPr>
        <w:t>;</w:t>
      </w:r>
    </w:p>
    <w:p w14:paraId="786D1AC3" w14:textId="19B08596" w:rsidR="0049204A" w:rsidRDefault="00844FD4" w:rsidP="00CC1683">
      <w:pPr>
        <w:pStyle w:val="Zoznamsodrkami"/>
        <w:numPr>
          <w:ilvl w:val="0"/>
          <w:numId w:val="66"/>
        </w:numPr>
        <w:spacing w:before="0" w:after="120"/>
        <w:ind w:left="709" w:hanging="284"/>
        <w:contextualSpacing/>
        <w:rPr>
          <w:sz w:val="24"/>
          <w:szCs w:val="24"/>
        </w:rPr>
      </w:pPr>
      <w:r>
        <w:rPr>
          <w:sz w:val="24"/>
          <w:szCs w:val="24"/>
        </w:rPr>
        <w:t>spôsob výpočtu oprávnenej výšky výdavku (ak</w:t>
      </w:r>
      <w:r w:rsidR="00451AAE">
        <w:rPr>
          <w:sz w:val="24"/>
          <w:szCs w:val="24"/>
        </w:rPr>
        <w:t xml:space="preserve"> je to</w:t>
      </w:r>
      <w:r>
        <w:rPr>
          <w:sz w:val="24"/>
          <w:szCs w:val="24"/>
        </w:rPr>
        <w:t xml:space="preserve"> relevantné)</w:t>
      </w:r>
      <w:r w:rsidR="005F5F62">
        <w:rPr>
          <w:sz w:val="24"/>
          <w:szCs w:val="24"/>
        </w:rPr>
        <w:t>;</w:t>
      </w:r>
    </w:p>
    <w:p w14:paraId="0CA8A547" w14:textId="77777777" w:rsidR="0049204A" w:rsidRDefault="00844FD4" w:rsidP="00CC1683">
      <w:pPr>
        <w:pStyle w:val="Zoznamsodrkami"/>
        <w:numPr>
          <w:ilvl w:val="0"/>
          <w:numId w:val="66"/>
        </w:numPr>
        <w:spacing w:before="0" w:after="120"/>
        <w:ind w:left="709" w:hanging="284"/>
        <w:contextualSpacing/>
        <w:rPr>
          <w:bCs/>
          <w:sz w:val="24"/>
          <w:szCs w:val="24"/>
        </w:rPr>
      </w:pPr>
      <w:r>
        <w:rPr>
          <w:sz w:val="24"/>
          <w:szCs w:val="24"/>
        </w:rPr>
        <w:t>výstupy z poskytnutých služieb (napr. publikácie, posudky, analýzy, štúdie, správy z auditu, fotodokumentácia).</w:t>
      </w:r>
    </w:p>
    <w:p w14:paraId="3CD940C7" w14:textId="77777777" w:rsidR="0049204A" w:rsidRDefault="0049204A">
      <w:pPr>
        <w:pStyle w:val="Zoznamsodrkami"/>
        <w:ind w:left="340" w:hanging="340"/>
        <w:rPr>
          <w:bCs/>
        </w:rPr>
      </w:pPr>
    </w:p>
    <w:tbl>
      <w:tblPr>
        <w:tblStyle w:val="Mriekatabuky"/>
        <w:tblW w:w="9072" w:type="dxa"/>
        <w:tblInd w:w="108" w:type="dxa"/>
        <w:tblLook w:val="04A0" w:firstRow="1" w:lastRow="0" w:firstColumn="1" w:lastColumn="0" w:noHBand="0" w:noVBand="1"/>
      </w:tblPr>
      <w:tblGrid>
        <w:gridCol w:w="6804"/>
        <w:gridCol w:w="2268"/>
      </w:tblGrid>
      <w:tr w:rsidR="007952C2" w14:paraId="37C2DEFC" w14:textId="77777777" w:rsidTr="00ED2453">
        <w:tc>
          <w:tcPr>
            <w:tcW w:w="9072" w:type="dxa"/>
            <w:gridSpan w:val="2"/>
            <w:tcBorders>
              <w:bottom w:val="single" w:sz="4" w:space="0" w:color="auto"/>
            </w:tcBorders>
            <w:shd w:val="clear" w:color="auto" w:fill="D9D9D9" w:themeFill="background1" w:themeFillShade="D9"/>
          </w:tcPr>
          <w:p w14:paraId="7596DDAB" w14:textId="77777777" w:rsidR="007952C2" w:rsidRPr="007952C2" w:rsidRDefault="007952C2" w:rsidP="007952C2">
            <w:pPr>
              <w:spacing w:before="240" w:after="240"/>
              <w:jc w:val="both"/>
            </w:pPr>
            <w:r>
              <w:t>Prijímateľ dokladuje výdavky na externé služby písomnou zmluvou, faktúrou, preberacím protokolom/prezenčnou listinou, bankovým výpisom/výdavkovým pokladničným dokladom, spôsobom výpočtu oprávnenej výšky výdavku a výstupmi z poskytnutých služieb.</w:t>
            </w:r>
          </w:p>
        </w:tc>
      </w:tr>
      <w:tr w:rsidR="007952C2" w14:paraId="461AD100" w14:textId="77777777" w:rsidTr="00ED2453">
        <w:tc>
          <w:tcPr>
            <w:tcW w:w="9072" w:type="dxa"/>
            <w:gridSpan w:val="2"/>
            <w:tcBorders>
              <w:left w:val="nil"/>
              <w:right w:val="nil"/>
            </w:tcBorders>
            <w:shd w:val="clear" w:color="auto" w:fill="FFFFFF" w:themeFill="background1"/>
          </w:tcPr>
          <w:p w14:paraId="49F138BF" w14:textId="77777777" w:rsidR="007952C2" w:rsidRDefault="007952C2">
            <w:pPr>
              <w:pStyle w:val="Default"/>
              <w:spacing w:before="130" w:after="130"/>
              <w:jc w:val="both"/>
              <w:rPr>
                <w:rFonts w:ascii="Times New Roman" w:hAnsi="Times New Roman" w:cs="Times New Roman"/>
                <w:sz w:val="22"/>
                <w:szCs w:val="22"/>
              </w:rPr>
            </w:pPr>
          </w:p>
        </w:tc>
      </w:tr>
      <w:tr w:rsidR="0049204A" w14:paraId="4911B120" w14:textId="77777777" w:rsidTr="00ED2453">
        <w:tc>
          <w:tcPr>
            <w:tcW w:w="6804" w:type="dxa"/>
            <w:shd w:val="clear" w:color="auto" w:fill="B8CCE4" w:themeFill="accent1" w:themeFillTint="66"/>
          </w:tcPr>
          <w:p w14:paraId="0DD0D022"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Názov súvisiacej kapitoly tohto metodického pokynu definujúcej oprávnenosť výdavkov</w:t>
            </w:r>
          </w:p>
        </w:tc>
        <w:tc>
          <w:tcPr>
            <w:tcW w:w="2268" w:type="dxa"/>
            <w:shd w:val="clear" w:color="auto" w:fill="B8CCE4" w:themeFill="accent1" w:themeFillTint="66"/>
          </w:tcPr>
          <w:p w14:paraId="1ECD67BE"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48545672" w14:textId="77777777" w:rsidTr="00ED2453">
        <w:tc>
          <w:tcPr>
            <w:tcW w:w="6804" w:type="dxa"/>
          </w:tcPr>
          <w:p w14:paraId="46C4EEF1" w14:textId="25F467B5"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 xml:space="preserve">Ostatné výdavky – </w:t>
            </w:r>
            <w:r w:rsidR="00C61CA0">
              <w:rPr>
                <w:rFonts w:ascii="Times New Roman" w:hAnsi="Times New Roman" w:cs="Times New Roman"/>
                <w:sz w:val="22"/>
                <w:szCs w:val="22"/>
              </w:rPr>
              <w:t>e</w:t>
            </w:r>
            <w:r>
              <w:rPr>
                <w:rFonts w:ascii="Times New Roman" w:hAnsi="Times New Roman" w:cs="Times New Roman"/>
                <w:sz w:val="22"/>
                <w:szCs w:val="22"/>
              </w:rPr>
              <w:t>xterné služby (outsourcing)</w:t>
            </w:r>
          </w:p>
        </w:tc>
        <w:tc>
          <w:tcPr>
            <w:tcW w:w="2268" w:type="dxa"/>
          </w:tcPr>
          <w:p w14:paraId="0C0F76FC"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2.8</w:t>
            </w:r>
          </w:p>
        </w:tc>
      </w:tr>
    </w:tbl>
    <w:p w14:paraId="1F849882" w14:textId="77777777" w:rsidR="0049204A" w:rsidRDefault="00844FD4" w:rsidP="000734B5">
      <w:pPr>
        <w:pStyle w:val="MPCKO3"/>
        <w:spacing w:after="240"/>
      </w:pPr>
      <w:bookmarkStart w:id="234" w:name="_Toc372116468"/>
      <w:bookmarkStart w:id="235" w:name="_Toc372122783"/>
      <w:bookmarkStart w:id="236" w:name="_Toc372123035"/>
      <w:bookmarkStart w:id="237" w:name="_Toc369872913"/>
      <w:bookmarkStart w:id="238" w:name="_Toc369872914"/>
      <w:bookmarkStart w:id="239" w:name="_Toc369872915"/>
      <w:bookmarkStart w:id="240" w:name="_Toc369872916"/>
      <w:bookmarkStart w:id="241" w:name="_Toc369872918"/>
      <w:bookmarkStart w:id="242" w:name="_Toc369872920"/>
      <w:bookmarkStart w:id="243" w:name="_Toc368933372"/>
      <w:bookmarkStart w:id="244" w:name="_Toc369677173"/>
      <w:bookmarkStart w:id="245" w:name="_Ref372098076"/>
      <w:bookmarkStart w:id="246" w:name="_Ref373238476"/>
      <w:bookmarkStart w:id="247" w:name="_Toc380160436"/>
      <w:bookmarkStart w:id="248" w:name="_Toc410375019"/>
      <w:bookmarkStart w:id="249" w:name="_Toc506216938"/>
      <w:bookmarkStart w:id="250" w:name="_Toc525130089"/>
      <w:bookmarkStart w:id="251" w:name="_Toc70414018"/>
      <w:bookmarkEnd w:id="234"/>
      <w:bookmarkEnd w:id="235"/>
      <w:bookmarkEnd w:id="236"/>
      <w:bookmarkEnd w:id="237"/>
      <w:bookmarkEnd w:id="238"/>
      <w:bookmarkEnd w:id="239"/>
      <w:bookmarkEnd w:id="240"/>
      <w:bookmarkEnd w:id="241"/>
      <w:bookmarkEnd w:id="242"/>
      <w:r>
        <w:t>3.4.9 Finančné výdavky a poplatky</w:t>
      </w:r>
      <w:bookmarkEnd w:id="243"/>
      <w:bookmarkEnd w:id="244"/>
      <w:bookmarkEnd w:id="245"/>
      <w:bookmarkEnd w:id="246"/>
      <w:bookmarkEnd w:id="247"/>
      <w:bookmarkEnd w:id="248"/>
      <w:bookmarkEnd w:id="249"/>
      <w:bookmarkEnd w:id="250"/>
      <w:bookmarkEnd w:id="251"/>
    </w:p>
    <w:p w14:paraId="3CDB8892" w14:textId="278D064D" w:rsidR="0049204A" w:rsidRDefault="00844FD4" w:rsidP="00CC1683">
      <w:pPr>
        <w:pStyle w:val="Zkladntext"/>
        <w:numPr>
          <w:ilvl w:val="0"/>
          <w:numId w:val="67"/>
        </w:numPr>
        <w:spacing w:before="200" w:after="200"/>
        <w:ind w:left="426" w:hanging="426"/>
        <w:jc w:val="both"/>
        <w:rPr>
          <w:szCs w:val="22"/>
        </w:rPr>
      </w:pPr>
      <w:r>
        <w:rPr>
          <w:szCs w:val="22"/>
        </w:rPr>
        <w:t>Výdavky na bankové poplatky (t.</w:t>
      </w:r>
      <w:r w:rsidR="00E815B8">
        <w:rPr>
          <w:szCs w:val="22"/>
        </w:rPr>
        <w:t xml:space="preserve"> </w:t>
      </w:r>
      <w:r>
        <w:rPr>
          <w:szCs w:val="22"/>
        </w:rPr>
        <w:t>j. výdavky na zriadenie a vedenie účtov a finančné transakcie spojené s týmto účtom) sú dokladované prostredníctvom bankových výpisov dokladujúcich ako výšku výdavkov</w:t>
      </w:r>
      <w:r w:rsidR="00E815B8">
        <w:rPr>
          <w:szCs w:val="22"/>
        </w:rPr>
        <w:t>,</w:t>
      </w:r>
      <w:r>
        <w:rPr>
          <w:szCs w:val="22"/>
        </w:rPr>
        <w:t xml:space="preserve"> tak aj ich uhradenie, prípadne prostredníctvom iných dokumentov vystavených príslušnou bankovou inštitúciou, z ktorých je zjavná výška poplatkov za sledované obdobie a ich úhrada prijímateľom. To isté platí aj pre výdavky na</w:t>
      </w:r>
      <w:r w:rsidR="009D0E42">
        <w:rPr>
          <w:szCs w:val="22"/>
        </w:rPr>
        <w:t> </w:t>
      </w:r>
      <w:r>
        <w:rPr>
          <w:szCs w:val="22"/>
        </w:rPr>
        <w:t>bankové záruky poskytnuté finančnými inštitúciami.</w:t>
      </w:r>
    </w:p>
    <w:p w14:paraId="4D131E9B" w14:textId="2C3B596E" w:rsidR="0049204A" w:rsidRDefault="00844FD4" w:rsidP="00CC1683">
      <w:pPr>
        <w:pStyle w:val="Default"/>
        <w:numPr>
          <w:ilvl w:val="0"/>
          <w:numId w:val="67"/>
        </w:numPr>
        <w:spacing w:before="130" w:after="130"/>
        <w:ind w:left="426" w:hanging="426"/>
        <w:jc w:val="both"/>
        <w:rPr>
          <w:rFonts w:ascii="Times New Roman" w:eastAsia="Times New Roman" w:hAnsi="Times New Roman" w:cs="Times New Roman"/>
          <w:color w:val="auto"/>
          <w:szCs w:val="22"/>
        </w:rPr>
      </w:pPr>
      <w:r>
        <w:rPr>
          <w:rFonts w:ascii="Times New Roman" w:eastAsia="Times New Roman" w:hAnsi="Times New Roman" w:cs="Times New Roman"/>
          <w:color w:val="auto"/>
          <w:szCs w:val="22"/>
        </w:rPr>
        <w:t xml:space="preserve">Výdavky na výpis z </w:t>
      </w:r>
      <w:r w:rsidR="00E815B8">
        <w:rPr>
          <w:rFonts w:ascii="Times New Roman" w:eastAsia="Times New Roman" w:hAnsi="Times New Roman" w:cs="Times New Roman"/>
          <w:color w:val="auto"/>
          <w:szCs w:val="22"/>
        </w:rPr>
        <w:t>O</w:t>
      </w:r>
      <w:r>
        <w:rPr>
          <w:rFonts w:ascii="Times New Roman" w:eastAsia="Times New Roman" w:hAnsi="Times New Roman" w:cs="Times New Roman"/>
          <w:color w:val="auto"/>
          <w:szCs w:val="22"/>
        </w:rPr>
        <w:t>bchodného registra, zápis/výpis do/z katastra nehnuteľností, notárske poplatky, poistenie majetku sú dokladované prostredníctvom bankových výpisov, resp. výdavkových pokladničných dokladov a potvrdení o zaplatení (pri poistení majetku aj zmluvou o poistení majetku).</w:t>
      </w:r>
    </w:p>
    <w:p w14:paraId="718A0AC7" w14:textId="77777777" w:rsidR="0049204A" w:rsidRDefault="0049204A">
      <w:pPr>
        <w:pStyle w:val="Default"/>
        <w:spacing w:before="130" w:after="130"/>
        <w:jc w:val="both"/>
      </w:pPr>
    </w:p>
    <w:tbl>
      <w:tblPr>
        <w:tblStyle w:val="Mriekatabuky"/>
        <w:tblW w:w="9072" w:type="dxa"/>
        <w:tblInd w:w="108" w:type="dxa"/>
        <w:tblLook w:val="04A0" w:firstRow="1" w:lastRow="0" w:firstColumn="1" w:lastColumn="0" w:noHBand="0" w:noVBand="1"/>
      </w:tblPr>
      <w:tblGrid>
        <w:gridCol w:w="6804"/>
        <w:gridCol w:w="2268"/>
      </w:tblGrid>
      <w:tr w:rsidR="007952C2" w14:paraId="5A41D670" w14:textId="77777777" w:rsidTr="00ED2453">
        <w:tc>
          <w:tcPr>
            <w:tcW w:w="9072" w:type="dxa"/>
            <w:gridSpan w:val="2"/>
            <w:tcBorders>
              <w:bottom w:val="single" w:sz="4" w:space="0" w:color="auto"/>
            </w:tcBorders>
            <w:shd w:val="clear" w:color="auto" w:fill="D9D9D9" w:themeFill="background1" w:themeFillShade="D9"/>
          </w:tcPr>
          <w:p w14:paraId="57CC78C4" w14:textId="77777777" w:rsidR="007952C2" w:rsidRDefault="007952C2">
            <w:pPr>
              <w:pStyle w:val="Default"/>
              <w:spacing w:before="130" w:after="130"/>
              <w:jc w:val="both"/>
              <w:rPr>
                <w:rFonts w:ascii="Times New Roman" w:hAnsi="Times New Roman" w:cs="Times New Roman"/>
                <w:sz w:val="22"/>
                <w:szCs w:val="22"/>
              </w:rPr>
            </w:pPr>
            <w:r w:rsidRPr="007952C2">
              <w:rPr>
                <w:rFonts w:ascii="Times New Roman" w:hAnsi="Times New Roman" w:cs="Times New Roman"/>
                <w:sz w:val="22"/>
                <w:szCs w:val="22"/>
              </w:rPr>
              <w:t xml:space="preserve">Výdavky na bankové poplatky sú dokladované prostredníctvom bankových výpisov dokladujúcich </w:t>
            </w:r>
            <w:r w:rsidR="00E815B8">
              <w:rPr>
                <w:rFonts w:ascii="Times New Roman" w:hAnsi="Times New Roman" w:cs="Times New Roman"/>
                <w:sz w:val="22"/>
                <w:szCs w:val="22"/>
              </w:rPr>
              <w:t xml:space="preserve">tak </w:t>
            </w:r>
            <w:r w:rsidRPr="007952C2">
              <w:rPr>
                <w:rFonts w:ascii="Times New Roman" w:hAnsi="Times New Roman" w:cs="Times New Roman"/>
                <w:sz w:val="22"/>
                <w:szCs w:val="22"/>
              </w:rPr>
              <w:t>výšku výdavkov</w:t>
            </w:r>
            <w:r w:rsidR="00E815B8">
              <w:rPr>
                <w:rFonts w:ascii="Times New Roman" w:hAnsi="Times New Roman" w:cs="Times New Roman"/>
                <w:sz w:val="22"/>
                <w:szCs w:val="22"/>
              </w:rPr>
              <w:t>,</w:t>
            </w:r>
            <w:r w:rsidRPr="007952C2">
              <w:rPr>
                <w:rFonts w:ascii="Times New Roman" w:hAnsi="Times New Roman" w:cs="Times New Roman"/>
                <w:sz w:val="22"/>
                <w:szCs w:val="22"/>
              </w:rPr>
              <w:t xml:space="preserve"> </w:t>
            </w:r>
            <w:r w:rsidR="00E815B8">
              <w:rPr>
                <w:rFonts w:ascii="Times New Roman" w:hAnsi="Times New Roman" w:cs="Times New Roman"/>
                <w:sz w:val="22"/>
                <w:szCs w:val="22"/>
              </w:rPr>
              <w:t>ako</w:t>
            </w:r>
            <w:r w:rsidRPr="007952C2">
              <w:rPr>
                <w:rFonts w:ascii="Times New Roman" w:hAnsi="Times New Roman" w:cs="Times New Roman"/>
                <w:sz w:val="22"/>
                <w:szCs w:val="22"/>
              </w:rPr>
              <w:t xml:space="preserve"> aj ich uhradenie, prípadne prostredníctvom iných dokumentov.</w:t>
            </w:r>
          </w:p>
        </w:tc>
      </w:tr>
      <w:tr w:rsidR="007952C2" w14:paraId="7CD995A3" w14:textId="77777777" w:rsidTr="00ED2453">
        <w:tc>
          <w:tcPr>
            <w:tcW w:w="9072" w:type="dxa"/>
            <w:gridSpan w:val="2"/>
            <w:tcBorders>
              <w:left w:val="nil"/>
              <w:right w:val="nil"/>
            </w:tcBorders>
            <w:shd w:val="clear" w:color="auto" w:fill="FFFFFF" w:themeFill="background1"/>
          </w:tcPr>
          <w:p w14:paraId="2ACC5B5C" w14:textId="77777777" w:rsidR="007952C2" w:rsidRDefault="007952C2">
            <w:pPr>
              <w:pStyle w:val="Default"/>
              <w:spacing w:before="130" w:after="130"/>
              <w:jc w:val="both"/>
              <w:rPr>
                <w:rFonts w:ascii="Times New Roman" w:hAnsi="Times New Roman" w:cs="Times New Roman"/>
                <w:sz w:val="22"/>
                <w:szCs w:val="22"/>
              </w:rPr>
            </w:pPr>
          </w:p>
        </w:tc>
      </w:tr>
      <w:tr w:rsidR="0049204A" w14:paraId="7F0B6173" w14:textId="77777777" w:rsidTr="00ED2453">
        <w:tc>
          <w:tcPr>
            <w:tcW w:w="6804" w:type="dxa"/>
            <w:shd w:val="clear" w:color="auto" w:fill="B8CCE4" w:themeFill="accent1" w:themeFillTint="66"/>
          </w:tcPr>
          <w:p w14:paraId="424E776A"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lastRenderedPageBreak/>
              <w:t>Názov súvisiacej kapitoly tohto metodického pokynu definujúcej oprávnenosť výdavkov</w:t>
            </w:r>
          </w:p>
        </w:tc>
        <w:tc>
          <w:tcPr>
            <w:tcW w:w="2268" w:type="dxa"/>
            <w:shd w:val="clear" w:color="auto" w:fill="B8CCE4" w:themeFill="accent1" w:themeFillTint="66"/>
          </w:tcPr>
          <w:p w14:paraId="5747F83F"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Číslo kapitoly</w:t>
            </w:r>
          </w:p>
        </w:tc>
      </w:tr>
      <w:tr w:rsidR="0049204A" w14:paraId="15C705BC" w14:textId="77777777" w:rsidTr="00ED2453">
        <w:tc>
          <w:tcPr>
            <w:tcW w:w="6804" w:type="dxa"/>
          </w:tcPr>
          <w:p w14:paraId="72A66D70"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Finančné výdavky a poplatky</w:t>
            </w:r>
          </w:p>
        </w:tc>
        <w:tc>
          <w:tcPr>
            <w:tcW w:w="2268" w:type="dxa"/>
          </w:tcPr>
          <w:p w14:paraId="75C15AD8" w14:textId="77777777" w:rsidR="0049204A" w:rsidRDefault="00844FD4">
            <w:pPr>
              <w:pStyle w:val="Default"/>
              <w:spacing w:before="130" w:after="130"/>
              <w:jc w:val="both"/>
              <w:rPr>
                <w:rFonts w:ascii="Times New Roman" w:hAnsi="Times New Roman" w:cs="Times New Roman"/>
                <w:sz w:val="22"/>
                <w:szCs w:val="22"/>
              </w:rPr>
            </w:pPr>
            <w:r>
              <w:rPr>
                <w:rFonts w:ascii="Times New Roman" w:hAnsi="Times New Roman" w:cs="Times New Roman"/>
                <w:sz w:val="22"/>
                <w:szCs w:val="22"/>
              </w:rPr>
              <w:t>2.9</w:t>
            </w:r>
          </w:p>
        </w:tc>
      </w:tr>
    </w:tbl>
    <w:p w14:paraId="4E9E1BC1" w14:textId="77777777" w:rsidR="0049204A" w:rsidRDefault="00844FD4" w:rsidP="000734B5">
      <w:pPr>
        <w:pStyle w:val="MPCKO2"/>
        <w:spacing w:after="240"/>
      </w:pPr>
      <w:bookmarkStart w:id="252" w:name="_Toc367178385"/>
      <w:bookmarkStart w:id="253" w:name="_Toc368048358"/>
      <w:bookmarkStart w:id="254" w:name="_Toc368933373"/>
      <w:bookmarkStart w:id="255" w:name="_Toc369677174"/>
      <w:bookmarkStart w:id="256" w:name="_Ref374521500"/>
      <w:bookmarkStart w:id="257" w:name="_Toc380160437"/>
      <w:bookmarkStart w:id="258" w:name="_Toc410375020"/>
      <w:bookmarkStart w:id="259" w:name="_Toc506216939"/>
      <w:bookmarkStart w:id="260" w:name="_Toc525130090"/>
      <w:bookmarkStart w:id="261" w:name="_Toc70414019"/>
      <w:r>
        <w:t>3.5 Uchovávanie podporných dokumentov</w:t>
      </w:r>
      <w:bookmarkEnd w:id="252"/>
      <w:bookmarkEnd w:id="253"/>
      <w:bookmarkEnd w:id="254"/>
      <w:bookmarkEnd w:id="255"/>
      <w:bookmarkEnd w:id="256"/>
      <w:bookmarkEnd w:id="257"/>
      <w:bookmarkEnd w:id="258"/>
      <w:bookmarkEnd w:id="259"/>
      <w:bookmarkEnd w:id="260"/>
      <w:bookmarkEnd w:id="261"/>
    </w:p>
    <w:p w14:paraId="229B9B40" w14:textId="15506409" w:rsidR="0049204A" w:rsidRDefault="00844FD4" w:rsidP="00CC1683">
      <w:pPr>
        <w:pStyle w:val="Odsekzoznamu"/>
        <w:numPr>
          <w:ilvl w:val="0"/>
          <w:numId w:val="68"/>
        </w:numPr>
        <w:spacing w:after="120"/>
        <w:ind w:left="425" w:hanging="425"/>
        <w:contextualSpacing w:val="0"/>
        <w:jc w:val="both"/>
        <w:rPr>
          <w:iCs/>
          <w:szCs w:val="22"/>
        </w:rPr>
      </w:pPr>
      <w:r>
        <w:rPr>
          <w:iCs/>
          <w:szCs w:val="22"/>
        </w:rPr>
        <w:t>V súlade s čl. 125 ods. 4 písm. d) všeobecného nariadenia RO stanoví postupy na</w:t>
      </w:r>
      <w:r w:rsidR="00FB5159">
        <w:rPr>
          <w:iCs/>
          <w:szCs w:val="22"/>
        </w:rPr>
        <w:t> </w:t>
      </w:r>
      <w:r>
        <w:rPr>
          <w:iCs/>
          <w:szCs w:val="22"/>
        </w:rPr>
        <w:t>zabezpečenie toho, aby sa uchovávali všetky doklady týkajúce sa výdavkov a auditov, ktoré sú potrebné na účely adekvátneho audit trailu.</w:t>
      </w:r>
    </w:p>
    <w:p w14:paraId="469F9B73" w14:textId="7C1BA7D2" w:rsidR="0049204A" w:rsidRDefault="00844FD4" w:rsidP="00CC1683">
      <w:pPr>
        <w:pStyle w:val="Odsekzoznamu"/>
        <w:numPr>
          <w:ilvl w:val="0"/>
          <w:numId w:val="68"/>
        </w:numPr>
        <w:spacing w:after="120"/>
        <w:ind w:left="425" w:hanging="425"/>
        <w:contextualSpacing w:val="0"/>
        <w:jc w:val="both"/>
        <w:rPr>
          <w:szCs w:val="22"/>
        </w:rPr>
      </w:pPr>
      <w:r>
        <w:rPr>
          <w:iCs/>
          <w:szCs w:val="22"/>
        </w:rPr>
        <w:t>V súlade s čl. 140</w:t>
      </w:r>
      <w:r>
        <w:rPr>
          <w:szCs w:val="22"/>
          <w:lang w:eastAsia="en-AU"/>
        </w:rPr>
        <w:t xml:space="preserve"> všeobecného nariadenia</w:t>
      </w:r>
      <w:r>
        <w:rPr>
          <w:szCs w:val="22"/>
        </w:rPr>
        <w:t xml:space="preserve">, bez toho, aby boli dotknuté pravidlá, ktorými sa spravuje štátna pomoc, RO zabezpečí, aby všetky podporné dokumenty týkajúce sa výdavkov projektov podporovaných z EŠIF, v prípade ktorých celkové oprávnené výdavky predstavujú menej ako 1 000 000 EUR, boli na požiadanie k dispozícii </w:t>
      </w:r>
      <w:r w:rsidR="00622DE1">
        <w:rPr>
          <w:szCs w:val="22"/>
        </w:rPr>
        <w:t>K</w:t>
      </w:r>
      <w:r>
        <w:rPr>
          <w:szCs w:val="22"/>
        </w:rPr>
        <w:t xml:space="preserve">omisii a </w:t>
      </w:r>
      <w:r w:rsidR="00622DE1">
        <w:rPr>
          <w:szCs w:val="22"/>
        </w:rPr>
        <w:t>D</w:t>
      </w:r>
      <w:r>
        <w:rPr>
          <w:szCs w:val="22"/>
        </w:rPr>
        <w:t>voru audítorov počas obdobia troch rokov, a to od 31. decembra po predložení účtov, do ktorých sa tieto výdavky na projekty zahrnuli. V prípade všetkých ďalších projektov sa sprístupnia všetky podporné dokumenty počas obdobia dvoch rokov, a to od 31. decembra po</w:t>
      </w:r>
      <w:r w:rsidR="009D0E42">
        <w:rPr>
          <w:szCs w:val="22"/>
        </w:rPr>
        <w:t> </w:t>
      </w:r>
      <w:r>
        <w:rPr>
          <w:szCs w:val="22"/>
        </w:rPr>
        <w:t>predložení účtov, do ktorých sa zahrnuli konečné výdavky na ukončený projekt. RO môže rozhodnúť, že na projekty, ktorých celkové oprávnené výdavky nepresahujú 1 000 000 EUR, uplatní pravidlo uplatňované na všetky ostatné projekty.</w:t>
      </w:r>
    </w:p>
    <w:p w14:paraId="741B6344"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 xml:space="preserve">Časové obdobie uvedené v čl. 140 ods. 1 všeobecného nariadenia bude prerušené </w:t>
      </w:r>
      <w:r w:rsidR="00E815B8">
        <w:rPr>
          <w:szCs w:val="22"/>
        </w:rPr>
        <w:br/>
      </w:r>
      <w:r>
        <w:rPr>
          <w:szCs w:val="22"/>
        </w:rPr>
        <w:t>v prípade súdneho alebo správneho</w:t>
      </w:r>
      <w:r>
        <w:t xml:space="preserve"> </w:t>
      </w:r>
      <w:r>
        <w:rPr>
          <w:szCs w:val="22"/>
        </w:rPr>
        <w:t xml:space="preserve">konania alebo na základe riadne odôvodnenej žiadosti </w:t>
      </w:r>
      <w:r w:rsidR="00622DE1">
        <w:rPr>
          <w:szCs w:val="22"/>
        </w:rPr>
        <w:t>Komisie</w:t>
      </w:r>
      <w:r>
        <w:rPr>
          <w:szCs w:val="22"/>
        </w:rPr>
        <w:t>.</w:t>
      </w:r>
    </w:p>
    <w:p w14:paraId="59BC1566"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Dokumenty sa uchovávajú vo forme originálov, alebo úradne overených</w:t>
      </w:r>
      <w:r>
        <w:t xml:space="preserve"> </w:t>
      </w:r>
      <w:r>
        <w:rPr>
          <w:szCs w:val="22"/>
        </w:rPr>
        <w:t>kópií originálov alebo na všeobecne akceptovaných nosičoch dát vrátane</w:t>
      </w:r>
      <w:r>
        <w:t xml:space="preserve"> </w:t>
      </w:r>
      <w:r>
        <w:rPr>
          <w:szCs w:val="22"/>
        </w:rPr>
        <w:t>elektronických verzií originálnych dokumentov alebo dokumentov, ktoré</w:t>
      </w:r>
      <w:r>
        <w:t xml:space="preserve"> </w:t>
      </w:r>
      <w:r>
        <w:rPr>
          <w:szCs w:val="22"/>
        </w:rPr>
        <w:t>existujú iba v elektronickej forme.</w:t>
      </w:r>
    </w:p>
    <w:p w14:paraId="1F8DC0E6" w14:textId="3751AD4F" w:rsidR="0049204A" w:rsidRDefault="00844FD4" w:rsidP="00CC1683">
      <w:pPr>
        <w:pStyle w:val="Odsekzoznamu"/>
        <w:numPr>
          <w:ilvl w:val="0"/>
          <w:numId w:val="68"/>
        </w:numPr>
        <w:autoSpaceDE w:val="0"/>
        <w:autoSpaceDN w:val="0"/>
        <w:adjustRightInd w:val="0"/>
        <w:spacing w:after="120"/>
        <w:ind w:left="425" w:hanging="425"/>
        <w:contextualSpacing w:val="0"/>
        <w:jc w:val="both"/>
        <w:rPr>
          <w:szCs w:val="22"/>
        </w:rPr>
      </w:pPr>
      <w:r>
        <w:rPr>
          <w:szCs w:val="22"/>
        </w:rPr>
        <w:t>Dokumenty sa uchovávajú vo forme, ktorá umožňuje identifikáciu dotknutých</w:t>
      </w:r>
      <w:r>
        <w:t xml:space="preserve"> </w:t>
      </w:r>
      <w:r>
        <w:rPr>
          <w:szCs w:val="22"/>
        </w:rPr>
        <w:t>údajov po</w:t>
      </w:r>
      <w:r w:rsidR="00FB5159">
        <w:rPr>
          <w:szCs w:val="22"/>
        </w:rPr>
        <w:t> </w:t>
      </w:r>
      <w:r>
        <w:rPr>
          <w:szCs w:val="22"/>
        </w:rPr>
        <w:t>obdobie nie dlhšie ako je nevyhnutné na účely, na ktoré boli údaje</w:t>
      </w:r>
      <w:r>
        <w:t xml:space="preserve"> </w:t>
      </w:r>
      <w:r>
        <w:rPr>
          <w:szCs w:val="22"/>
        </w:rPr>
        <w:t>zozbierané alebo na</w:t>
      </w:r>
      <w:r w:rsidR="00FB5159">
        <w:rPr>
          <w:szCs w:val="22"/>
        </w:rPr>
        <w:t> </w:t>
      </w:r>
      <w:r>
        <w:rPr>
          <w:szCs w:val="22"/>
        </w:rPr>
        <w:t>ktoré boli ďalej spracované.</w:t>
      </w:r>
    </w:p>
    <w:p w14:paraId="1C2DFF0A" w14:textId="537284AB" w:rsidR="0049204A" w:rsidRDefault="00844FD4" w:rsidP="00CC1683">
      <w:pPr>
        <w:pStyle w:val="Odsekzoznamu"/>
        <w:numPr>
          <w:ilvl w:val="0"/>
          <w:numId w:val="68"/>
        </w:numPr>
        <w:autoSpaceDE w:val="0"/>
        <w:autoSpaceDN w:val="0"/>
        <w:adjustRightInd w:val="0"/>
        <w:spacing w:after="120"/>
        <w:ind w:left="425" w:hanging="425"/>
        <w:contextualSpacing w:val="0"/>
        <w:jc w:val="both"/>
      </w:pPr>
      <w:r>
        <w:t>Postupy osvedčovania zhody dokumentov uchovávaných na všeobecne akceptovaných nosičoch údajov s originálnymi dokumentmi stanovia vnútroštátne orgány a zabezpečia, aby uchovávané verzie spĺňali vnútroštátne zákonné požiadavky a boli spoľahlivé na</w:t>
      </w:r>
      <w:r w:rsidR="00FB5159">
        <w:t> </w:t>
      </w:r>
      <w:r>
        <w:t>účely auditu.</w:t>
      </w:r>
    </w:p>
    <w:p w14:paraId="2B9DE10D" w14:textId="77777777" w:rsidR="0049204A" w:rsidRDefault="00844FD4" w:rsidP="00CC1683">
      <w:pPr>
        <w:pStyle w:val="Odsekzoznamu"/>
        <w:numPr>
          <w:ilvl w:val="0"/>
          <w:numId w:val="68"/>
        </w:numPr>
        <w:autoSpaceDE w:val="0"/>
        <w:autoSpaceDN w:val="0"/>
        <w:adjustRightInd w:val="0"/>
        <w:spacing w:after="120"/>
        <w:ind w:left="425" w:hanging="425"/>
        <w:contextualSpacing w:val="0"/>
        <w:jc w:val="both"/>
      </w:pPr>
      <w:r>
        <w:t>Ak dokumenty existujú len v elektronickej podobe, používané počítačové systémy musia spĺňať uznávané bezpečnostné štandardy, ktoré zabezpečia, že uchovávané dokumenty spĺňajú vnútroštátne zákonné požiadavky a sú spoľahlivé na účely auditu.</w:t>
      </w:r>
    </w:p>
    <w:p w14:paraId="4AE0B8E5" w14:textId="77777777" w:rsidR="00522EBF" w:rsidRPr="00522EBF" w:rsidRDefault="00522EBF" w:rsidP="00522EBF">
      <w:pPr>
        <w:pStyle w:val="MPCKO1"/>
        <w:rPr>
          <w:szCs w:val="36"/>
        </w:rPr>
      </w:pPr>
      <w:bookmarkStart w:id="262" w:name="_Toc506216940"/>
      <w:bookmarkStart w:id="263" w:name="_Toc525130091"/>
      <w:bookmarkStart w:id="264" w:name="_Toc70414020"/>
      <w:r>
        <w:rPr>
          <w:szCs w:val="36"/>
        </w:rPr>
        <w:lastRenderedPageBreak/>
        <w:t>4 Osobitné ustanovenia k zjednodušenému vykazovaniu výdavkov</w:t>
      </w:r>
      <w:bookmarkEnd w:id="262"/>
      <w:bookmarkEnd w:id="263"/>
      <w:bookmarkEnd w:id="264"/>
    </w:p>
    <w:p w14:paraId="2A2207C1" w14:textId="682C193C" w:rsidR="005310BD" w:rsidRDefault="00185CA9" w:rsidP="00CC1683">
      <w:pPr>
        <w:pStyle w:val="Odsekzoznamu"/>
        <w:numPr>
          <w:ilvl w:val="0"/>
          <w:numId w:val="78"/>
        </w:numPr>
        <w:autoSpaceDE w:val="0"/>
        <w:autoSpaceDN w:val="0"/>
        <w:adjustRightInd w:val="0"/>
        <w:spacing w:after="120"/>
        <w:ind w:left="426" w:hanging="426"/>
        <w:contextualSpacing w:val="0"/>
        <w:jc w:val="both"/>
      </w:pPr>
      <w:r>
        <w:t>ZVV</w:t>
      </w:r>
      <w:r w:rsidR="00576ED0">
        <w:rPr>
          <w:rStyle w:val="Odkaznapoznmkupodiarou"/>
        </w:rPr>
        <w:footnoteReference w:id="82"/>
      </w:r>
      <w:r w:rsidR="005310BD">
        <w:t xml:space="preserve"> je špecifickou formou vykazovania výdavkov</w:t>
      </w:r>
      <w:r w:rsidR="00392203">
        <w:t xml:space="preserve"> v rámci ktorej</w:t>
      </w:r>
      <w:r w:rsidR="005310BD">
        <w:t xml:space="preserve"> sa nepreukazujú </w:t>
      </w:r>
      <w:r w:rsidR="00576ED0">
        <w:t xml:space="preserve">skutočne vynaložené </w:t>
      </w:r>
      <w:r w:rsidR="005310BD">
        <w:t xml:space="preserve">výdavky projektu, ale </w:t>
      </w:r>
      <w:r w:rsidR="00AF7598">
        <w:t xml:space="preserve">ich </w:t>
      </w:r>
      <w:r>
        <w:t xml:space="preserve">výška </w:t>
      </w:r>
      <w:r w:rsidR="00AF7598">
        <w:t>je</w:t>
      </w:r>
      <w:r w:rsidR="005310BD">
        <w:t xml:space="preserve"> </w:t>
      </w:r>
      <w:r w:rsidR="0015461C">
        <w:t>stanoven</w:t>
      </w:r>
      <w:r w:rsidR="00AA6D07">
        <w:t>á</w:t>
      </w:r>
      <w:r w:rsidR="005310BD">
        <w:t xml:space="preserve"> vopred</w:t>
      </w:r>
      <w:r w:rsidR="00F714A7">
        <w:t xml:space="preserve"> pred realizáciou projektu, resp. jeho časti</w:t>
      </w:r>
      <w:r w:rsidR="005310BD">
        <w:t xml:space="preserve">. </w:t>
      </w:r>
    </w:p>
    <w:p w14:paraId="1511E545" w14:textId="3AD815E1" w:rsidR="00FD4AD2" w:rsidRDefault="00FD4AD2" w:rsidP="00CC1683">
      <w:pPr>
        <w:pStyle w:val="Odsekzoznamu"/>
        <w:numPr>
          <w:ilvl w:val="0"/>
          <w:numId w:val="78"/>
        </w:numPr>
        <w:autoSpaceDE w:val="0"/>
        <w:autoSpaceDN w:val="0"/>
        <w:adjustRightInd w:val="0"/>
        <w:spacing w:after="120"/>
        <w:ind w:left="426" w:hanging="426"/>
        <w:contextualSpacing w:val="0"/>
        <w:jc w:val="both"/>
      </w:pPr>
      <w:r>
        <w:t xml:space="preserve">ZVV </w:t>
      </w:r>
      <w:r w:rsidR="00E012A1">
        <w:t>môže mať jednu z týchto foriem</w:t>
      </w:r>
      <w:r w:rsidR="005E1ACE">
        <w:rPr>
          <w:rStyle w:val="Odkaznapoznmkupodiarou"/>
        </w:rPr>
        <w:footnoteReference w:id="83"/>
      </w:r>
      <w:r>
        <w:t>:</w:t>
      </w:r>
    </w:p>
    <w:p w14:paraId="6A954787" w14:textId="33E16F0C" w:rsidR="00FD4AD2" w:rsidRDefault="00FD4AD2" w:rsidP="00CC1683">
      <w:pPr>
        <w:pStyle w:val="Odsekzoznamu"/>
        <w:numPr>
          <w:ilvl w:val="1"/>
          <w:numId w:val="78"/>
        </w:numPr>
        <w:autoSpaceDE w:val="0"/>
        <w:autoSpaceDN w:val="0"/>
        <w:adjustRightInd w:val="0"/>
        <w:spacing w:after="120"/>
        <w:ind w:left="709" w:hanging="284"/>
        <w:contextualSpacing w:val="0"/>
        <w:jc w:val="both"/>
      </w:pPr>
      <w:r w:rsidRPr="00FD4AD2">
        <w:t>štandardn</w:t>
      </w:r>
      <w:r>
        <w:t>á</w:t>
      </w:r>
      <w:r w:rsidRPr="00FD4AD2">
        <w:t xml:space="preserve"> stupnic</w:t>
      </w:r>
      <w:r>
        <w:t>a</w:t>
      </w:r>
      <w:r w:rsidRPr="00FD4AD2">
        <w:t xml:space="preserve"> jednotkových </w:t>
      </w:r>
      <w:r w:rsidR="00185CA9">
        <w:t>výdavkov</w:t>
      </w:r>
      <w:r w:rsidR="003D5139">
        <w:t xml:space="preserve"> (ďalej aj „ŠSJV“)</w:t>
      </w:r>
      <w:r w:rsidR="005F5F62">
        <w:t>;</w:t>
      </w:r>
    </w:p>
    <w:p w14:paraId="7BE60079" w14:textId="5E031A5A" w:rsidR="00FD4AD2" w:rsidRDefault="000E0EDA" w:rsidP="00CC1683">
      <w:pPr>
        <w:pStyle w:val="Odsekzoznamu"/>
        <w:numPr>
          <w:ilvl w:val="1"/>
          <w:numId w:val="78"/>
        </w:numPr>
        <w:autoSpaceDE w:val="0"/>
        <w:autoSpaceDN w:val="0"/>
        <w:adjustRightInd w:val="0"/>
        <w:spacing w:after="120"/>
        <w:ind w:left="709" w:hanging="284"/>
        <w:contextualSpacing w:val="0"/>
        <w:jc w:val="both"/>
      </w:pPr>
      <w:r>
        <w:t>jednorazová platba (ďalej aj „JP“)</w:t>
      </w:r>
      <w:r w:rsidR="005F5F62">
        <w:t>;</w:t>
      </w:r>
    </w:p>
    <w:p w14:paraId="41AD1A84" w14:textId="058F6B52" w:rsidR="00FD4AD2" w:rsidRDefault="00232950" w:rsidP="00CC1683">
      <w:pPr>
        <w:pStyle w:val="Odsekzoznamu"/>
        <w:numPr>
          <w:ilvl w:val="1"/>
          <w:numId w:val="78"/>
        </w:numPr>
        <w:autoSpaceDE w:val="0"/>
        <w:autoSpaceDN w:val="0"/>
        <w:adjustRightInd w:val="0"/>
        <w:spacing w:after="120"/>
        <w:ind w:left="709" w:hanging="284"/>
        <w:contextualSpacing w:val="0"/>
        <w:jc w:val="both"/>
      </w:pPr>
      <w:ins w:id="270" w:author="Autor">
        <w:r>
          <w:t xml:space="preserve">paušálne financovanie stanovené uplatnením percentuálneho podielu na jednu alebo viaceré určené kategórie nákladov </w:t>
        </w:r>
      </w:ins>
      <w:del w:id="271" w:author="Autor">
        <w:r w:rsidR="00FD4AD2" w:rsidDel="00232950">
          <w:delText>paušálna sadzba</w:delText>
        </w:r>
        <w:r w:rsidR="003D5139" w:rsidDel="00232950">
          <w:delText xml:space="preserve"> </w:delText>
        </w:r>
      </w:del>
      <w:r w:rsidR="003D5139">
        <w:t xml:space="preserve">(ďalej aj </w:t>
      </w:r>
      <w:ins w:id="272" w:author="Autor">
        <w:r>
          <w:t xml:space="preserve">„paušálna sadzba „ alebo </w:t>
        </w:r>
      </w:ins>
      <w:r w:rsidR="003D5139">
        <w:t>„PS“)</w:t>
      </w:r>
      <w:r w:rsidR="005F5F62">
        <w:t>;</w:t>
      </w:r>
    </w:p>
    <w:p w14:paraId="28DF1DD6" w14:textId="448F87E7" w:rsidR="008C723D" w:rsidRDefault="008C723D" w:rsidP="00CC1683">
      <w:pPr>
        <w:pStyle w:val="Odsekzoznamu"/>
        <w:numPr>
          <w:ilvl w:val="1"/>
          <w:numId w:val="78"/>
        </w:numPr>
        <w:autoSpaceDE w:val="0"/>
        <w:autoSpaceDN w:val="0"/>
        <w:adjustRightInd w:val="0"/>
        <w:spacing w:after="120"/>
        <w:ind w:left="709" w:hanging="284"/>
        <w:contextualSpacing w:val="0"/>
        <w:jc w:val="both"/>
      </w:pPr>
      <w:r>
        <w:t xml:space="preserve">financovanie </w:t>
      </w:r>
      <w:r w:rsidR="007C1A6B">
        <w:t xml:space="preserve">nezaložené na nákladoch (ide o financovanie </w:t>
      </w:r>
      <w:r>
        <w:t>založené na splnení podmienok</w:t>
      </w:r>
      <w:r w:rsidR="000E0EDA">
        <w:t xml:space="preserve"> </w:t>
      </w:r>
      <w:r w:rsidR="000E0EDA" w:rsidRPr="00A017F6">
        <w:rPr>
          <w:bCs/>
          <w:iCs/>
        </w:rPr>
        <w:t>spojených s dosahovaním pokroku vo</w:t>
      </w:r>
      <w:r w:rsidR="000E0EDA">
        <w:rPr>
          <w:bCs/>
          <w:iCs/>
        </w:rPr>
        <w:t> </w:t>
      </w:r>
      <w:r w:rsidR="000E0EDA" w:rsidRPr="00A017F6">
        <w:rPr>
          <w:bCs/>
          <w:iCs/>
        </w:rPr>
        <w:t>vykonávaní alebo dosiahnutím cieľov programov uvedených v delegovanom akte</w:t>
      </w:r>
      <w:r w:rsidR="007C1A6B">
        <w:rPr>
          <w:bCs/>
          <w:iCs/>
        </w:rPr>
        <w:t>)</w:t>
      </w:r>
      <w:r w:rsidR="00D201BB">
        <w:rPr>
          <w:rStyle w:val="Odkaznapoznmkupodiarou"/>
          <w:bCs/>
          <w:iCs/>
        </w:rPr>
        <w:footnoteReference w:id="84"/>
      </w:r>
      <w:r w:rsidR="00E815B8" w:rsidRPr="000E0EDA">
        <w:t>.</w:t>
      </w:r>
      <w:r w:rsidR="00C8133F">
        <w:t xml:space="preserve"> </w:t>
      </w:r>
    </w:p>
    <w:p w14:paraId="12885317" w14:textId="515D714C" w:rsidR="00FD4AD2" w:rsidRDefault="00FF3E19" w:rsidP="00CC1683">
      <w:pPr>
        <w:pStyle w:val="Odsekzoznamu"/>
        <w:numPr>
          <w:ilvl w:val="0"/>
          <w:numId w:val="78"/>
        </w:numPr>
        <w:autoSpaceDE w:val="0"/>
        <w:autoSpaceDN w:val="0"/>
        <w:adjustRightInd w:val="0"/>
        <w:spacing w:after="120"/>
        <w:ind w:left="426" w:hanging="426"/>
        <w:contextualSpacing w:val="0"/>
        <w:jc w:val="both"/>
      </w:pPr>
      <w:r>
        <w:t xml:space="preserve">V jednom projekte môžu byť kombinované </w:t>
      </w:r>
      <w:r w:rsidR="00576ED0">
        <w:t xml:space="preserve">formy </w:t>
      </w:r>
      <w:r w:rsidR="005E6A5F">
        <w:t>financovania</w:t>
      </w:r>
      <w:r w:rsidR="00576ED0">
        <w:t xml:space="preserve"> uvedené v článku 67, ods. 1</w:t>
      </w:r>
      <w:r w:rsidR="005E1ACE">
        <w:t xml:space="preserve"> </w:t>
      </w:r>
      <w:r w:rsidR="00357A39">
        <w:t>všeobecného nariadenia</w:t>
      </w:r>
      <w:r w:rsidR="00E815B8">
        <w:t>,</w:t>
      </w:r>
      <w:r>
        <w:t xml:space="preserve"> avšak musí sa predísť dvojitému financovaniu </w:t>
      </w:r>
      <w:r w:rsidR="00545661">
        <w:t xml:space="preserve">tých istých </w:t>
      </w:r>
      <w:r w:rsidR="0015461C">
        <w:t>výdavkov</w:t>
      </w:r>
      <w:r w:rsidR="00FD4AD2" w:rsidRPr="00FD4AD2">
        <w:t>.</w:t>
      </w:r>
    </w:p>
    <w:p w14:paraId="12E8639D" w14:textId="08D05C49" w:rsidR="005E0BF5" w:rsidRDefault="00995A1F" w:rsidP="00CC1683">
      <w:pPr>
        <w:pStyle w:val="Odsekzoznamu"/>
        <w:numPr>
          <w:ilvl w:val="0"/>
          <w:numId w:val="78"/>
        </w:numPr>
        <w:autoSpaceDE w:val="0"/>
        <w:autoSpaceDN w:val="0"/>
        <w:adjustRightInd w:val="0"/>
        <w:spacing w:after="120"/>
        <w:ind w:left="426" w:hanging="426"/>
        <w:contextualSpacing w:val="0"/>
        <w:jc w:val="both"/>
      </w:pPr>
      <w:r>
        <w:t>RO</w:t>
      </w:r>
      <w:r w:rsidR="005E0BF5">
        <w:t xml:space="preserve"> </w:t>
      </w:r>
      <w:r w:rsidR="00357A39">
        <w:t xml:space="preserve">(v zmysle §16a zákona o príspevku z EŠIF) </w:t>
      </w:r>
      <w:r w:rsidR="005E0BF5">
        <w:t>pre aplikáciu ZVV vypracuje metodiku</w:t>
      </w:r>
      <w:r w:rsidR="00802F4E">
        <w:rPr>
          <w:rStyle w:val="Odkaznapoznmkupodiarou"/>
        </w:rPr>
        <w:footnoteReference w:id="85"/>
      </w:r>
      <w:r w:rsidR="005E0BF5">
        <w:t>, ktorá obsahuje</w:t>
      </w:r>
      <w:r>
        <w:t>:</w:t>
      </w:r>
      <w:r w:rsidR="005E0BF5">
        <w:t xml:space="preserve"> </w:t>
      </w:r>
    </w:p>
    <w:p w14:paraId="784231BC" w14:textId="3C7110AC" w:rsidR="005E0BF5" w:rsidRDefault="005E0BF5" w:rsidP="00CC1683">
      <w:pPr>
        <w:pStyle w:val="Odsekzoznamu"/>
        <w:numPr>
          <w:ilvl w:val="1"/>
          <w:numId w:val="78"/>
        </w:numPr>
        <w:autoSpaceDE w:val="0"/>
        <w:autoSpaceDN w:val="0"/>
        <w:adjustRightInd w:val="0"/>
        <w:spacing w:after="120"/>
        <w:ind w:left="709" w:hanging="284"/>
        <w:contextualSpacing w:val="0"/>
        <w:jc w:val="both"/>
      </w:pPr>
      <w:r>
        <w:t>podmienky uplatnenia ZVV vrátane ustanovenia podmienok oprávnenosti výdavkov</w:t>
      </w:r>
      <w:r w:rsidR="005F5F62">
        <w:t>;</w:t>
      </w:r>
    </w:p>
    <w:p w14:paraId="1E7ADFE0" w14:textId="58995A25" w:rsidR="005E0BF5" w:rsidRDefault="005E0BF5" w:rsidP="00CC1683">
      <w:pPr>
        <w:pStyle w:val="Odsekzoznamu"/>
        <w:numPr>
          <w:ilvl w:val="1"/>
          <w:numId w:val="78"/>
        </w:numPr>
        <w:autoSpaceDE w:val="0"/>
        <w:autoSpaceDN w:val="0"/>
        <w:adjustRightInd w:val="0"/>
        <w:spacing w:after="120"/>
        <w:ind w:left="709" w:hanging="284"/>
        <w:contextualSpacing w:val="0"/>
        <w:jc w:val="both"/>
      </w:pPr>
      <w:r>
        <w:t>metodiku ustanovenia výšky oprávnených výdavkov</w:t>
      </w:r>
      <w:r w:rsidR="005F5F62">
        <w:t>;</w:t>
      </w:r>
    </w:p>
    <w:p w14:paraId="6AEB6179" w14:textId="77777777" w:rsidR="005E0BF5" w:rsidRDefault="005E0BF5" w:rsidP="00CC1683">
      <w:pPr>
        <w:pStyle w:val="Odsekzoznamu"/>
        <w:numPr>
          <w:ilvl w:val="1"/>
          <w:numId w:val="78"/>
        </w:numPr>
        <w:autoSpaceDE w:val="0"/>
        <w:autoSpaceDN w:val="0"/>
        <w:adjustRightInd w:val="0"/>
        <w:spacing w:after="120"/>
        <w:ind w:left="709" w:hanging="284"/>
        <w:contextualSpacing w:val="0"/>
        <w:jc w:val="both"/>
      </w:pPr>
      <w:r>
        <w:t xml:space="preserve">spôsob výkonu kontroly. </w:t>
      </w:r>
    </w:p>
    <w:p w14:paraId="63075BA3" w14:textId="79476AE3" w:rsidR="00FF3E19" w:rsidRDefault="00123E22" w:rsidP="00CC1683">
      <w:pPr>
        <w:pStyle w:val="Odsekzoznamu"/>
        <w:numPr>
          <w:ilvl w:val="0"/>
          <w:numId w:val="78"/>
        </w:numPr>
        <w:autoSpaceDE w:val="0"/>
        <w:autoSpaceDN w:val="0"/>
        <w:adjustRightInd w:val="0"/>
        <w:spacing w:after="120"/>
        <w:ind w:left="426" w:hanging="426"/>
        <w:contextualSpacing w:val="0"/>
        <w:jc w:val="both"/>
      </w:pPr>
      <w:r>
        <w:t xml:space="preserve">ZVV </w:t>
      </w:r>
      <w:r w:rsidR="00CB1965">
        <w:t xml:space="preserve">uvedené v odseku 2 a) – c) </w:t>
      </w:r>
      <w:r>
        <w:t xml:space="preserve">je možné </w:t>
      </w:r>
      <w:r w:rsidR="000F68EA">
        <w:t>stanoviť</w:t>
      </w:r>
      <w:r w:rsidR="00185CA9">
        <w:t xml:space="preserve"> na základe</w:t>
      </w:r>
      <w:r w:rsidR="00FF3E19">
        <w:t>:</w:t>
      </w:r>
    </w:p>
    <w:p w14:paraId="2C535FA5" w14:textId="4080A684" w:rsidR="008B05BF" w:rsidRDefault="00123E22" w:rsidP="00CC1683">
      <w:pPr>
        <w:pStyle w:val="Odsekzoznamu"/>
        <w:numPr>
          <w:ilvl w:val="1"/>
          <w:numId w:val="78"/>
        </w:numPr>
        <w:autoSpaceDE w:val="0"/>
        <w:autoSpaceDN w:val="0"/>
        <w:adjustRightInd w:val="0"/>
        <w:spacing w:after="120"/>
        <w:ind w:left="709" w:hanging="284"/>
        <w:contextualSpacing w:val="0"/>
        <w:jc w:val="both"/>
      </w:pPr>
      <w:r>
        <w:lastRenderedPageBreak/>
        <w:t>spravodlivej, nestrannej a </w:t>
      </w:r>
      <w:r w:rsidR="000E10CB">
        <w:t>overiteľnej</w:t>
      </w:r>
      <w:r>
        <w:t xml:space="preserve"> </w:t>
      </w:r>
      <w:r w:rsidR="00802F4E">
        <w:t>metódy výpočtu</w:t>
      </w:r>
      <w:r w:rsidR="008B05BF">
        <w:t xml:space="preserve"> založenej na</w:t>
      </w:r>
      <w:bookmarkStart w:id="273" w:name="_Ref524682909"/>
      <w:r w:rsidR="00E024B6">
        <w:rPr>
          <w:rStyle w:val="Odkaznapoznmkupodiarou"/>
        </w:rPr>
        <w:footnoteReference w:id="86"/>
      </w:r>
      <w:bookmarkEnd w:id="273"/>
      <w:r w:rsidR="008B05BF">
        <w:t>:</w:t>
      </w:r>
    </w:p>
    <w:p w14:paraId="15891835" w14:textId="0E24181C" w:rsidR="008B05BF" w:rsidRDefault="008B05BF" w:rsidP="00CC1683">
      <w:pPr>
        <w:pStyle w:val="Odsekzoznamu"/>
        <w:numPr>
          <w:ilvl w:val="2"/>
          <w:numId w:val="78"/>
        </w:numPr>
        <w:autoSpaceDE w:val="0"/>
        <w:autoSpaceDN w:val="0"/>
        <w:adjustRightInd w:val="0"/>
        <w:spacing w:after="120"/>
        <w:ind w:left="1134"/>
        <w:contextualSpacing w:val="0"/>
        <w:jc w:val="both"/>
      </w:pPr>
      <w:r w:rsidRPr="00FD4AD2">
        <w:t>štatistických údajo</w:t>
      </w:r>
      <w:r>
        <w:t xml:space="preserve">ch </w:t>
      </w:r>
      <w:r w:rsidR="00312973">
        <w:t xml:space="preserve">alebo </w:t>
      </w:r>
      <w:r>
        <w:t xml:space="preserve">iných </w:t>
      </w:r>
      <w:r w:rsidRPr="00FD4AD2">
        <w:t>objektívnych informáci</w:t>
      </w:r>
      <w:r>
        <w:t xml:space="preserve">ách </w:t>
      </w:r>
      <w:r w:rsidR="00312973">
        <w:t>(n</w:t>
      </w:r>
      <w:r>
        <w:t>apr. prieskumy)</w:t>
      </w:r>
      <w:r w:rsidR="005F5F62">
        <w:t>;</w:t>
      </w:r>
    </w:p>
    <w:p w14:paraId="477265DF" w14:textId="19BD9568" w:rsidR="008B05BF" w:rsidRDefault="00D56FD8" w:rsidP="00CC1683">
      <w:pPr>
        <w:pStyle w:val="Odsekzoznamu"/>
        <w:numPr>
          <w:ilvl w:val="2"/>
          <w:numId w:val="78"/>
        </w:numPr>
        <w:autoSpaceDE w:val="0"/>
        <w:autoSpaceDN w:val="0"/>
        <w:adjustRightInd w:val="0"/>
        <w:spacing w:after="120"/>
        <w:ind w:left="1134"/>
        <w:contextualSpacing w:val="0"/>
        <w:jc w:val="both"/>
      </w:pPr>
      <w:r>
        <w:t>údajo</w:t>
      </w:r>
      <w:r w:rsidR="003255DE">
        <w:t>ch</w:t>
      </w:r>
      <w:r>
        <w:t xml:space="preserve"> </w:t>
      </w:r>
      <w:r w:rsidR="008B05BF">
        <w:t>individuálnych žiadateľov (</w:t>
      </w:r>
      <w:r w:rsidR="00A02B07" w:rsidRPr="00A02B07">
        <w:t>overené historické dáta</w:t>
      </w:r>
      <w:r w:rsidR="00A02B07">
        <w:t>,</w:t>
      </w:r>
      <w:r w:rsidR="00A02B07" w:rsidRPr="00A02B07">
        <w:t xml:space="preserve"> </w:t>
      </w:r>
      <w:r w:rsidR="008B05BF">
        <w:t xml:space="preserve">alebo </w:t>
      </w:r>
      <w:r w:rsidR="00764209" w:rsidRPr="00764209">
        <w:t>zvyčajn</w:t>
      </w:r>
      <w:r w:rsidR="00764209">
        <w:t>é</w:t>
      </w:r>
      <w:r w:rsidR="00764209" w:rsidRPr="00764209">
        <w:t xml:space="preserve"> postup</w:t>
      </w:r>
      <w:r w:rsidR="00764209">
        <w:t>y</w:t>
      </w:r>
      <w:r w:rsidR="00764209" w:rsidRPr="00764209">
        <w:t xml:space="preserve"> účtovania nákladov</w:t>
      </w:r>
      <w:r w:rsidR="008B05BF">
        <w:t>)</w:t>
      </w:r>
      <w:r w:rsidR="005F5F62">
        <w:t>;</w:t>
      </w:r>
    </w:p>
    <w:p w14:paraId="4128E15C" w14:textId="515112E2" w:rsidR="008B05BF" w:rsidRDefault="00A5750D" w:rsidP="00F25D75">
      <w:pPr>
        <w:pStyle w:val="Odsekzoznamu"/>
        <w:numPr>
          <w:ilvl w:val="2"/>
          <w:numId w:val="78"/>
        </w:numPr>
        <w:autoSpaceDE w:val="0"/>
        <w:autoSpaceDN w:val="0"/>
        <w:adjustRightInd w:val="0"/>
        <w:spacing w:after="120"/>
        <w:ind w:left="1134"/>
        <w:contextualSpacing w:val="0"/>
        <w:jc w:val="both"/>
      </w:pPr>
      <w:r>
        <w:t>odborných posudkov</w:t>
      </w:r>
      <w:r w:rsidR="008B05BF">
        <w:t>.</w:t>
      </w:r>
    </w:p>
    <w:p w14:paraId="302AD98B" w14:textId="361998D2" w:rsidR="00F714FF" w:rsidRDefault="00F714FF" w:rsidP="00462CC1">
      <w:pPr>
        <w:pStyle w:val="Odsekzoznamu"/>
        <w:numPr>
          <w:ilvl w:val="1"/>
          <w:numId w:val="78"/>
        </w:numPr>
        <w:autoSpaceDE w:val="0"/>
        <w:autoSpaceDN w:val="0"/>
        <w:adjustRightInd w:val="0"/>
        <w:spacing w:after="120"/>
        <w:ind w:left="709" w:hanging="284"/>
        <w:contextualSpacing w:val="0"/>
        <w:jc w:val="both"/>
      </w:pPr>
      <w:r>
        <w:t xml:space="preserve">v súlade s pravidlami na uplatnenie zodpovedajúcich ZVV uplatňovaných v rámci systému grantov financovaných výlučne členským štátom pri podobnom druhu projektu a prijímateľa; </w:t>
      </w:r>
    </w:p>
    <w:p w14:paraId="585A5BFD" w14:textId="03B1623E" w:rsidR="00312973" w:rsidRDefault="00312973" w:rsidP="00462CC1">
      <w:pPr>
        <w:pStyle w:val="Odsekzoznamu"/>
        <w:numPr>
          <w:ilvl w:val="1"/>
          <w:numId w:val="78"/>
        </w:numPr>
        <w:autoSpaceDE w:val="0"/>
        <w:autoSpaceDN w:val="0"/>
        <w:adjustRightInd w:val="0"/>
        <w:spacing w:after="120"/>
        <w:ind w:left="709" w:hanging="284"/>
        <w:contextualSpacing w:val="0"/>
        <w:jc w:val="both"/>
      </w:pPr>
      <w:r>
        <w:t xml:space="preserve">štandardných stupníc jednotkových </w:t>
      </w:r>
      <w:r w:rsidR="00185CA9">
        <w:t>výdavkov</w:t>
      </w:r>
      <w:r>
        <w:t>, paušálnych sadzieb a paušálnych súm uplatňovaných v prípade politík Únie pri podobných projektoch a</w:t>
      </w:r>
      <w:r w:rsidR="005F5F62">
        <w:t> </w:t>
      </w:r>
      <w:r>
        <w:t>prijímateľoch</w:t>
      </w:r>
      <w:r w:rsidR="005F5F62">
        <w:t>;</w:t>
      </w:r>
    </w:p>
    <w:p w14:paraId="1D87E363" w14:textId="1D624AFF" w:rsidR="00FF3E19" w:rsidRDefault="00FF3E19" w:rsidP="000B2A40">
      <w:pPr>
        <w:pStyle w:val="Odsekzoznamu"/>
        <w:numPr>
          <w:ilvl w:val="1"/>
          <w:numId w:val="78"/>
        </w:numPr>
        <w:autoSpaceDE w:val="0"/>
        <w:autoSpaceDN w:val="0"/>
        <w:adjustRightInd w:val="0"/>
        <w:spacing w:after="120"/>
        <w:contextualSpacing w:val="0"/>
        <w:jc w:val="both"/>
        <w:rPr>
          <w:ins w:id="274" w:author="Autor"/>
        </w:rPr>
      </w:pPr>
      <w:r>
        <w:t>paušálnej sadzby vymedzenej v</w:t>
      </w:r>
      <w:ins w:id="275" w:author="Autor">
        <w:r w:rsidR="000B2A40">
          <w:t>o všeobecnom nariadení</w:t>
        </w:r>
      </w:ins>
      <w:r>
        <w:t xml:space="preserve"> </w:t>
      </w:r>
      <w:del w:id="276" w:author="Autor">
        <w:r w:rsidDel="000B2A40">
          <w:delText>nariadení</w:delText>
        </w:r>
        <w:r w:rsidR="00123E22" w:rsidDel="000B2A40">
          <w:delText xml:space="preserve"> </w:delText>
        </w:r>
        <w:r w:rsidR="001076FB" w:rsidDel="000B2A40">
          <w:delText>Európskeho parlamentu a Rady (</w:delText>
        </w:r>
        <w:r w:rsidR="00123E22" w:rsidDel="000B2A40">
          <w:delText>EÚ</w:delText>
        </w:r>
        <w:r w:rsidR="001076FB" w:rsidDel="000B2A40">
          <w:delText>)</w:delText>
        </w:r>
      </w:del>
      <w:ins w:id="277" w:author="Autor">
        <w:del w:id="278" w:author="Autor">
          <w:r w:rsidR="0075418E" w:rsidDel="000B2A40">
            <w:delText xml:space="preserve"> </w:delText>
          </w:r>
        </w:del>
        <w:r w:rsidR="0075418E">
          <w:t>alebo pravidlami pre jednotlivé fondy</w:t>
        </w:r>
      </w:ins>
      <w:r w:rsidR="00997120">
        <w:rPr>
          <w:rStyle w:val="Odkaznapoznmkupodiarou"/>
        </w:rPr>
        <w:footnoteReference w:id="87"/>
      </w:r>
      <w:r w:rsidR="001076FB">
        <w:rPr>
          <w:rStyle w:val="Odkaznakomentr"/>
        </w:rPr>
        <w:t xml:space="preserve"> </w:t>
      </w:r>
      <w:r w:rsidR="005F5F62">
        <w:t>;</w:t>
      </w:r>
    </w:p>
    <w:p w14:paraId="27D0D205" w14:textId="533C5345" w:rsidR="0075418E" w:rsidRDefault="0075418E" w:rsidP="00CC1683">
      <w:pPr>
        <w:pStyle w:val="Odsekzoznamu"/>
        <w:numPr>
          <w:ilvl w:val="1"/>
          <w:numId w:val="78"/>
        </w:numPr>
        <w:autoSpaceDE w:val="0"/>
        <w:autoSpaceDN w:val="0"/>
        <w:adjustRightInd w:val="0"/>
        <w:spacing w:after="120"/>
        <w:ind w:left="709" w:hanging="284"/>
        <w:contextualSpacing w:val="0"/>
        <w:jc w:val="both"/>
      </w:pPr>
      <w:ins w:id="280" w:author="Autor">
        <w:r>
          <w:t>konkrétnych metód na určenie súm stanovených v súlade s pravidlami pre jednotlivé fondy;</w:t>
        </w:r>
      </w:ins>
    </w:p>
    <w:p w14:paraId="47CE8D27" w14:textId="2D3342A2" w:rsidR="00A5750D" w:rsidRDefault="00FF3E19" w:rsidP="00CC1683">
      <w:pPr>
        <w:pStyle w:val="Odsekzoznamu"/>
        <w:numPr>
          <w:ilvl w:val="1"/>
          <w:numId w:val="78"/>
        </w:numPr>
        <w:autoSpaceDE w:val="0"/>
        <w:autoSpaceDN w:val="0"/>
        <w:adjustRightInd w:val="0"/>
        <w:spacing w:after="120"/>
        <w:ind w:left="709" w:hanging="284"/>
        <w:contextualSpacing w:val="0"/>
        <w:jc w:val="both"/>
      </w:pPr>
      <w:r>
        <w:t>ZVV vymedzen</w:t>
      </w:r>
      <w:r w:rsidR="003B5371">
        <w:t>ého</w:t>
      </w:r>
      <w:r>
        <w:t xml:space="preserve"> v delegovanom nariadení </w:t>
      </w:r>
      <w:r w:rsidR="001076FB">
        <w:t>Komisie</w:t>
      </w:r>
      <w:r w:rsidR="00997120">
        <w:rPr>
          <w:rStyle w:val="Odkaznapoznmkupodiarou"/>
        </w:rPr>
        <w:footnoteReference w:id="88"/>
      </w:r>
      <w:r w:rsidR="001076FB">
        <w:t xml:space="preserve"> (EÚ)</w:t>
      </w:r>
      <w:r w:rsidR="005F5F62">
        <w:t>;</w:t>
      </w:r>
    </w:p>
    <w:p w14:paraId="012B04B7" w14:textId="5207CC97" w:rsidR="008C723D" w:rsidRDefault="00A5750D" w:rsidP="00CC1683">
      <w:pPr>
        <w:pStyle w:val="Odsekzoznamu"/>
        <w:numPr>
          <w:ilvl w:val="1"/>
          <w:numId w:val="78"/>
        </w:numPr>
        <w:autoSpaceDE w:val="0"/>
        <w:autoSpaceDN w:val="0"/>
        <w:adjustRightInd w:val="0"/>
        <w:spacing w:after="120"/>
        <w:ind w:left="709" w:hanging="284"/>
        <w:contextualSpacing w:val="0"/>
        <w:jc w:val="both"/>
      </w:pPr>
      <w:r>
        <w:t xml:space="preserve">návrhu rozpočtu vypracovaného a schváleného ex ante </w:t>
      </w:r>
      <w:r w:rsidR="00995A1F">
        <w:t>RO</w:t>
      </w:r>
      <w:r>
        <w:t xml:space="preserve"> (aplikovateľné na projekty </w:t>
      </w:r>
      <w:del w:id="281" w:author="Autor">
        <w:r w:rsidDel="001805D7">
          <w:delText xml:space="preserve">v ktorých sa využije JP, alebo </w:delText>
        </w:r>
      </w:del>
      <w:r w:rsidR="002139FE">
        <w:t xml:space="preserve">ak </w:t>
      </w:r>
      <w:r>
        <w:t>NFP predstavuje maximálne  100 000 EUR</w:t>
      </w:r>
      <w:r w:rsidR="002139FE">
        <w:t>)</w:t>
      </w:r>
      <w:r w:rsidR="000003DA">
        <w:t>.</w:t>
      </w:r>
    </w:p>
    <w:p w14:paraId="16E7E65E" w14:textId="42579CEA" w:rsidR="00FF3E19" w:rsidRDefault="00FF3E19" w:rsidP="00CC1683">
      <w:pPr>
        <w:pStyle w:val="Odsekzoznamu"/>
        <w:numPr>
          <w:ilvl w:val="0"/>
          <w:numId w:val="78"/>
        </w:numPr>
        <w:autoSpaceDE w:val="0"/>
        <w:autoSpaceDN w:val="0"/>
        <w:adjustRightInd w:val="0"/>
        <w:spacing w:after="120"/>
        <w:ind w:left="426" w:hanging="426"/>
        <w:contextualSpacing w:val="0"/>
        <w:jc w:val="both"/>
      </w:pPr>
      <w:r>
        <w:t>V prípade aplikácie paušálnej sadzby, pri ktorej je v</w:t>
      </w:r>
      <w:r w:rsidR="00DC724B">
        <w:t> </w:t>
      </w:r>
      <w:r>
        <w:t>nariaden</w:t>
      </w:r>
      <w:r w:rsidR="00DC724B">
        <w:t>iach Európskeho parlamentu a Rady</w:t>
      </w:r>
      <w:r>
        <w:t xml:space="preserve"> </w:t>
      </w:r>
      <w:r w:rsidR="00C91E09">
        <w:t xml:space="preserve">(EÚ) </w:t>
      </w:r>
      <w:r>
        <w:t>uvedené, že nie je potrebn</w:t>
      </w:r>
      <w:r w:rsidR="0081519D">
        <w:t>é vykonať</w:t>
      </w:r>
      <w:r>
        <w:t xml:space="preserve"> výpočet</w:t>
      </w:r>
      <w:r w:rsidR="0081519D">
        <w:t xml:space="preserve"> na určenie uplatniteľnej sadzby</w:t>
      </w:r>
      <w:r w:rsidR="00E815B8">
        <w:t>,</w:t>
      </w:r>
      <w:r>
        <w:t xml:space="preserve"> je </w:t>
      </w:r>
      <w:r w:rsidR="00DA56AC">
        <w:t>RO</w:t>
      </w:r>
      <w:r>
        <w:t xml:space="preserve"> oprávnený stanoviť aj nižši</w:t>
      </w:r>
      <w:r w:rsidR="00C91E09">
        <w:t>u</w:t>
      </w:r>
      <w:r>
        <w:t xml:space="preserve"> %</w:t>
      </w:r>
      <w:r w:rsidR="00C91E09">
        <w:t xml:space="preserve"> sadzbu</w:t>
      </w:r>
      <w:r w:rsidR="00545661">
        <w:t xml:space="preserve"> ako je uvedená v nariadení Európskeho parlamentu a Rady (EÚ)</w:t>
      </w:r>
      <w:r w:rsidR="00E815B8">
        <w:t>,</w:t>
      </w:r>
      <w:r>
        <w:t xml:space="preserve"> pričom toto rozhodnutie nemusí zdôvodňovať.</w:t>
      </w:r>
      <w:r w:rsidR="00C91E09">
        <w:t xml:space="preserve"> </w:t>
      </w:r>
    </w:p>
    <w:p w14:paraId="3BC4E233" w14:textId="59B7F45F" w:rsidR="002A1F7A" w:rsidRDefault="002A1F7A" w:rsidP="00CC1683">
      <w:pPr>
        <w:pStyle w:val="Odsekzoznamu"/>
        <w:numPr>
          <w:ilvl w:val="0"/>
          <w:numId w:val="78"/>
        </w:numPr>
        <w:autoSpaceDE w:val="0"/>
        <w:autoSpaceDN w:val="0"/>
        <w:adjustRightInd w:val="0"/>
        <w:spacing w:after="120"/>
        <w:ind w:left="426" w:hanging="426"/>
        <w:contextualSpacing w:val="0"/>
        <w:jc w:val="both"/>
      </w:pPr>
      <w:r>
        <w:t>Verejné obstarávanie</w:t>
      </w:r>
      <w:r w:rsidR="00986171">
        <w:t xml:space="preserve"> </w:t>
      </w:r>
      <w:r w:rsidR="002B244E">
        <w:t xml:space="preserve">tovarov, služieb, alebo stavebných prác na ktoré sa viažu </w:t>
      </w:r>
      <w:r w:rsidR="00986171">
        <w:t>výdavk</w:t>
      </w:r>
      <w:r w:rsidR="002B244E">
        <w:t>y</w:t>
      </w:r>
      <w:r>
        <w:t xml:space="preserve">, ktoré </w:t>
      </w:r>
      <w:r w:rsidR="00986171">
        <w:t>spadajú pod</w:t>
      </w:r>
      <w:r w:rsidR="00381998">
        <w:t> </w:t>
      </w:r>
      <w:r w:rsidR="003F34A5">
        <w:t xml:space="preserve"> </w:t>
      </w:r>
      <w:r>
        <w:t>ZVV</w:t>
      </w:r>
      <w:r w:rsidR="00381998">
        <w:t>,</w:t>
      </w:r>
      <w:r>
        <w:t xml:space="preserve"> sa v žiadosti o NFP neuvádza</w:t>
      </w:r>
      <w:r w:rsidR="00274A69">
        <w:t xml:space="preserve"> a zároveň sa počas implementácie </w:t>
      </w:r>
      <w:r w:rsidR="002B244E">
        <w:t xml:space="preserve">projektu </w:t>
      </w:r>
      <w:r w:rsidR="009F3CDF">
        <w:t>neoveruje</w:t>
      </w:r>
      <w:r>
        <w:t>.</w:t>
      </w:r>
      <w:r w:rsidR="00BC6AFB">
        <w:t xml:space="preserve"> </w:t>
      </w:r>
      <w:r w:rsidR="002B244E">
        <w:t xml:space="preserve">Ak sa </w:t>
      </w:r>
      <w:r w:rsidR="00BC6AFB">
        <w:t xml:space="preserve">RO </w:t>
      </w:r>
      <w:r w:rsidR="002B244E">
        <w:t>dozvie</w:t>
      </w:r>
      <w:r w:rsidR="00916AFF">
        <w:t xml:space="preserve"> </w:t>
      </w:r>
      <w:r w:rsidR="00BC6AFB">
        <w:t xml:space="preserve">že </w:t>
      </w:r>
      <w:r w:rsidR="00610CBF">
        <w:t>došlo, alebo mohlo dôjsť k </w:t>
      </w:r>
      <w:r w:rsidR="008B2429">
        <w:t xml:space="preserve">porušeniu </w:t>
      </w:r>
      <w:r w:rsidR="00610CBF">
        <w:t>postupov týkajúcich sa verejného obstarávania</w:t>
      </w:r>
      <w:r w:rsidR="002B244E">
        <w:t>,</w:t>
      </w:r>
      <w:r w:rsidR="00610CBF">
        <w:t xml:space="preserve"> postúpi </w:t>
      </w:r>
      <w:r w:rsidR="00086CE4">
        <w:t xml:space="preserve">túto </w:t>
      </w:r>
      <w:r w:rsidR="00610CBF">
        <w:t>informáciu Úradu pre verejné obstarávanie</w:t>
      </w:r>
      <w:r w:rsidR="00086CE4">
        <w:t>.</w:t>
      </w:r>
      <w:r w:rsidR="00610CBF">
        <w:t xml:space="preserve"> </w:t>
      </w:r>
      <w:r w:rsidR="00086CE4">
        <w:t>U</w:t>
      </w:r>
      <w:r w:rsidR="00610CBF">
        <w:t xml:space="preserve">vedené nemá vplyv na </w:t>
      </w:r>
      <w:r w:rsidR="002B244E">
        <w:t xml:space="preserve">oprávnenosť, či </w:t>
      </w:r>
      <w:r w:rsidR="00610CBF">
        <w:t xml:space="preserve">výšku </w:t>
      </w:r>
      <w:r w:rsidR="008B2429">
        <w:t xml:space="preserve">oprávnených </w:t>
      </w:r>
      <w:r w:rsidR="00610CBF">
        <w:t>výdavkov</w:t>
      </w:r>
      <w:r w:rsidR="002B244E">
        <w:t xml:space="preserve"> spadajúcich pod ZVV</w:t>
      </w:r>
      <w:r w:rsidR="00610CBF">
        <w:rPr>
          <w:rStyle w:val="Odkaznapoznmkupodiarou"/>
        </w:rPr>
        <w:footnoteReference w:id="89"/>
      </w:r>
      <w:r w:rsidR="00610CBF">
        <w:t>.</w:t>
      </w:r>
    </w:p>
    <w:p w14:paraId="0B26888F" w14:textId="0126B9C1" w:rsidR="000A0B73" w:rsidRDefault="000A0B73" w:rsidP="00CC1683">
      <w:pPr>
        <w:pStyle w:val="Odsekzoznamu"/>
        <w:numPr>
          <w:ilvl w:val="0"/>
          <w:numId w:val="78"/>
        </w:numPr>
        <w:autoSpaceDE w:val="0"/>
        <w:autoSpaceDN w:val="0"/>
        <w:adjustRightInd w:val="0"/>
        <w:spacing w:after="120"/>
        <w:ind w:left="426" w:hanging="426"/>
        <w:contextualSpacing w:val="0"/>
        <w:jc w:val="both"/>
      </w:pPr>
      <w:r>
        <w:lastRenderedPageBreak/>
        <w:t xml:space="preserve">V prípade paušálnych sadzieb </w:t>
      </w:r>
      <w:r w:rsidR="00935229">
        <w:t>RO</w:t>
      </w:r>
      <w:r>
        <w:t xml:space="preserve"> posúdi</w:t>
      </w:r>
      <w:r w:rsidR="00A7627B" w:rsidRPr="00CA44A9">
        <w:rPr>
          <w:rStyle w:val="Odkaznapoznmkupodiarou"/>
        </w:rPr>
        <w:footnoteReference w:id="90"/>
      </w:r>
      <w:r>
        <w:t xml:space="preserve">, či </w:t>
      </w:r>
      <w:r w:rsidR="00986171">
        <w:t>výdavky</w:t>
      </w:r>
      <w:r>
        <w:t xml:space="preserve"> </w:t>
      </w:r>
      <w:r w:rsidR="008B2429">
        <w:t>na obstarávané</w:t>
      </w:r>
      <w:r w:rsidR="00A25F16">
        <w:t xml:space="preserve"> tovary, služby alebo stavebné práce</w:t>
      </w:r>
      <w:r w:rsidR="008B2429">
        <w:t xml:space="preserve"> </w:t>
      </w:r>
      <w:r>
        <w:t>predstavujú podstatn</w:t>
      </w:r>
      <w:r w:rsidR="00493837">
        <w:t>ú časť</w:t>
      </w:r>
      <w:r w:rsidR="00B71B54">
        <w:t xml:space="preserve"> výdavkov </w:t>
      </w:r>
      <w:r w:rsidR="00955D42">
        <w:t>projektu a </w:t>
      </w:r>
      <w:r w:rsidR="00BC6AFB">
        <w:t>majú</w:t>
      </w:r>
      <w:r w:rsidR="00955D42">
        <w:t xml:space="preserve"> </w:t>
      </w:r>
      <w:r w:rsidR="00935229">
        <w:t xml:space="preserve">tak </w:t>
      </w:r>
      <w:r w:rsidR="00955D42">
        <w:t>vplyv na</w:t>
      </w:r>
      <w:r w:rsidR="00FB5159">
        <w:t> </w:t>
      </w:r>
      <w:r w:rsidR="00955D42">
        <w:t xml:space="preserve">určenie výšky </w:t>
      </w:r>
      <w:r w:rsidR="00B71B54">
        <w:t xml:space="preserve"> </w:t>
      </w:r>
      <w:r w:rsidR="00545661">
        <w:t>paušálnej sadzby</w:t>
      </w:r>
      <w:r>
        <w:t>, a ak áno</w:t>
      </w:r>
      <w:r w:rsidR="00D75061">
        <w:t>:</w:t>
      </w:r>
      <w:r>
        <w:t xml:space="preserve"> </w:t>
      </w:r>
    </w:p>
    <w:p w14:paraId="60519B1B" w14:textId="03EACB68" w:rsidR="000A0B73" w:rsidRDefault="000A0B73" w:rsidP="00CC1683">
      <w:pPr>
        <w:pStyle w:val="Odsekzoznamu"/>
        <w:numPr>
          <w:ilvl w:val="1"/>
          <w:numId w:val="78"/>
        </w:numPr>
        <w:autoSpaceDE w:val="0"/>
        <w:autoSpaceDN w:val="0"/>
        <w:adjustRightInd w:val="0"/>
        <w:spacing w:after="120"/>
        <w:ind w:left="709" w:hanging="284"/>
        <w:jc w:val="both"/>
      </w:pPr>
      <w:r>
        <w:t xml:space="preserve">obstarávané výdavky vylúči </w:t>
      </w:r>
      <w:r w:rsidR="004214F0">
        <w:t>zo základne pre výpočet</w:t>
      </w:r>
      <w:r>
        <w:t xml:space="preserve"> </w:t>
      </w:r>
      <w:r w:rsidR="00545661">
        <w:t>paušálnej sadzby</w:t>
      </w:r>
      <w:r>
        <w:t xml:space="preserve">, alebo </w:t>
      </w:r>
    </w:p>
    <w:p w14:paraId="58F418EF" w14:textId="07857C7D" w:rsidR="0051753D" w:rsidRDefault="0009484E" w:rsidP="00CC1683">
      <w:pPr>
        <w:pStyle w:val="Odsekzoznamu"/>
        <w:numPr>
          <w:ilvl w:val="1"/>
          <w:numId w:val="78"/>
        </w:numPr>
        <w:autoSpaceDE w:val="0"/>
        <w:autoSpaceDN w:val="0"/>
        <w:adjustRightInd w:val="0"/>
        <w:spacing w:after="120"/>
        <w:ind w:left="709" w:hanging="284"/>
        <w:contextualSpacing w:val="0"/>
        <w:jc w:val="both"/>
      </w:pPr>
      <w:r>
        <w:t xml:space="preserve">% </w:t>
      </w:r>
      <w:r w:rsidR="00733C61">
        <w:t xml:space="preserve">výšku </w:t>
      </w:r>
      <w:r w:rsidR="0011333B">
        <w:t xml:space="preserve">aplikovanej </w:t>
      </w:r>
      <w:r w:rsidR="00733C61">
        <w:t>paušálnej sadzby</w:t>
      </w:r>
      <w:r w:rsidR="000A0B73">
        <w:t xml:space="preserve"> adekvátne zníži</w:t>
      </w:r>
      <w:r w:rsidR="0051753D">
        <w:t xml:space="preserve">, </w:t>
      </w:r>
      <w:r w:rsidR="00935229">
        <w:t xml:space="preserve">resp. </w:t>
      </w:r>
    </w:p>
    <w:p w14:paraId="35B84DC0" w14:textId="27057BB6" w:rsidR="000A0B73" w:rsidRDefault="0051753D" w:rsidP="00CC1683">
      <w:pPr>
        <w:pStyle w:val="Odsekzoznamu"/>
        <w:numPr>
          <w:ilvl w:val="1"/>
          <w:numId w:val="78"/>
        </w:numPr>
        <w:autoSpaceDE w:val="0"/>
        <w:autoSpaceDN w:val="0"/>
        <w:adjustRightInd w:val="0"/>
        <w:spacing w:after="120"/>
        <w:ind w:left="709" w:hanging="284"/>
        <w:contextualSpacing w:val="0"/>
        <w:jc w:val="both"/>
      </w:pPr>
      <w:r>
        <w:t>paušálnu sadzbu</w:t>
      </w:r>
      <w:r w:rsidR="00935229">
        <w:t xml:space="preserve"> nebude aplikovať</w:t>
      </w:r>
      <w:r w:rsidR="000A0B73">
        <w:t xml:space="preserve">. </w:t>
      </w:r>
    </w:p>
    <w:p w14:paraId="7CB9351E" w14:textId="071FC459" w:rsidR="00CA44A9" w:rsidRPr="00CA44A9" w:rsidRDefault="002139FE" w:rsidP="00A73768">
      <w:pPr>
        <w:pStyle w:val="Odsekzoznamu"/>
        <w:numPr>
          <w:ilvl w:val="0"/>
          <w:numId w:val="78"/>
        </w:numPr>
        <w:autoSpaceDE w:val="0"/>
        <w:autoSpaceDN w:val="0"/>
        <w:adjustRightInd w:val="0"/>
        <w:spacing w:after="120"/>
        <w:ind w:left="426" w:hanging="426"/>
        <w:contextualSpacing w:val="0"/>
        <w:jc w:val="both"/>
      </w:pPr>
      <w:r>
        <w:t xml:space="preserve">Pre </w:t>
      </w:r>
      <w:r w:rsidR="00CA44A9" w:rsidRPr="00CA44A9">
        <w:t>  projekt</w:t>
      </w:r>
      <w:r>
        <w:t>y</w:t>
      </w:r>
      <w:r w:rsidR="00CA44A9" w:rsidRPr="00CA44A9">
        <w:t>, ktoré/-ých</w:t>
      </w:r>
    </w:p>
    <w:p w14:paraId="6837BEAD" w14:textId="77777777" w:rsidR="00CA44A9" w:rsidRPr="00A017F6" w:rsidRDefault="00CA44A9" w:rsidP="00CC1683">
      <w:pPr>
        <w:pStyle w:val="SRKNorm"/>
        <w:numPr>
          <w:ilvl w:val="1"/>
          <w:numId w:val="78"/>
        </w:numPr>
        <w:spacing w:before="120" w:after="120"/>
        <w:contextualSpacing w:val="0"/>
        <w:rPr>
          <w:bCs/>
          <w:iCs/>
        </w:rPr>
      </w:pPr>
      <w:r w:rsidRPr="00A017F6">
        <w:rPr>
          <w:bCs/>
          <w:iCs/>
        </w:rPr>
        <w:t xml:space="preserve">sú podporené z EFRR a/alebo z ESF a </w:t>
      </w:r>
    </w:p>
    <w:p w14:paraId="3D9AD993" w14:textId="6DEC234D" w:rsidR="00CA44A9" w:rsidRPr="00A017F6" w:rsidRDefault="00CA44A9" w:rsidP="00CC1683">
      <w:pPr>
        <w:pStyle w:val="SRKNorm"/>
        <w:numPr>
          <w:ilvl w:val="1"/>
          <w:numId w:val="78"/>
        </w:numPr>
        <w:spacing w:before="120" w:after="120"/>
        <w:contextualSpacing w:val="0"/>
        <w:rPr>
          <w:bCs/>
          <w:iCs/>
        </w:rPr>
      </w:pPr>
      <w:r w:rsidRPr="00A017F6">
        <w:rPr>
          <w:bCs/>
          <w:iCs/>
        </w:rPr>
        <w:t xml:space="preserve">výška </w:t>
      </w:r>
      <w:r>
        <w:rPr>
          <w:bCs/>
          <w:iCs/>
        </w:rPr>
        <w:t>NFP</w:t>
      </w:r>
      <w:r w:rsidRPr="00A017F6">
        <w:rPr>
          <w:bCs/>
          <w:iCs/>
        </w:rPr>
        <w:t xml:space="preserve"> nepresahuje 100 000 EUR a</w:t>
      </w:r>
    </w:p>
    <w:p w14:paraId="7899B75D" w14:textId="77777777" w:rsidR="00CA44A9" w:rsidRPr="00A017F6" w:rsidRDefault="00CA44A9" w:rsidP="00CC1683">
      <w:pPr>
        <w:pStyle w:val="SRKNorm"/>
        <w:numPr>
          <w:ilvl w:val="1"/>
          <w:numId w:val="78"/>
        </w:numPr>
        <w:spacing w:before="120" w:after="120"/>
        <w:contextualSpacing w:val="0"/>
        <w:rPr>
          <w:bCs/>
          <w:iCs/>
        </w:rPr>
      </w:pPr>
      <w:r w:rsidRPr="00A017F6">
        <w:rPr>
          <w:bCs/>
          <w:iCs/>
        </w:rPr>
        <w:t>nie sú výhradne realizované prostredníctvom verejného obstarávania a</w:t>
      </w:r>
    </w:p>
    <w:p w14:paraId="3C1C5842" w14:textId="77777777" w:rsidR="00CA44A9" w:rsidRPr="00A017F6" w:rsidRDefault="00CA44A9" w:rsidP="00CC1683">
      <w:pPr>
        <w:pStyle w:val="SRKNorm"/>
        <w:numPr>
          <w:ilvl w:val="1"/>
          <w:numId w:val="78"/>
        </w:numPr>
        <w:spacing w:before="120" w:after="120"/>
        <w:contextualSpacing w:val="0"/>
        <w:rPr>
          <w:bCs/>
          <w:iCs/>
        </w:rPr>
      </w:pPr>
      <w:r>
        <w:rPr>
          <w:bCs/>
          <w:iCs/>
        </w:rPr>
        <w:t>poskytnutý NFP</w:t>
      </w:r>
      <w:r w:rsidRPr="00A017F6">
        <w:rPr>
          <w:bCs/>
          <w:iCs/>
        </w:rPr>
        <w:t xml:space="preserve"> nepredstavuje štátnu pomoc</w:t>
      </w:r>
      <w:r>
        <w:rPr>
          <w:rStyle w:val="Odkaznapoznmkupodiarou"/>
          <w:bCs/>
          <w:iCs/>
        </w:rPr>
        <w:footnoteReference w:id="91"/>
      </w:r>
      <w:r>
        <w:rPr>
          <w:bCs/>
          <w:iCs/>
        </w:rPr>
        <w:t>,</w:t>
      </w:r>
      <w:r w:rsidRPr="00A017F6">
        <w:rPr>
          <w:bCs/>
          <w:iCs/>
        </w:rPr>
        <w:t xml:space="preserve"> </w:t>
      </w:r>
    </w:p>
    <w:p w14:paraId="26729DFE" w14:textId="2CC9CF40" w:rsidR="00CA44A9" w:rsidRPr="00A017F6" w:rsidRDefault="00CA44A9" w:rsidP="00CA44A9">
      <w:pPr>
        <w:pStyle w:val="SRKNorm"/>
        <w:numPr>
          <w:ilvl w:val="0"/>
          <w:numId w:val="0"/>
        </w:numPr>
        <w:spacing w:before="120" w:after="120"/>
        <w:ind w:left="426"/>
        <w:contextualSpacing w:val="0"/>
        <w:rPr>
          <w:bCs/>
          <w:iCs/>
        </w:rPr>
      </w:pPr>
      <w:r w:rsidRPr="00A017F6">
        <w:rPr>
          <w:bCs/>
          <w:iCs/>
        </w:rPr>
        <w:t xml:space="preserve">sa musí použiť niektorá z foriem </w:t>
      </w:r>
      <w:r>
        <w:rPr>
          <w:bCs/>
          <w:iCs/>
        </w:rPr>
        <w:t>ZVV</w:t>
      </w:r>
      <w:r w:rsidRPr="00A017F6">
        <w:rPr>
          <w:bCs/>
          <w:iCs/>
        </w:rPr>
        <w:t xml:space="preserve"> (štandardná stupnica jednotkových výdavkov, jednorazová platba alebo paušálna sadzba). Ak sa použije paušálna sadzba, je možné základňu, z ktorej je paušálna sadzba odvodená, hradiť na základe reálne v</w:t>
      </w:r>
      <w:r w:rsidR="00A014E5">
        <w:rPr>
          <w:bCs/>
          <w:iCs/>
        </w:rPr>
        <w:t>ykazovaných</w:t>
      </w:r>
      <w:r w:rsidRPr="00A017F6">
        <w:rPr>
          <w:bCs/>
          <w:iCs/>
        </w:rPr>
        <w:t xml:space="preserve"> </w:t>
      </w:r>
      <w:r>
        <w:rPr>
          <w:bCs/>
          <w:iCs/>
        </w:rPr>
        <w:t>výdavk</w:t>
      </w:r>
      <w:r w:rsidRPr="00A017F6">
        <w:rPr>
          <w:bCs/>
          <w:iCs/>
        </w:rPr>
        <w:t xml:space="preserve">ov. </w:t>
      </w:r>
      <w:r>
        <w:rPr>
          <w:bCs/>
          <w:iCs/>
        </w:rPr>
        <w:t xml:space="preserve">V prípade paušálnej sadzby </w:t>
      </w:r>
      <w:r w:rsidRPr="003D5F04">
        <w:rPr>
          <w:bCs/>
          <w:iCs/>
        </w:rPr>
        <w:t>uvedenej v</w:t>
      </w:r>
      <w:r>
        <w:rPr>
          <w:bCs/>
          <w:iCs/>
        </w:rPr>
        <w:t xml:space="preserve"> čl. 68b, ods. 1 všeobecného nariadenia </w:t>
      </w:r>
      <w:r w:rsidRPr="00A017F6">
        <w:rPr>
          <w:bCs/>
          <w:iCs/>
        </w:rPr>
        <w:t>je možné financovať aj príspevky a platy účastníkom projektu</w:t>
      </w:r>
      <w:r w:rsidRPr="00C00AE3">
        <w:rPr>
          <w:bCs/>
          <w:iCs/>
        </w:rPr>
        <w:t xml:space="preserve"> </w:t>
      </w:r>
      <w:r>
        <w:rPr>
          <w:bCs/>
          <w:iCs/>
        </w:rPr>
        <w:t>n</w:t>
      </w:r>
      <w:r w:rsidRPr="00A017F6">
        <w:rPr>
          <w:bCs/>
          <w:iCs/>
        </w:rPr>
        <w:t xml:space="preserve">a základe reálne </w:t>
      </w:r>
      <w:r w:rsidR="00BF42F1">
        <w:rPr>
          <w:bCs/>
          <w:iCs/>
        </w:rPr>
        <w:t>vykazovaných</w:t>
      </w:r>
      <w:r w:rsidRPr="00A017F6">
        <w:rPr>
          <w:bCs/>
          <w:iCs/>
        </w:rPr>
        <w:t xml:space="preserve"> </w:t>
      </w:r>
      <w:r>
        <w:rPr>
          <w:bCs/>
          <w:iCs/>
        </w:rPr>
        <w:t>výdavkov</w:t>
      </w:r>
      <w:r w:rsidR="002139FE">
        <w:rPr>
          <w:bCs/>
          <w:iCs/>
        </w:rPr>
        <w:t>, p</w:t>
      </w:r>
      <w:r w:rsidR="002139FE" w:rsidRPr="002139FE">
        <w:rPr>
          <w:bCs/>
          <w:iCs/>
        </w:rPr>
        <w:t xml:space="preserve">ričom platy a príspevky vyplatené účastníkom predstavujú </w:t>
      </w:r>
      <w:r w:rsidR="002139FE">
        <w:rPr>
          <w:bCs/>
          <w:iCs/>
        </w:rPr>
        <w:t>výdavky</w:t>
      </w:r>
      <w:r w:rsidR="002139FE" w:rsidRPr="002139FE">
        <w:rPr>
          <w:bCs/>
          <w:iCs/>
        </w:rPr>
        <w:t>, ktoré nie sú zahrnuté do základne pre výpočet paušálnej sadzby</w:t>
      </w:r>
      <w:r w:rsidRPr="00A017F6">
        <w:rPr>
          <w:bCs/>
          <w:iCs/>
        </w:rPr>
        <w:t xml:space="preserve">. </w:t>
      </w:r>
    </w:p>
    <w:p w14:paraId="6FCCC14A" w14:textId="603F2CE6" w:rsidR="00086CE4" w:rsidRDefault="00086CE4" w:rsidP="00CC1683">
      <w:pPr>
        <w:pStyle w:val="Odsekzoznamu"/>
        <w:numPr>
          <w:ilvl w:val="0"/>
          <w:numId w:val="78"/>
        </w:numPr>
        <w:autoSpaceDE w:val="0"/>
        <w:autoSpaceDN w:val="0"/>
        <w:adjustRightInd w:val="0"/>
        <w:spacing w:after="120"/>
        <w:ind w:left="426" w:hanging="426"/>
        <w:contextualSpacing w:val="0"/>
        <w:jc w:val="both"/>
      </w:pPr>
      <w:r>
        <w:t xml:space="preserve">ZVV nie je možné použiť v prípade, ak sa projekt realizuje výhradne prostredníctvom verejného obstarávania t.j. </w:t>
      </w:r>
      <w:r w:rsidR="00A25F16">
        <w:t xml:space="preserve">tovary, služby, alebo stavebné práce ktoré sú obstarávané predstavujú </w:t>
      </w:r>
      <w:r>
        <w:t>všetky výdavky projektu</w:t>
      </w:r>
      <w:r>
        <w:rPr>
          <w:rStyle w:val="Odkaznapoznmkupodiarou"/>
        </w:rPr>
        <w:footnoteReference w:id="92"/>
      </w:r>
      <w:r>
        <w:t xml:space="preserve">. </w:t>
      </w:r>
    </w:p>
    <w:p w14:paraId="3D1FE8D6" w14:textId="72AA6C43" w:rsidR="00EA59B9" w:rsidRDefault="00EA59B9" w:rsidP="00CC1683">
      <w:pPr>
        <w:pStyle w:val="Odsekzoznamu"/>
        <w:numPr>
          <w:ilvl w:val="0"/>
          <w:numId w:val="78"/>
        </w:numPr>
        <w:autoSpaceDE w:val="0"/>
        <w:autoSpaceDN w:val="0"/>
        <w:adjustRightInd w:val="0"/>
        <w:spacing w:after="120"/>
        <w:ind w:left="426" w:hanging="426"/>
        <w:contextualSpacing w:val="0"/>
        <w:jc w:val="both"/>
      </w:pPr>
      <w:r>
        <w:t xml:space="preserve">V prípade, že sa na projekt </w:t>
      </w:r>
      <w:r w:rsidR="00FE508C">
        <w:t>vzťahujú</w:t>
      </w:r>
      <w:r>
        <w:t xml:space="preserve"> pravidlá štátnej pomoci</w:t>
      </w:r>
      <w:r w:rsidR="00E815B8">
        <w:t>,</w:t>
      </w:r>
      <w:r>
        <w:t xml:space="preserve"> tieto musia byť rešpektované v prípade aplikácie ZVV. V praxi preto do ZVV nemôžu byť zahrnuté výdavky, ktoré </w:t>
      </w:r>
      <w:r w:rsidR="000A0B73">
        <w:t xml:space="preserve">v zmysle </w:t>
      </w:r>
      <w:r>
        <w:t xml:space="preserve">pravidiel o zlučiteľnej štátnej pomoci </w:t>
      </w:r>
      <w:r w:rsidR="000A0B73">
        <w:t xml:space="preserve">nie sú povolené. Súčasne povolené typy výdavkov musia byť hodnoverným odhadom reálnych </w:t>
      </w:r>
      <w:r w:rsidR="00185CA9">
        <w:t>výdavkov</w:t>
      </w:r>
      <w:r w:rsidR="000A0B73">
        <w:t xml:space="preserve">. </w:t>
      </w:r>
      <w:r>
        <w:t xml:space="preserve"> </w:t>
      </w:r>
    </w:p>
    <w:p w14:paraId="0C342858" w14:textId="7F5D0098" w:rsidR="00B927BB" w:rsidRDefault="000F68EA" w:rsidP="00CC1683">
      <w:pPr>
        <w:pStyle w:val="Odsekzoznamu"/>
        <w:numPr>
          <w:ilvl w:val="0"/>
          <w:numId w:val="78"/>
        </w:numPr>
        <w:autoSpaceDE w:val="0"/>
        <w:autoSpaceDN w:val="0"/>
        <w:adjustRightInd w:val="0"/>
        <w:spacing w:after="120"/>
        <w:ind w:left="426" w:hanging="426"/>
        <w:contextualSpacing w:val="0"/>
        <w:jc w:val="both"/>
      </w:pPr>
      <w:r>
        <w:t xml:space="preserve">V prípade ZVV </w:t>
      </w:r>
      <w:r w:rsidR="00F265F3">
        <w:t>kontrole</w:t>
      </w:r>
      <w:r w:rsidR="007D7606">
        <w:rPr>
          <w:rStyle w:val="Odkaznapoznmkupodiarou"/>
        </w:rPr>
        <w:footnoteReference w:id="93"/>
      </w:r>
      <w:r w:rsidR="00F265F3">
        <w:t xml:space="preserve"> podlieha</w:t>
      </w:r>
      <w:r w:rsidR="00E815B8">
        <w:t>:</w:t>
      </w:r>
      <w:r w:rsidR="00B927BB">
        <w:t xml:space="preserve"> </w:t>
      </w:r>
    </w:p>
    <w:p w14:paraId="47FC8033" w14:textId="0CD9B9E3" w:rsidR="00B927BB" w:rsidRDefault="00F15CD7" w:rsidP="00CC1683">
      <w:pPr>
        <w:pStyle w:val="Odsekzoznamu"/>
        <w:numPr>
          <w:ilvl w:val="1"/>
          <w:numId w:val="78"/>
        </w:numPr>
        <w:autoSpaceDE w:val="0"/>
        <w:autoSpaceDN w:val="0"/>
        <w:adjustRightInd w:val="0"/>
        <w:spacing w:after="120"/>
        <w:ind w:left="709" w:hanging="284"/>
        <w:contextualSpacing w:val="0"/>
        <w:jc w:val="both"/>
      </w:pPr>
      <w:r>
        <w:t>metodika</w:t>
      </w:r>
      <w:r w:rsidR="00B927BB">
        <w:t xml:space="preserve"> ZVV</w:t>
      </w:r>
      <w:r w:rsidR="0057218A">
        <w:t xml:space="preserve"> </w:t>
      </w:r>
      <w:r w:rsidR="00BD4F8F">
        <w:t xml:space="preserve">stanovená podľa </w:t>
      </w:r>
      <w:r w:rsidR="00897565">
        <w:t>bodu</w:t>
      </w:r>
      <w:r w:rsidR="0057218A">
        <w:t xml:space="preserve"> </w:t>
      </w:r>
      <w:r w:rsidR="00D56FD8">
        <w:t xml:space="preserve">5 </w:t>
      </w:r>
      <w:r w:rsidR="0057218A">
        <w:t>písm. a) tejto kapitoly</w:t>
      </w:r>
      <w:r w:rsidR="005F5F62">
        <w:t>;</w:t>
      </w:r>
      <w:r w:rsidR="00B927BB">
        <w:t xml:space="preserve"> </w:t>
      </w:r>
    </w:p>
    <w:p w14:paraId="3CCF0243" w14:textId="77777777" w:rsidR="00B927BB" w:rsidRDefault="00B927BB" w:rsidP="00CC1683">
      <w:pPr>
        <w:pStyle w:val="Odsekzoznamu"/>
        <w:numPr>
          <w:ilvl w:val="1"/>
          <w:numId w:val="78"/>
        </w:numPr>
        <w:autoSpaceDE w:val="0"/>
        <w:autoSpaceDN w:val="0"/>
        <w:adjustRightInd w:val="0"/>
        <w:spacing w:after="120"/>
        <w:ind w:left="709" w:hanging="284"/>
        <w:contextualSpacing w:val="0"/>
        <w:jc w:val="both"/>
      </w:pPr>
      <w:r>
        <w:t xml:space="preserve">aplikácia ZVV (či </w:t>
      </w:r>
      <w:r w:rsidR="00FF3E19">
        <w:t xml:space="preserve">boli </w:t>
      </w:r>
      <w:r>
        <w:t xml:space="preserve">splnené podmienky </w:t>
      </w:r>
      <w:r w:rsidR="00BD4F8F">
        <w:t>uplatnenia</w:t>
      </w:r>
      <w:r>
        <w:t xml:space="preserve"> ZVV)</w:t>
      </w:r>
      <w:r w:rsidR="00E815B8">
        <w:t>.</w:t>
      </w:r>
    </w:p>
    <w:p w14:paraId="6C96A718" w14:textId="57516267" w:rsidR="00B927BB" w:rsidRDefault="00B927BB" w:rsidP="00CC1683">
      <w:pPr>
        <w:pStyle w:val="Odsekzoznamu"/>
        <w:numPr>
          <w:ilvl w:val="0"/>
          <w:numId w:val="78"/>
        </w:numPr>
        <w:autoSpaceDE w:val="0"/>
        <w:autoSpaceDN w:val="0"/>
        <w:adjustRightInd w:val="0"/>
        <w:spacing w:after="120"/>
        <w:ind w:left="426" w:hanging="426"/>
        <w:contextualSpacing w:val="0"/>
        <w:jc w:val="both"/>
      </w:pPr>
      <w:r>
        <w:t xml:space="preserve"> Predmetom </w:t>
      </w:r>
      <w:r w:rsidR="00F265F3">
        <w:t xml:space="preserve">kontroly </w:t>
      </w:r>
      <w:r>
        <w:t>nie sú počas</w:t>
      </w:r>
      <w:r w:rsidR="00FD6D22">
        <w:t>,</w:t>
      </w:r>
      <w:r>
        <w:t xml:space="preserve"> a</w:t>
      </w:r>
      <w:r w:rsidR="00FD6D22">
        <w:t>ni</w:t>
      </w:r>
      <w:r>
        <w:t> po skončení implementácie projektov</w:t>
      </w:r>
      <w:r w:rsidR="00E815B8">
        <w:t>:</w:t>
      </w:r>
      <w:r>
        <w:t xml:space="preserve"> </w:t>
      </w:r>
    </w:p>
    <w:p w14:paraId="6A952CFE" w14:textId="79259B70" w:rsidR="00B927BB" w:rsidRDefault="00B927BB" w:rsidP="00CC1683">
      <w:pPr>
        <w:pStyle w:val="Odsekzoznamu"/>
        <w:numPr>
          <w:ilvl w:val="1"/>
          <w:numId w:val="78"/>
        </w:numPr>
        <w:autoSpaceDE w:val="0"/>
        <w:autoSpaceDN w:val="0"/>
        <w:adjustRightInd w:val="0"/>
        <w:spacing w:after="120"/>
        <w:ind w:left="709" w:hanging="284"/>
        <w:contextualSpacing w:val="0"/>
        <w:jc w:val="both"/>
      </w:pPr>
      <w:r>
        <w:t>výdavky</w:t>
      </w:r>
      <w:r w:rsidR="0009484E">
        <w:t xml:space="preserve"> </w:t>
      </w:r>
      <w:r w:rsidR="00FD6D22" w:rsidRPr="00FD6D22">
        <w:t>skutočne vynaložené prijímateľom</w:t>
      </w:r>
      <w:r w:rsidR="00FD6D22">
        <w:t xml:space="preserve"> </w:t>
      </w:r>
      <w:r w:rsidR="0009484E">
        <w:t>spadajúce pod</w:t>
      </w:r>
      <w:r>
        <w:t xml:space="preserve"> ZVV (</w:t>
      </w:r>
      <w:r w:rsidR="00560B14">
        <w:t xml:space="preserve">ani ďalšie skutočnosti s týmito výdavkami spojené ako </w:t>
      </w:r>
      <w:r>
        <w:t>napr.</w:t>
      </w:r>
      <w:r w:rsidR="00610CBF">
        <w:t xml:space="preserve"> </w:t>
      </w:r>
      <w:r>
        <w:t>účtovanie výdavkov</w:t>
      </w:r>
      <w:r w:rsidR="00560B14">
        <w:t xml:space="preserve"> a pod.</w:t>
      </w:r>
      <w:r>
        <w:t>)</w:t>
      </w:r>
      <w:r w:rsidR="005F5F62">
        <w:t>;</w:t>
      </w:r>
    </w:p>
    <w:p w14:paraId="77EBEE0D" w14:textId="750D79DA" w:rsidR="00B927BB" w:rsidRDefault="00B927BB" w:rsidP="00CC1683">
      <w:pPr>
        <w:pStyle w:val="Odsekzoznamu"/>
        <w:numPr>
          <w:ilvl w:val="1"/>
          <w:numId w:val="78"/>
        </w:numPr>
        <w:autoSpaceDE w:val="0"/>
        <w:autoSpaceDN w:val="0"/>
        <w:adjustRightInd w:val="0"/>
        <w:spacing w:after="120"/>
        <w:ind w:left="709" w:hanging="284"/>
        <w:contextualSpacing w:val="0"/>
        <w:jc w:val="both"/>
      </w:pPr>
      <w:r>
        <w:lastRenderedPageBreak/>
        <w:t>verejné obstarávanie</w:t>
      </w:r>
      <w:r w:rsidR="00FD6D22">
        <w:t xml:space="preserve"> </w:t>
      </w:r>
      <w:r w:rsidR="00A25F16">
        <w:t>tovarov, služieb, alebo stavebných prác</w:t>
      </w:r>
      <w:r>
        <w:t xml:space="preserve">, ktoré </w:t>
      </w:r>
      <w:r w:rsidR="008C671F">
        <w:t xml:space="preserve"> spadajú pod</w:t>
      </w:r>
      <w:r>
        <w:t xml:space="preserve"> ZVV</w:t>
      </w:r>
      <w:r w:rsidR="00FF3E19">
        <w:t>.</w:t>
      </w:r>
    </w:p>
    <w:p w14:paraId="10BA7B0F" w14:textId="0B7D2CE5" w:rsidR="00235EF5" w:rsidRDefault="00235EF5" w:rsidP="002A1F7A">
      <w:pPr>
        <w:autoSpaceDE w:val="0"/>
        <w:autoSpaceDN w:val="0"/>
        <w:adjustRightInd w:val="0"/>
        <w:spacing w:after="120"/>
        <w:jc w:val="both"/>
      </w:pPr>
    </w:p>
    <w:sectPr w:rsidR="00235EF5">
      <w:headerReference w:type="default" r:id="rId15"/>
      <w:footerReference w:type="default" r:id="rId1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EAADC" w14:textId="77777777" w:rsidR="00A33A7C" w:rsidRDefault="00A33A7C">
      <w:r>
        <w:separator/>
      </w:r>
    </w:p>
  </w:endnote>
  <w:endnote w:type="continuationSeparator" w:id="0">
    <w:p w14:paraId="3AA5DA71" w14:textId="77777777" w:rsidR="00A33A7C" w:rsidRDefault="00A33A7C">
      <w:r>
        <w:continuationSeparator/>
      </w:r>
    </w:p>
  </w:endnote>
  <w:endnote w:type="continuationNotice" w:id="1">
    <w:p w14:paraId="01E110C7" w14:textId="77777777" w:rsidR="00A33A7C" w:rsidRDefault="00A33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12CCC" w14:textId="2C74DE62" w:rsidR="0031707D" w:rsidRDefault="0031707D">
    <w:pPr>
      <w:tabs>
        <w:tab w:val="center" w:pos="4536"/>
        <w:tab w:val="right" w:pos="9072"/>
      </w:tabs>
      <w:jc w:val="right"/>
    </w:pPr>
    <w:r>
      <w:rPr>
        <w:noProof/>
      </w:rPr>
      <mc:AlternateContent>
        <mc:Choice Requires="wps">
          <w:drawing>
            <wp:anchor distT="0" distB="0" distL="114300" distR="114300" simplePos="0" relativeHeight="251651072" behindDoc="0" locked="0" layoutInCell="1" allowOverlap="1" wp14:anchorId="2450B2C8" wp14:editId="46E7699D">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1432E1F" id="Rovná spojnica 4"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" strokecolor="#4f81bd" strokeweight="3pt">
              <v:shadow on="t" color="black" opacity="22937f" origin=",.5" offset="0,.63889mm"/>
              <o:lock v:ext="edit" shapetype="f"/>
            </v:line>
          </w:pict>
        </mc:Fallback>
      </mc:AlternateContent>
    </w:r>
    <w:r>
      <w:t xml:space="preserve"> </w:t>
    </w:r>
  </w:p>
  <w:p w14:paraId="3B905D3C" w14:textId="5E328873" w:rsidR="0031707D" w:rsidRDefault="0031707D">
    <w:pPr>
      <w:tabs>
        <w:tab w:val="center" w:pos="4536"/>
        <w:tab w:val="right" w:pos="9072"/>
      </w:tabs>
      <w:jc w:val="right"/>
    </w:pPr>
    <w:r>
      <w:rPr>
        <w:noProof/>
      </w:rPr>
      <w:drawing>
        <wp:anchor distT="0" distB="0" distL="114300" distR="114300" simplePos="0" relativeHeight="251655168" behindDoc="1" locked="0" layoutInCell="1" allowOverlap="1" wp14:anchorId="36CB8666" wp14:editId="38EFD32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t xml:space="preserve">Strana </w:t>
    </w:r>
    <w:sdt>
      <w:sdtPr>
        <w:id w:val="607787314"/>
        <w:docPartObj>
          <w:docPartGallery w:val="Page Numbers (Bottom of Page)"/>
          <w:docPartUnique/>
        </w:docPartObj>
      </w:sdtPr>
      <w:sdtEndPr/>
      <w:sdtContent>
        <w:r>
          <w:fldChar w:fldCharType="begin"/>
        </w:r>
        <w:r>
          <w:instrText>PAGE   \* MERGEFORMAT</w:instrText>
        </w:r>
        <w:r>
          <w:fldChar w:fldCharType="separate"/>
        </w:r>
        <w:r w:rsidR="00E72378">
          <w:rPr>
            <w:noProof/>
          </w:rPr>
          <w:t>1</w:t>
        </w:r>
        <w:r>
          <w:rPr>
            <w:noProof/>
          </w:rPr>
          <w:fldChar w:fldCharType="end"/>
        </w:r>
      </w:sdtContent>
    </w:sdt>
  </w:p>
  <w:p w14:paraId="2C559972" w14:textId="77777777" w:rsidR="0031707D" w:rsidRDefault="003170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7B378" w14:textId="77777777" w:rsidR="00A33A7C" w:rsidRDefault="00A33A7C">
      <w:r>
        <w:separator/>
      </w:r>
    </w:p>
  </w:footnote>
  <w:footnote w:type="continuationSeparator" w:id="0">
    <w:p w14:paraId="0B8593E6" w14:textId="77777777" w:rsidR="00A33A7C" w:rsidRDefault="00A33A7C">
      <w:r>
        <w:continuationSeparator/>
      </w:r>
    </w:p>
  </w:footnote>
  <w:footnote w:type="continuationNotice" w:id="1">
    <w:p w14:paraId="540816E9" w14:textId="77777777" w:rsidR="00A33A7C" w:rsidRDefault="00A33A7C"/>
  </w:footnote>
  <w:footnote w:id="2">
    <w:p w14:paraId="57740A65" w14:textId="77777777" w:rsidR="0031707D" w:rsidRDefault="0031707D">
      <w:pPr>
        <w:pStyle w:val="Textpoznmkypodiarou"/>
        <w:jc w:val="both"/>
      </w:pPr>
      <w:r>
        <w:rPr>
          <w:rStyle w:val="Odkaznapoznmkupodiarou"/>
        </w:rPr>
        <w:footnoteRef/>
      </w:r>
      <w:r>
        <w:t>Týmto nie sú dotknuté pravidlá oprávnenosti výdavkov určené RO, na ktoré sa tento metodický pokyn nevzťahuje.</w:t>
      </w:r>
    </w:p>
  </w:footnote>
  <w:footnote w:id="3">
    <w:p w14:paraId="19BF9E29" w14:textId="39F4DD2A" w:rsidR="0031707D" w:rsidRDefault="0031707D">
      <w:pPr>
        <w:pStyle w:val="Textpoznmkypodiarou"/>
        <w:jc w:val="both"/>
      </w:pPr>
      <w:r>
        <w:rPr>
          <w:rStyle w:val="Odkaznapoznmkupodiarou"/>
        </w:rPr>
        <w:footnoteRef/>
      </w:r>
      <w:r>
        <w:t>Ustanovenia, ktoré sa v tomto metodickom pokyne vzťahujú na RO, sa rovnako aplikujú aj na sprostredkovateľský orgán (ďalej len ,,SO“) v rozsahu, v akom naňho bol delegovaný výkon činností RO.</w:t>
      </w:r>
    </w:p>
  </w:footnote>
  <w:footnote w:id="4">
    <w:p w14:paraId="672339B9" w14:textId="77777777" w:rsidR="0031707D" w:rsidRDefault="0031707D" w:rsidP="0023727B">
      <w:pPr>
        <w:pStyle w:val="Textpoznmkypodiarou"/>
        <w:jc w:val="both"/>
      </w:pPr>
      <w:r>
        <w:rPr>
          <w:rStyle w:val="Odkaznapoznmkupodiarou"/>
        </w:rPr>
        <w:footnoteRef/>
      </w:r>
      <w:r>
        <w:t xml:space="preserve"> RO je zodpovedný za určenie podmienok, ktoré sú relevantné pre posúdenie  výnimočných prípadov.</w:t>
      </w:r>
    </w:p>
  </w:footnote>
  <w:footnote w:id="5">
    <w:p w14:paraId="2F41295E" w14:textId="23A3301E" w:rsidR="0031707D" w:rsidRDefault="0031707D" w:rsidP="00ED2453">
      <w:pPr>
        <w:pStyle w:val="Textpoznmkypodiarou"/>
        <w:jc w:val="both"/>
      </w:pPr>
      <w:r>
        <w:rPr>
          <w:rStyle w:val="Odkaznapoznmkupodiarou"/>
        </w:rPr>
        <w:footnoteRef/>
      </w:r>
      <w:r>
        <w:t xml:space="preserve"> Uvedené obmedzenie sa nevzťahuje na dopravné projekty operačného programu Integrovaná infraštruktúra (napr. výkup pozemkov pre výstavbu diaľnic).</w:t>
      </w:r>
    </w:p>
  </w:footnote>
  <w:footnote w:id="6">
    <w:p w14:paraId="4D6A5C34" w14:textId="5288F38F" w:rsidR="0031707D" w:rsidRDefault="0031707D" w:rsidP="0023727B">
      <w:pPr>
        <w:pStyle w:val="Textpoznmkypodiarou"/>
        <w:jc w:val="both"/>
      </w:pPr>
      <w:r>
        <w:rPr>
          <w:rStyle w:val="Odkaznapoznmkupodiarou"/>
        </w:rPr>
        <w:footnoteRef/>
      </w:r>
      <w:r>
        <w:t xml:space="preserve"> </w:t>
      </w:r>
      <w:r w:rsidRPr="00761F40">
        <w:t>Hodnota pozemku môže byť určená aj v zmysle osobitného právneho predpisu</w:t>
      </w:r>
      <w:r>
        <w:t xml:space="preserve"> (napr. vyhláška Ministerstva pôdohospodárstva Slovenskej republiky č. 38/2005 Z. z. o určení hodnoty pozemkov a porastov na nich na účely pozemkových úprav), alebo na to určeným oprávneným orgánom (napríklad v prípade ochrany životného prostredia ohodnotenie biotopu a pod.)</w:t>
      </w:r>
      <w:r w:rsidRPr="00761F40">
        <w:t>, pričom nemôže dôjsť k porušeniu pravidiel hospodárskej súťaže</w:t>
      </w:r>
      <w:r>
        <w:t>.</w:t>
      </w:r>
      <w:r w:rsidRPr="00761F40">
        <w:t xml:space="preserve"> </w:t>
      </w:r>
      <w:r>
        <w:t>Žiadateľ/prijímateľ preukáže poskytovateľovi hodnotu pozemku aj s ohľadom na daň z pridanej hodnoty, ak je to relevantné. Daň z pridanej hodnoty ako oprávnený výdavok musí spĺňať podmienky uvedené v kapitole 2.10.</w:t>
      </w:r>
    </w:p>
  </w:footnote>
  <w:footnote w:id="7">
    <w:p w14:paraId="0E941DA3" w14:textId="466C66A5" w:rsidR="0031707D" w:rsidRDefault="0031707D">
      <w:pPr>
        <w:pStyle w:val="Textpoznmkypodiarou"/>
      </w:pPr>
      <w:r>
        <w:rPr>
          <w:rStyle w:val="Odkaznapoznmkupodiarou"/>
        </w:rPr>
        <w:footnoteRef/>
      </w:r>
      <w:r>
        <w:t xml:space="preserve"> Uvedené obmedzenie sa nevzťahuje na dopravné projekty operačného programu Integrovaná infraštruktúra.</w:t>
      </w:r>
    </w:p>
  </w:footnote>
  <w:footnote w:id="8">
    <w:p w14:paraId="0460033F" w14:textId="24906E19" w:rsidR="0031707D" w:rsidRDefault="0031707D" w:rsidP="0023727B">
      <w:pPr>
        <w:pStyle w:val="Textpoznmkypodiarou"/>
        <w:jc w:val="both"/>
      </w:pPr>
      <w:r>
        <w:rPr>
          <w:rStyle w:val="Odkaznapoznmkupodiarou"/>
        </w:rPr>
        <w:footnoteRef/>
      </w:r>
      <w:r>
        <w:t xml:space="preserve"> </w:t>
      </w:r>
      <w:r w:rsidRPr="00761F40">
        <w:t>Hodnota stavby môže byť určená aj v zmysle osobitného právneho predpisu, pričom nemôže dôjsť k porušeniu pravidiel hospod</w:t>
      </w:r>
      <w:r>
        <w:t xml:space="preserve">árskej súťaže. Žiadateľ/prijímateľ preukáže poskytovateľovi hodnotu stavby aj s ohľadom na daň z pridanej hodnoty, ak je to relevantné. Daň z pridanej hodnoty ako oprávnený výdavok musí spĺňať podmienky uvedené v kapitole 2.10. </w:t>
      </w:r>
    </w:p>
  </w:footnote>
  <w:footnote w:id="9">
    <w:p w14:paraId="4A9E4A61" w14:textId="77777777" w:rsidR="0031707D" w:rsidRDefault="0031707D">
      <w:pPr>
        <w:pStyle w:val="Textpoznmkypodiarou"/>
        <w:jc w:val="both"/>
      </w:pPr>
      <w:r>
        <w:rPr>
          <w:rStyle w:val="Odkaznapoznmkupodiarou"/>
        </w:rPr>
        <w:footnoteRef/>
      </w:r>
      <w:r>
        <w:t xml:space="preserve">Uvedené platí na tie stavby, na ktoré sa tieto náležitosti (kolaudačné rozhodnutie, atď.) vzťahujú podľa stavebného zákona a </w:t>
      </w:r>
      <w:r>
        <w:rPr>
          <w:szCs w:val="18"/>
        </w:rPr>
        <w:t xml:space="preserve">nevzťahuje sa na stavby, ktoré prijímateľ v rámci projektu uvedie do súladu s príslušnými požiadavkami právnych predpisov.  </w:t>
      </w:r>
      <w:r>
        <w:t xml:space="preserve"> </w:t>
      </w:r>
    </w:p>
  </w:footnote>
  <w:footnote w:id="10">
    <w:p w14:paraId="359842D5" w14:textId="77777777" w:rsidR="0031707D" w:rsidRDefault="0031707D">
      <w:pPr>
        <w:pStyle w:val="Textpoznmkypodiarou"/>
        <w:jc w:val="both"/>
      </w:pPr>
      <w:r>
        <w:rPr>
          <w:rStyle w:val="Odkaznapoznmkupodiarou"/>
        </w:rPr>
        <w:footnoteRef/>
      </w:r>
      <w:r>
        <w:t>S prihliadnutím na možnú výšku výdavkov vynaložených na búracie práce, RO prípadne určí ďalšie podmienky oprávnenosti.</w:t>
      </w:r>
    </w:p>
  </w:footnote>
  <w:footnote w:id="11">
    <w:p w14:paraId="2D48A5D2" w14:textId="4F670CF7" w:rsidR="0031707D" w:rsidRDefault="0031707D">
      <w:pPr>
        <w:pStyle w:val="Textpoznmkypodiarou"/>
        <w:jc w:val="both"/>
      </w:pPr>
      <w:r>
        <w:rPr>
          <w:rStyle w:val="Odkaznapoznmkupodiarou"/>
        </w:rPr>
        <w:footnoteRef/>
      </w:r>
      <w:r>
        <w:t xml:space="preserve">Samostatné hnuteľné veci, prípadne súbory hnuteľných vecí, ktoré majú samostatné technicko-ekonomické určenie, ktorých vstupná cena je vyššia ako 1 700 eur a prevádzkovo-technické funkcie dlhšie ako jeden rok </w:t>
      </w:r>
      <w:r>
        <w:br/>
        <w:t>a dlhodobý nehmotný majetok, ktorého vstupná cena je vyššia ako 2 400 eur a použiteľnosť alebo prevádzkovo-technické funkcie sú dlhšie ako jeden rok (podľa § 22 zákona č. 595/2003 Z. z. o dani z príjmov, ďalej len „zákon o dani z príjmov“). V prípadoch, ak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12">
    <w:p w14:paraId="570E24DB" w14:textId="77777777" w:rsidR="0031707D" w:rsidRDefault="0031707D">
      <w:pPr>
        <w:pStyle w:val="Textpoznmkypodiarou"/>
      </w:pPr>
      <w:r>
        <w:rPr>
          <w:rStyle w:val="Odkaznapoznmkupodiarou"/>
        </w:rPr>
        <w:footnoteRef/>
      </w:r>
      <w:r>
        <w:t>Pri nákupe z tretích krajín je clo súvisiace s obstaraním považované za oprávnený výdavok.</w:t>
      </w:r>
    </w:p>
  </w:footnote>
  <w:footnote w:id="13">
    <w:p w14:paraId="54A8CEE8" w14:textId="77777777" w:rsidR="0031707D" w:rsidRDefault="0031707D">
      <w:pPr>
        <w:pStyle w:val="Textpoznmkypodiarou"/>
      </w:pPr>
      <w:r>
        <w:rPr>
          <w:rStyle w:val="Odkaznapoznmkupodiarou"/>
        </w:rPr>
        <w:footnoteRef/>
      </w:r>
      <w:r>
        <w:t>RO podľa potrieb OP je oprávnený určiť aj iné metódy, ako sú uvádzané v tejto časti metodického pokynu.</w:t>
      </w:r>
    </w:p>
  </w:footnote>
  <w:footnote w:id="14">
    <w:p w14:paraId="7832E38F" w14:textId="32DB707C" w:rsidR="0031707D" w:rsidRDefault="0031707D">
      <w:pPr>
        <w:pStyle w:val="Textpoznmkypodiarou"/>
      </w:pPr>
      <w:r>
        <w:rPr>
          <w:rStyle w:val="Odkaznapoznmkupodiarou"/>
        </w:rPr>
        <w:footnoteRef/>
      </w:r>
      <w:r>
        <w:t xml:space="preserve"> Podľa § 2 ods. 15 zákona č. 431/2002 Z. z. o účtovníctve.</w:t>
      </w:r>
    </w:p>
  </w:footnote>
  <w:footnote w:id="15">
    <w:p w14:paraId="1E09D4E8" w14:textId="1F8A24E6" w:rsidR="0031707D" w:rsidRDefault="0031707D">
      <w:pPr>
        <w:pStyle w:val="Textpoznmkypodiarou"/>
      </w:pPr>
      <w:r>
        <w:rPr>
          <w:rStyle w:val="Odkaznapoznmkupodiarou"/>
        </w:rPr>
        <w:footnoteRef/>
      </w:r>
      <w:del w:id="45" w:author="Autor">
        <w:r w:rsidDel="000B2A40">
          <w:rPr>
            <w:rStyle w:val="Odkaznapoznmkupodiarou"/>
          </w:rPr>
          <w:footnoteRef/>
        </w:r>
        <w:r w:rsidDel="000B2A40">
          <w:delText xml:space="preserve"> </w:delText>
        </w:r>
        <w:r w:rsidRPr="003E6A66" w:rsidDel="000B2A40">
          <w:delText xml:space="preserve"> </w:delText>
        </w:r>
      </w:del>
      <w:r w:rsidRPr="003E6A66">
        <w:t>Ide o pracovnoprávny vzťah (pracovný pomer, dohody o prácach vykonávaných mimo pracovného pomeru) alebo obdobný pracovný vzťah (štátnozamestnanecký pomer, výkon práce vo verejnom záujme).</w:t>
      </w:r>
    </w:p>
  </w:footnote>
  <w:footnote w:id="16">
    <w:p w14:paraId="6B1682F4" w14:textId="77777777" w:rsidR="0031707D" w:rsidRDefault="0031707D">
      <w:pPr>
        <w:pStyle w:val="Textpoznmkypodiarou"/>
        <w:jc w:val="both"/>
      </w:pPr>
      <w:r>
        <w:rPr>
          <w:rStyle w:val="Odkaznapoznmkupodiarou"/>
        </w:rPr>
        <w:footnoteRef/>
      </w:r>
      <w:r>
        <w:t xml:space="preserve">Podľa čl. 13 ods. 4 nariadenia Európskeho parlamentu a Rady (EÚ) č. 1304/2013 z 17. decembra 2013 </w:t>
      </w:r>
      <w:r>
        <w:br/>
        <w:t>o Európskom sociálnom fonde a o zrušení nariadenia Rady (ES) č. 1081/2006 ) (ďalej len „nariadenie o ESF“) nákup infraštruktúry nie je oprávnený z ESF.</w:t>
      </w:r>
    </w:p>
  </w:footnote>
  <w:footnote w:id="17">
    <w:p w14:paraId="59AAC153" w14:textId="77777777" w:rsidR="0031707D" w:rsidRDefault="0031707D">
      <w:pPr>
        <w:pStyle w:val="Textpoznmkypodiarou"/>
        <w:jc w:val="both"/>
      </w:pPr>
      <w:r>
        <w:rPr>
          <w:rStyle w:val="Odkaznapoznmkupodiarou"/>
        </w:rPr>
        <w:footnoteRef/>
      </w:r>
      <w:r>
        <w:t>Uvedená zásada sa aplikuje aj v prípade majetku, ktorý nie je vykázaný ako dlhodobý hmotný/nehmotný majetok (napr. počítač, dataprojektor, rôzne školské pomôcky). V prípade špecifických projektov (napr. projekty technickej pomoci) RO zohľadní aj cieľ projektu, ktorý môže ovplyvňovať realizáciu projektu (vrátane intenzity využitia).</w:t>
      </w:r>
    </w:p>
  </w:footnote>
  <w:footnote w:id="18">
    <w:p w14:paraId="06C78292" w14:textId="77777777" w:rsidR="0031707D" w:rsidRDefault="0031707D">
      <w:pPr>
        <w:pStyle w:val="Textpoznmkypodiarou"/>
        <w:jc w:val="both"/>
      </w:pPr>
      <w:r>
        <w:rPr>
          <w:rStyle w:val="Odkaznapoznmkupodiarou"/>
        </w:rPr>
        <w:footnoteRef/>
      </w:r>
      <w:r>
        <w:t>Týmto nie je dotknutá možnosť uplatňovať tieto výdavky prostredníctvom krížového financovania za splnenia podmienok vyplývajúcich z čl. 98 všeobecného nariadenia.</w:t>
      </w:r>
    </w:p>
  </w:footnote>
  <w:footnote w:id="19">
    <w:p w14:paraId="2EE8C05B" w14:textId="53DC6D81" w:rsidR="0031707D" w:rsidRDefault="0031707D" w:rsidP="009E0034">
      <w:pPr>
        <w:pStyle w:val="Textpoznmkypodiarou"/>
        <w:jc w:val="both"/>
      </w:pPr>
      <w:r>
        <w:rPr>
          <w:rStyle w:val="Odkaznapoznmkupodiarou"/>
        </w:rPr>
        <w:footnoteRef/>
      </w:r>
      <w:r>
        <w:t xml:space="preserve"> </w:t>
      </w:r>
      <w:r w:rsidRPr="00D01222">
        <w:rPr>
          <w:lang w:eastAsia="en-US"/>
        </w:rPr>
        <w:t xml:space="preserve">Skutočnosť, že nové elektrické spotrebiče často nie sú opraviteľné alebo </w:t>
      </w:r>
      <w:r>
        <w:rPr>
          <w:lang w:eastAsia="en-US"/>
        </w:rPr>
        <w:t xml:space="preserve">sú </w:t>
      </w:r>
      <w:r w:rsidRPr="00D01222">
        <w:rPr>
          <w:lang w:eastAsia="en-US"/>
        </w:rPr>
        <w:t>naprogramovan</w:t>
      </w:r>
      <w:r>
        <w:rPr>
          <w:lang w:eastAsia="en-US"/>
        </w:rPr>
        <w:t>é</w:t>
      </w:r>
      <w:r w:rsidRPr="00D01222">
        <w:rPr>
          <w:lang w:eastAsia="en-US"/>
        </w:rPr>
        <w:t xml:space="preserve"> tak, aby zlyha</w:t>
      </w:r>
      <w:r>
        <w:rPr>
          <w:lang w:eastAsia="en-US"/>
        </w:rPr>
        <w:t>li</w:t>
      </w:r>
      <w:r w:rsidRPr="00D01222">
        <w:rPr>
          <w:lang w:eastAsia="en-US"/>
        </w:rPr>
        <w:t xml:space="preserve"> po</w:t>
      </w:r>
      <w:r>
        <w:rPr>
          <w:lang w:eastAsia="en-US"/>
        </w:rPr>
        <w:t> </w:t>
      </w:r>
      <w:r w:rsidRPr="00D01222">
        <w:rPr>
          <w:lang w:eastAsia="en-US"/>
        </w:rPr>
        <w:t>nejak</w:t>
      </w:r>
      <w:r>
        <w:rPr>
          <w:lang w:eastAsia="en-US"/>
        </w:rPr>
        <w:t>om čase</w:t>
      </w:r>
      <w:r w:rsidRPr="00D01222">
        <w:rPr>
          <w:lang w:eastAsia="en-US"/>
        </w:rPr>
        <w:t>, n</w:t>
      </w:r>
      <w:r>
        <w:rPr>
          <w:lang w:eastAsia="en-US"/>
        </w:rPr>
        <w:t>e</w:t>
      </w:r>
      <w:r w:rsidRPr="00D01222">
        <w:rPr>
          <w:lang w:eastAsia="en-US"/>
        </w:rPr>
        <w:t>spochyb</w:t>
      </w:r>
      <w:r>
        <w:rPr>
          <w:lang w:eastAsia="en-US"/>
        </w:rPr>
        <w:t>ňuje</w:t>
      </w:r>
      <w:r w:rsidRPr="00D01222">
        <w:rPr>
          <w:lang w:eastAsia="en-US"/>
        </w:rPr>
        <w:t xml:space="preserve">, že </w:t>
      </w:r>
      <w:r>
        <w:rPr>
          <w:lang w:eastAsia="en-US"/>
        </w:rPr>
        <w:t xml:space="preserve">ide </w:t>
      </w:r>
      <w:r w:rsidRPr="00D01222">
        <w:rPr>
          <w:lang w:eastAsia="en-US"/>
        </w:rPr>
        <w:t>o zariadenie.</w:t>
      </w:r>
    </w:p>
  </w:footnote>
  <w:footnote w:id="20">
    <w:p w14:paraId="32282812" w14:textId="77777777" w:rsidR="0031707D" w:rsidRDefault="0031707D">
      <w:pPr>
        <w:pStyle w:val="Textpoznmkypodiarou"/>
        <w:jc w:val="both"/>
      </w:pPr>
      <w:r>
        <w:rPr>
          <w:rStyle w:val="Odkaznapoznmkupodiarou"/>
        </w:rPr>
        <w:footnoteRef/>
      </w:r>
      <w:r>
        <w:t>V prípade veľkých podnikov je nákup použitého zariadenia neoprávneným výdavkom, okrem prípadu založenia nového podniku (Usmernenie EK o regionálnej štátnej pomoci na roky 2014 - 2020  č. 2013/C 209/01 – časť 3.6.1.1. bod 94).</w:t>
      </w:r>
    </w:p>
  </w:footnote>
  <w:footnote w:id="21">
    <w:p w14:paraId="4995F92E" w14:textId="77777777" w:rsidR="0031707D" w:rsidRDefault="0031707D">
      <w:pPr>
        <w:pStyle w:val="Textpoznmkypodiarou"/>
      </w:pPr>
      <w:r>
        <w:rPr>
          <w:rStyle w:val="Odkaznapoznmkupodiarou"/>
        </w:rPr>
        <w:footnoteRef/>
      </w:r>
      <w:r>
        <w:t>Pri nákupe z tretích krajín je clo súvisiace s obstaraním považované za oprávnený výdavok.</w:t>
      </w:r>
    </w:p>
  </w:footnote>
  <w:footnote w:id="22">
    <w:p w14:paraId="19852DDC" w14:textId="77777777" w:rsidR="0031707D" w:rsidRDefault="0031707D">
      <w:pPr>
        <w:pStyle w:val="Textpoznmkypodiarou"/>
      </w:pPr>
      <w:r>
        <w:rPr>
          <w:rStyle w:val="Odkaznapoznmkupodiarou"/>
        </w:rPr>
        <w:footnoteRef/>
      </w:r>
      <w:r>
        <w:t>Žiadateľ/prijímateľ zabezpečí, aby znalecký posudok vyjadroval hodnotu majetku s ohľadom na daň z pridanej hodnoty. Daň z pridanej hodnoty ako oprávnený výdavok musí spĺňať podmienky uvedené v kapitole 2.10.</w:t>
      </w:r>
    </w:p>
  </w:footnote>
  <w:footnote w:id="23">
    <w:p w14:paraId="253D03BA" w14:textId="77777777" w:rsidR="0031707D" w:rsidRDefault="0031707D">
      <w:pPr>
        <w:pStyle w:val="Textpoznmkypodiarou"/>
      </w:pPr>
      <w:r>
        <w:rPr>
          <w:rStyle w:val="Odkaznapoznmkupodiarou"/>
        </w:rPr>
        <w:footnoteRef/>
      </w:r>
      <w:r>
        <w:t>V zmysle zákona o dani z príjmov.</w:t>
      </w:r>
    </w:p>
  </w:footnote>
  <w:footnote w:id="24">
    <w:p w14:paraId="2C661956" w14:textId="4A61BF16" w:rsidR="0031707D" w:rsidRDefault="0031707D">
      <w:pPr>
        <w:pStyle w:val="Textpoznmkypodiarou"/>
      </w:pPr>
      <w:r>
        <w:rPr>
          <w:rStyle w:val="Odkaznapoznmkupodiarou"/>
        </w:rPr>
        <w:footnoteRef/>
      </w:r>
      <w:r>
        <w:t xml:space="preserve"> B</w:t>
      </w:r>
      <w:r w:rsidRPr="00A74FD6">
        <w:t>ližšie informácie aj s príkladmi sú uvedené v</w:t>
      </w:r>
      <w:r>
        <w:t> </w:t>
      </w:r>
      <w:hyperlink r:id="rId1" w:history="1">
        <w:r w:rsidRPr="00A74FD6">
          <w:rPr>
            <w:rStyle w:val="Hypertextovprepojenie"/>
          </w:rPr>
          <w:t>dokumente</w:t>
        </w:r>
      </w:hyperlink>
      <w:r>
        <w:t xml:space="preserve"> Finančnej správy</w:t>
      </w:r>
      <w:r w:rsidRPr="00A74FD6">
        <w:t xml:space="preserve"> </w:t>
      </w:r>
      <w:r>
        <w:t>SR</w:t>
      </w:r>
    </w:p>
  </w:footnote>
  <w:footnote w:id="25">
    <w:p w14:paraId="06312FC5" w14:textId="77777777" w:rsidR="0031707D" w:rsidRDefault="0031707D">
      <w:pPr>
        <w:pStyle w:val="Textpoznmkypodiarou"/>
      </w:pPr>
      <w:r>
        <w:rPr>
          <w:rStyle w:val="Odkaznapoznmkupodiarou"/>
        </w:rPr>
        <w:footnoteRef/>
      </w:r>
      <w:r>
        <w:t>Aplikuje sa vždy nižšia hodnota z daných možností.</w:t>
      </w:r>
    </w:p>
  </w:footnote>
  <w:footnote w:id="26">
    <w:p w14:paraId="28025DA7" w14:textId="4A8376D4" w:rsidR="0031707D" w:rsidRDefault="0031707D" w:rsidP="0023727B">
      <w:pPr>
        <w:pStyle w:val="Textpoznmkypodiarou"/>
        <w:jc w:val="both"/>
      </w:pPr>
      <w:r>
        <w:rPr>
          <w:rStyle w:val="Odkaznapoznmkupodiarou"/>
        </w:rPr>
        <w:footnoteRef/>
      </w:r>
      <w:r>
        <w:t xml:space="preserve">Účelom tohto odseku je zabránenie dvojitému financovaniu, teda situácii, keď prijímateľ dostal finančné prostriedky z grantu z 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grantu financovaného </w:t>
      </w:r>
      <w:r>
        <w:rPr>
          <w:szCs w:val="22"/>
        </w:rPr>
        <w:br/>
        <w:t>z verejného zdroja.</w:t>
      </w:r>
      <w:r>
        <w:t xml:space="preserve"> </w:t>
      </w:r>
    </w:p>
  </w:footnote>
  <w:footnote w:id="27">
    <w:p w14:paraId="7DCF9546" w14:textId="77777777" w:rsidR="0031707D" w:rsidRDefault="0031707D">
      <w:pPr>
        <w:pStyle w:val="Textpoznmkypodiarou"/>
        <w:jc w:val="both"/>
      </w:pPr>
      <w:r>
        <w:rPr>
          <w:rStyle w:val="Odkaznapoznmkupodiarou"/>
        </w:rPr>
        <w:footnoteRef/>
      </w:r>
      <w:r>
        <w:t>Podľa zákona o dani z príjmov. RO môže v odôvodnených prípadoch stanoviť, že za oprávnené odpisy budú považované účtovné odpisy aj vo výške vyššej ako sú daňové odpisy. Je v kompetencii RO určiť, ktorú metódu/metódy odpisovania bude považovať za oprávnenú. Ak ide o odpisovaný majetok, ktorý nespĺňa podmienky pre dlhodobý hmotný/nehmotný majetok podľa zákona o dani z príjmov, tak sa uplatňujú účtovné odpisy.</w:t>
      </w:r>
    </w:p>
  </w:footnote>
  <w:footnote w:id="28">
    <w:p w14:paraId="1F9E94D2" w14:textId="77777777" w:rsidR="0031707D" w:rsidRDefault="0031707D">
      <w:pPr>
        <w:pStyle w:val="Textpoznmkypodiarou"/>
      </w:pPr>
      <w:r>
        <w:rPr>
          <w:rStyle w:val="Odkaznapoznmkupodiarou"/>
        </w:rPr>
        <w:footnoteRef/>
      </w:r>
      <w:r>
        <w:t>Odpisovaný majetok je v plnej výške uhradený.</w:t>
      </w:r>
    </w:p>
  </w:footnote>
  <w:footnote w:id="29">
    <w:p w14:paraId="21BFEF78" w14:textId="77777777" w:rsidR="0031707D" w:rsidRDefault="0031707D">
      <w:pPr>
        <w:pStyle w:val="Textpoznmkypodiarou"/>
      </w:pPr>
      <w:r>
        <w:rPr>
          <w:rStyle w:val="Odkaznapoznmkupodiarou"/>
        </w:rPr>
        <w:footnoteRef/>
      </w:r>
      <w:r>
        <w:t>Čl. 67, odsek 1, písm. a) všeobecného nariadenia.</w:t>
      </w:r>
    </w:p>
  </w:footnote>
  <w:footnote w:id="30">
    <w:p w14:paraId="61C9DAD9" w14:textId="66B4ABC6" w:rsidR="0031707D" w:rsidRDefault="0031707D" w:rsidP="00967786">
      <w:pPr>
        <w:pStyle w:val="Textpoznmkypodiarou"/>
        <w:jc w:val="both"/>
      </w:pPr>
      <w:r>
        <w:rPr>
          <w:rStyle w:val="Odkaznapoznmkupodiarou"/>
        </w:rPr>
        <w:footnoteRef/>
      </w:r>
      <w:r>
        <w:t xml:space="preserve"> Členenie výdavkov na priame a nepriame sa použije v prípade zjednodušeného vykazovania výdavkov formou paušálnej sadzby napr. podľa článku 68, článku 68a ods. 1 a článku 68b ods. 1 všeobecného nariadeni</w:t>
      </w:r>
      <w:r w:rsidRPr="00DD1964">
        <w:t>a čl. 29 ods. 1 nariadenia Európskeho parlamentu a Rady (EÚ) č. 1290/2013 z 11. decembra 2013, ktorým sa ustanovujú pravidlá účasti na programe Horizont 2020 - rámcový program pre výskum a inováciu (2014 - 2020) a pravidlá jeho šírenia, a ktorým sa zrušuje nariadenie (ES) č. 1906/2006</w:t>
      </w:r>
    </w:p>
  </w:footnote>
  <w:footnote w:id="31">
    <w:p w14:paraId="5B528464" w14:textId="4AC50C2B" w:rsidR="0031707D" w:rsidRDefault="0031707D">
      <w:pPr>
        <w:pStyle w:val="Textpoznmkypodiarou"/>
        <w:jc w:val="both"/>
      </w:pPr>
      <w:r>
        <w:rPr>
          <w:rStyle w:val="Odkaznapoznmkupodiarou"/>
        </w:rPr>
        <w:footnoteRef/>
      </w:r>
      <w:r>
        <w:t>Vymedzenie nepriamych výdavkov a vymedzenie priamych výdavkov na riadenie projektu je stanovené v prílohe č. 1 tohto metodického pokynu..</w:t>
      </w:r>
    </w:p>
  </w:footnote>
  <w:footnote w:id="32">
    <w:p w14:paraId="07ADDA35" w14:textId="77777777" w:rsidR="0031707D" w:rsidRDefault="0031707D">
      <w:pPr>
        <w:pStyle w:val="Textpoznmkypodiarou"/>
        <w:jc w:val="both"/>
      </w:pPr>
      <w:r>
        <w:rPr>
          <w:rStyle w:val="Odkaznapoznmkupodiarou"/>
        </w:rPr>
        <w:footnoteRef/>
      </w:r>
      <w:r>
        <w:t>V zmysle časti 2.2.2 Vymedzenie priamych nákladov, nepriamych nákladov a nákladov na zamestnancov, Usmernenia týkajúce sa zjednodušených možností vykazovania nákladov (EGESIF_14-0017).</w:t>
      </w:r>
    </w:p>
  </w:footnote>
  <w:footnote w:id="33">
    <w:p w14:paraId="3398C99E" w14:textId="140F4B9E" w:rsidR="0031707D" w:rsidRDefault="0031707D" w:rsidP="00C61CA0">
      <w:pPr>
        <w:pStyle w:val="Textpoznmkypodiarou"/>
        <w:jc w:val="both"/>
      </w:pPr>
      <w:r>
        <w:rPr>
          <w:rStyle w:val="Odkaznapoznmkupodiarou"/>
        </w:rPr>
        <w:footnoteRef/>
      </w:r>
      <w:r>
        <w:t xml:space="preserve"> Za obslužný personál sa považujú zamestnanci, ktorí zabezpečujú činnosť podniku (subjektu) a pre ktorých je ťažké preukázateľne určiť čas vykonávanej práce na projekte. Za obslužný personál je možné považovať: sekretárku, generálneho riaditeľa, údržbára, strážnika, vodiča, účtovníka, personalistku, zamestnanca zabezpečujúceho nákup pre podnik a iné obdobné pozície, ktoré štandardne existujú aj bez realizácie projektu. Ak je zamestnanec vyčlenený na realizáciu projektu, je možné jeho čas strávený na projekte jednoznačne určiť (napr. sekretárka, ktorá je v určené dni vyčlenená len pre realizáciu projektu) potom sa výdavok na zamestnanca podľa preukázaného času práce na projekte považuje za priamy výdavok.</w:t>
      </w:r>
    </w:p>
  </w:footnote>
  <w:footnote w:id="34">
    <w:p w14:paraId="526D5489" w14:textId="77777777" w:rsidR="0031707D" w:rsidRDefault="0031707D" w:rsidP="00C61CA0">
      <w:pPr>
        <w:pStyle w:val="Textpoznmkypodiarou"/>
        <w:jc w:val="both"/>
      </w:pPr>
      <w:r>
        <w:rPr>
          <w:rStyle w:val="Odkaznapoznmkupodiarou"/>
        </w:rPr>
        <w:footnoteRef/>
      </w:r>
      <w:r>
        <w:t xml:space="preserve"> V zmysle Systému finančného riadenia na programové obdobie 2014 - 2020 výdavky súvisiace s dobrovoľným rozhodnutím prijímateľa o zriadení samostatného účtu v zahraničnej banke sú neoprávnené, rovnako, ako aj transakcie na takomto účte. </w:t>
      </w:r>
    </w:p>
  </w:footnote>
  <w:footnote w:id="35">
    <w:p w14:paraId="3BEEAAF3" w14:textId="1972B425" w:rsidR="0031707D" w:rsidRDefault="0031707D" w:rsidP="00904066">
      <w:pPr>
        <w:pStyle w:val="Textpoznmkypodiarou"/>
        <w:jc w:val="both"/>
      </w:pPr>
      <w:r>
        <w:rPr>
          <w:rStyle w:val="Odkaznapoznmkupodiarou"/>
        </w:rPr>
        <w:footnoteRef/>
      </w:r>
      <w:r>
        <w:t xml:space="preserve"> Pri viacročných projektoch môže RO usmerniť žiadateľov o možnosti rozpočtovania mzdy vrátane valorizačného koeficientu (rast mzdy v jednotlivých rokoch). Pre tento </w:t>
      </w:r>
      <w:r w:rsidRPr="0068534B">
        <w:t xml:space="preserve">účel je možné použiť napríklad  prognózovaný údaj z Inštitútu finančnej politiky, údaje Štatistického úradu SR a pod. </w:t>
      </w:r>
      <w:r>
        <w:t xml:space="preserve"> </w:t>
      </w:r>
    </w:p>
  </w:footnote>
  <w:footnote w:id="36">
    <w:p w14:paraId="29BFD1D5" w14:textId="77777777" w:rsidR="0031707D" w:rsidRDefault="0031707D">
      <w:pPr>
        <w:pStyle w:val="Textpoznmkypodiarou"/>
        <w:jc w:val="both"/>
      </w:pPr>
      <w:r>
        <w:rPr>
          <w:rStyle w:val="Odkaznapoznmkupodiarou"/>
        </w:rPr>
        <w:footnoteRef/>
      </w:r>
      <w:r>
        <w:t>Netýka sa projektov technickej pomoci.</w:t>
      </w:r>
    </w:p>
  </w:footnote>
  <w:footnote w:id="37">
    <w:p w14:paraId="02C6FE44" w14:textId="15E4F3F1" w:rsidR="0031707D" w:rsidRDefault="0031707D" w:rsidP="00904066">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38">
    <w:p w14:paraId="7C697EF6" w14:textId="4E1ED2EF" w:rsidR="0031707D" w:rsidRDefault="0031707D" w:rsidP="00CD10D2">
      <w:pPr>
        <w:pStyle w:val="Textpoznmkypodiarou"/>
        <w:jc w:val="both"/>
      </w:pPr>
      <w:r>
        <w:rPr>
          <w:rStyle w:val="Odkaznapoznmkupodiarou"/>
        </w:rPr>
        <w:footnoteRef/>
      </w:r>
      <w:r>
        <w:t xml:space="preserve">Na účely metodického pokynu sa pod pojmom pracovný pomer rozumie pracovný pomer založený pracovnou zmluvou, dohoda o práci vykonávanej mimo pracovného pomeru a štátnozamestnanecký pomer. </w:t>
      </w:r>
    </w:p>
  </w:footnote>
  <w:footnote w:id="39">
    <w:p w14:paraId="736DA0CA" w14:textId="77777777" w:rsidR="0031707D" w:rsidRDefault="0031707D" w:rsidP="00C61CA0">
      <w:pPr>
        <w:pStyle w:val="Textpoznmkypodiarou"/>
        <w:jc w:val="both"/>
      </w:pPr>
      <w:r>
        <w:rPr>
          <w:rStyle w:val="Odkaznapoznmkupodiarou"/>
        </w:rPr>
        <w:footnoteRef/>
      </w:r>
      <w:r>
        <w:t xml:space="preserve"> V prípade projektov technickej pomoci, ktoré v príslušnom časovom horizonte na seba nadväzujú (napr. ide o projekty TP s dĺžkou realizácie na jeden kalendárny rok)  sa primerane aplikuje predmetná požiadavka. </w:t>
      </w:r>
    </w:p>
  </w:footnote>
  <w:footnote w:id="40">
    <w:p w14:paraId="23EC7EDC" w14:textId="15C62355" w:rsidR="0031707D" w:rsidRDefault="0031707D" w:rsidP="00ED2453">
      <w:pPr>
        <w:pStyle w:val="Textpoznmkypodiarou"/>
        <w:jc w:val="both"/>
      </w:pPr>
      <w:r>
        <w:rPr>
          <w:rStyle w:val="Odkaznapoznmkupodiarou"/>
        </w:rPr>
        <w:footnoteRef/>
      </w:r>
      <w:r>
        <w:t xml:space="preserve"> Uvedené nemá vplyv na povinnosť zamestnávateľa viesť evidenciu pracovného času podľa §99 zákonníka práce.</w:t>
      </w:r>
    </w:p>
  </w:footnote>
  <w:footnote w:id="41">
    <w:p w14:paraId="7F618A76" w14:textId="77777777" w:rsidR="0031707D" w:rsidRPr="001C1652" w:rsidRDefault="0031707D" w:rsidP="00D45D60">
      <w:pPr>
        <w:pStyle w:val="Textpoznmkypodiarou"/>
        <w:jc w:val="both"/>
        <w:rPr>
          <w:rFonts w:asciiTheme="minorHAnsi" w:hAnsiTheme="minorHAnsi" w:cstheme="minorHAnsi"/>
          <w:sz w:val="18"/>
          <w:szCs w:val="18"/>
        </w:rPr>
      </w:pPr>
      <w:r w:rsidRPr="001C1652">
        <w:rPr>
          <w:rStyle w:val="Odkaznapoznmkupodiarou"/>
          <w:rFonts w:asciiTheme="minorHAnsi" w:hAnsiTheme="minorHAnsi" w:cstheme="minorHAnsi"/>
          <w:sz w:val="18"/>
          <w:szCs w:val="18"/>
        </w:rPr>
        <w:footnoteRef/>
      </w:r>
      <w:r w:rsidRPr="001C1652">
        <w:rPr>
          <w:rFonts w:asciiTheme="minorHAnsi" w:hAnsiTheme="minorHAnsi" w:cstheme="minorHAnsi"/>
          <w:sz w:val="18"/>
          <w:szCs w:val="18"/>
        </w:rPr>
        <w:t xml:space="preserve"> </w:t>
      </w:r>
      <w:r w:rsidRPr="00462CC1">
        <w:t>V prípade dohôd o prácach vykonávaných mimo pracovného pomeru (§§ 223 až 228a Zákonníka práce) ide o obdobie najviac 12 mesiacov.</w:t>
      </w:r>
    </w:p>
  </w:footnote>
  <w:footnote w:id="42">
    <w:p w14:paraId="4FBE577F" w14:textId="77777777" w:rsidR="0031707D" w:rsidRDefault="0031707D">
      <w:pPr>
        <w:pStyle w:val="Textpoznmkypodiarou"/>
        <w:jc w:val="both"/>
      </w:pPr>
      <w:r>
        <w:rPr>
          <w:rStyle w:val="Odkaznapoznmkupodiarou"/>
        </w:rPr>
        <w:footnoteRef/>
      </w:r>
      <w:r>
        <w:t>Ide o zložku mzdy v zmysle § 118 zákonníka práce. Uvedené sa aplikuje aj na  obdobný pracovný vzťah (napr. zákon o štátnej službe).</w:t>
      </w:r>
    </w:p>
  </w:footnote>
  <w:footnote w:id="43">
    <w:p w14:paraId="1C4E67CA" w14:textId="65B78A37" w:rsidR="0031707D" w:rsidRDefault="0031707D">
      <w:pPr>
        <w:pStyle w:val="Textpoznmkypodiarou"/>
      </w:pPr>
      <w:ins w:id="75" w:author="Autor">
        <w:r>
          <w:rPr>
            <w:rStyle w:val="Odkaznapoznmkupodiarou"/>
          </w:rPr>
          <w:footnoteRef/>
        </w:r>
        <w:r>
          <w:t xml:space="preserve"> </w:t>
        </w:r>
        <w:r w:rsidRPr="00E32401">
          <w:t>Zapojenie zamestnanca na projekte a pravidlá odmeňovania treba vykladať vo vzťahu k tej pracovnej zmluve, ktorá mu to</w:t>
        </w:r>
        <w:r>
          <w:t xml:space="preserve"> určuje a v nadväznosti na </w:t>
        </w:r>
        <w:r w:rsidRPr="00E32401">
          <w:t>predch</w:t>
        </w:r>
        <w:r>
          <w:t>ádzajúci bod</w:t>
        </w:r>
        <w:r w:rsidRPr="00E32401">
          <w:t xml:space="preserve"> 4 písmeno a), v ktorom je definované kedy je zamestnanec považovaný za zamestnanca pracujúceho na projekte počas celého ustanoveného pracovného času a v nadväznosti na ustanovenia o pracovnom pomere v zákonníku práce</w:t>
        </w:r>
        <w:r>
          <w:t>.</w:t>
        </w:r>
      </w:ins>
    </w:p>
  </w:footnote>
  <w:footnote w:id="44">
    <w:p w14:paraId="3E4272B1" w14:textId="77A3F2F0" w:rsidR="0031707D" w:rsidRDefault="0031707D" w:rsidP="00010116">
      <w:pPr>
        <w:pStyle w:val="Textpoznmkypodiarou"/>
        <w:jc w:val="both"/>
      </w:pPr>
      <w:r>
        <w:rPr>
          <w:rStyle w:val="Odkaznapoznmkupodiarou"/>
        </w:rPr>
        <w:footnoteRef/>
      </w:r>
      <w:r>
        <w:t xml:space="preserve"> </w:t>
      </w:r>
      <w:r w:rsidRPr="002F02A6">
        <w:t>Výnimk</w:t>
      </w:r>
      <w:r>
        <w:t>o</w:t>
      </w:r>
      <w:r w:rsidRPr="002F02A6">
        <w:t xml:space="preserve">u </w:t>
      </w:r>
      <w:r w:rsidRPr="00F12D05">
        <w:t xml:space="preserve">je </w:t>
      </w:r>
      <w:ins w:id="76" w:author="Autor">
        <w:r>
          <w:t>ak osobitný predpis ustanovuje inak.</w:t>
        </w:r>
      </w:ins>
      <w:del w:id="77" w:author="Autor">
        <w:r w:rsidRPr="00F12D05" w:rsidDel="00B82F42">
          <w:delText>pracovná činnosť/výkon práce vyžadujúca nerovnomerné rozvrhnutie týždenného pracovného času.</w:delText>
        </w:r>
      </w:del>
    </w:p>
  </w:footnote>
  <w:footnote w:id="45">
    <w:p w14:paraId="40892A13" w14:textId="2A562941" w:rsidR="0031707D" w:rsidRDefault="0031707D" w:rsidP="0023727B">
      <w:pPr>
        <w:pStyle w:val="Textpoznmkypodiarou"/>
        <w:jc w:val="both"/>
      </w:pPr>
      <w:r>
        <w:rPr>
          <w:rStyle w:val="Odkaznapoznmkupodiarou"/>
        </w:rPr>
        <w:footnoteRef/>
      </w:r>
      <w:r>
        <w:t xml:space="preserve"> Toto vymedzenie sa nevzťahuje na EÚS. Vymedzenie výdavkov na zamestnancov v súvislosti s EÚS sa nachádza v delegovanom nariadení č. 481/2014.</w:t>
      </w:r>
    </w:p>
  </w:footnote>
  <w:footnote w:id="46">
    <w:p w14:paraId="691FEB4C" w14:textId="77777777" w:rsidR="0031707D" w:rsidRDefault="0031707D">
      <w:pPr>
        <w:pStyle w:val="Textpoznmkypodiarou"/>
      </w:pPr>
      <w:r>
        <w:rPr>
          <w:rStyle w:val="Odkaznapoznmkupodiarou"/>
        </w:rPr>
        <w:footnoteRef/>
      </w:r>
      <w:r>
        <w:t xml:space="preserve"> V zmysle § 130 ods. 5 zákona č. 311/2001 Z. z. v znení neskorších predpisov.</w:t>
      </w:r>
    </w:p>
  </w:footnote>
  <w:footnote w:id="47">
    <w:p w14:paraId="0892BEFE" w14:textId="77777777" w:rsidR="0031707D" w:rsidRDefault="0031707D" w:rsidP="0023727B">
      <w:pPr>
        <w:pStyle w:val="Textpoznmkypodiarou"/>
        <w:jc w:val="both"/>
      </w:pPr>
      <w:r>
        <w:rPr>
          <w:rStyle w:val="Odkaznapoznmkupodiarou"/>
        </w:rPr>
        <w:footnoteRef/>
      </w:r>
      <w:r>
        <w:t xml:space="preserve"> Ide o pracovnoprávny vzťah (pracovný pomer, dohody o prácach vykonávaných mimo pracovného pomeru) alebo obdobný pracovný vzťah (štátnozamestnanecký pomer, výkon práce vo verejnom záujme). </w:t>
      </w:r>
    </w:p>
  </w:footnote>
  <w:footnote w:id="48">
    <w:p w14:paraId="00B5DDD6" w14:textId="67C10537" w:rsidR="0031707D" w:rsidRDefault="0031707D" w:rsidP="00A357DE">
      <w:pPr>
        <w:pStyle w:val="Textpoznmkypodiarou"/>
        <w:jc w:val="both"/>
      </w:pPr>
      <w:r>
        <w:rPr>
          <w:rStyle w:val="Odkaznapoznmkupodiarou"/>
        </w:rPr>
        <w:footnoteRef/>
      </w:r>
      <w:r>
        <w:t xml:space="preserve"> Pre ostatné programy sú </w:t>
      </w:r>
      <w:r>
        <w:rPr>
          <w:color w:val="000000"/>
          <w:lang w:eastAsia="en-AU"/>
        </w:rPr>
        <w:t>príspevky zamestnávateľa na stravovanie (§ 152 Zákonníka práce) považované za oprávnené výdavky (za  oprávnené výdavky však nie je možné považovať príspevok zamestnávateľa zo sociálneho fondu).</w:t>
      </w:r>
    </w:p>
  </w:footnote>
  <w:footnote w:id="49">
    <w:p w14:paraId="0B34DF4A" w14:textId="77777777" w:rsidR="0031707D" w:rsidRDefault="0031707D">
      <w:pPr>
        <w:pStyle w:val="Textpoznmkypodiarou"/>
        <w:jc w:val="both"/>
      </w:pPr>
      <w:r>
        <w:rPr>
          <w:rStyle w:val="Odkaznapoznmkupodiarou"/>
        </w:rPr>
        <w:footnoteRef/>
      </w:r>
      <w:r>
        <w:t>V prípade stravného poskytnutého dodávateľsky (na faktúru) je RO povinný stanoviť podmienky na aplikovanie stravného (najmä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50">
    <w:p w14:paraId="52798F52" w14:textId="77777777" w:rsidR="0031707D" w:rsidRDefault="0031707D" w:rsidP="00D028C4">
      <w:pPr>
        <w:pStyle w:val="Textpoznmkypodiarou"/>
        <w:jc w:val="both"/>
      </w:pPr>
      <w:r>
        <w:rPr>
          <w:rStyle w:val="Odkaznapoznmkupodiarou"/>
        </w:rPr>
        <w:footnoteRef/>
      </w:r>
      <w:r>
        <w:t xml:space="preserve"> V prípade, ak nie je možné z časového hľadiska a dostupnosti verejnej dopravy použiť inú alternatívu, považuje sa použitie taxi služby za oprávnené. Takýto prípad musí byť riadne odôvodniteľný. </w:t>
      </w:r>
    </w:p>
  </w:footnote>
  <w:footnote w:id="51">
    <w:p w14:paraId="1C7C2E28" w14:textId="72F1F867" w:rsidR="0031707D" w:rsidRDefault="0031707D">
      <w:pPr>
        <w:pStyle w:val="Textpoznmkypodiarou"/>
        <w:jc w:val="both"/>
      </w:pPr>
      <w:r>
        <w:rPr>
          <w:rStyle w:val="Odkaznapoznmkupodiarou"/>
        </w:rPr>
        <w:footnoteRef/>
      </w:r>
      <w: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 RO môže určiť, že výdavky na obstaranie diaľničnej známky nebudú oprávnené, resp. určí dodatočné podmienky za ktorých je možné akceptovať výdavky na obstaranie diaľničnej známky ako oprávnené.</w:t>
      </w:r>
    </w:p>
  </w:footnote>
  <w:footnote w:id="52">
    <w:p w14:paraId="6303878D" w14:textId="77777777" w:rsidR="0031707D" w:rsidRDefault="0031707D">
      <w:pPr>
        <w:pStyle w:val="Textpoznmkypodiarou"/>
        <w:jc w:val="both"/>
      </w:pPr>
      <w:r>
        <w:rPr>
          <w:rStyle w:val="Odkaznapoznmkupodiarou"/>
        </w:rPr>
        <w:footnoteRef/>
      </w:r>
      <w:r>
        <w:t>Za minimálne odborné požiadavky na experta (zahraničného/domáceho) sú 10 ročná prax v odbore a II. stupeň vysokoškolského vzdelania (v prípade zahraničných vysokých škôl sa aplikuje porovnateľný stupeň vzdelania); pričom RO z hľadiska cieľov a potrieb OP môže určiť minimálne odborné požiadavky na experta inak (uvedené nie je možné upraviť SO).</w:t>
      </w:r>
    </w:p>
  </w:footnote>
  <w:footnote w:id="53">
    <w:p w14:paraId="19740FF4" w14:textId="77777777" w:rsidR="0031707D" w:rsidRDefault="0031707D">
      <w:pPr>
        <w:pStyle w:val="Textpoznmkypodiarou"/>
        <w:jc w:val="both"/>
      </w:pPr>
      <w:r>
        <w:rPr>
          <w:rStyle w:val="Odkaznapoznmkupodiarou"/>
        </w:rPr>
        <w:footnoteRef/>
      </w:r>
      <w:r>
        <w:t>Týmto nie je dotknutá možnosť, že odplata za služby dohodnutá medzi dodávateľom a prijímateľom je vyššia ako maximálna hodnota určená RO, pričom rozdiel medzi dohodnutou odplatou a maximálnou hodnotou je určený ako neoprávnený výdavok.</w:t>
      </w:r>
    </w:p>
  </w:footnote>
  <w:footnote w:id="54">
    <w:p w14:paraId="14D001AC" w14:textId="47D37710" w:rsidR="0031707D" w:rsidRDefault="0031707D" w:rsidP="005D5608">
      <w:pPr>
        <w:pStyle w:val="Textpoznmkypodiarou"/>
        <w:jc w:val="both"/>
      </w:pPr>
      <w:r>
        <w:rPr>
          <w:rStyle w:val="Odkaznapoznmkupodiarou"/>
        </w:rPr>
        <w:footnoteRef/>
      </w:r>
      <w:r>
        <w:t xml:space="preserve"> </w:t>
      </w:r>
      <w:r w:rsidRPr="005D5608">
        <w:t>Ak v rámci dopytovo-orientovaného projektu je podporená financovaná tvorba dokumentu (napr. štúdia, analýza, školiaci materiál, publikácie, atď.) s cieľom jeho ďalšieho využitia v projekte a preukázateľne nie je v</w:t>
      </w:r>
      <w:r>
        <w:t> </w:t>
      </w:r>
      <w:r w:rsidRPr="005D5608">
        <w:t>danom projekte využitý,  sú výdavky vynaložené na takýto dokument neoprávnené. Vo všeobecnosti sú výdavky na dokumenty, ktoré sa nevyužijú v danom projekte neoprávnené. Výnimku tvoria výdavky na</w:t>
      </w:r>
      <w:r>
        <w:t> </w:t>
      </w:r>
      <w:r w:rsidRPr="005D5608">
        <w:t>dokumenty, pri</w:t>
      </w:r>
      <w:r>
        <w:t> </w:t>
      </w:r>
      <w:r w:rsidRPr="005D5608">
        <w:t>ktorých vie RO po zrealizovaní projektu jednoznačne preukázať ich využitie resp. zdôvodniť potrebu ich realizácie, ako napr. výdavky na hodnotenie operačného programu a pod. RO je povinný do svojej riadiacej dokumentácie zaviesť kontrolné mechanizmy na overenie využitia týchto dokumentov.</w:t>
      </w:r>
    </w:p>
  </w:footnote>
  <w:footnote w:id="55">
    <w:p w14:paraId="1494D46B" w14:textId="77777777" w:rsidR="0031707D" w:rsidRDefault="0031707D">
      <w:pPr>
        <w:pStyle w:val="Textpoznmkypodiarou"/>
        <w:jc w:val="both"/>
      </w:pPr>
      <w:r>
        <w:rPr>
          <w:rStyle w:val="Odkaznapoznmkupodiarou"/>
        </w:rPr>
        <w:footnoteRef/>
      </w:r>
      <w:r>
        <w:t xml:space="preserve">Prijímateľ rešpektuje zásadu „hodnota za peniaze/value for money“. RO ustanoví podmienky, za ktorých je možné  uvedené služby považovať za oprávnené, napr. nevyhnutnosť a využiteľnosť v rámci realizácie projektu, odbornosť osôb podieľajúcich sa na daných službách, zabezpečenie, že osoby podieľajúce sa na službách nie sú v pracovnoprávnom vzťahu s prijímateľom. RO si môže zároveň vyhradiť právo posúdenia vykonanej služby prostredníctvom nezávislého posudku. </w:t>
      </w:r>
    </w:p>
  </w:footnote>
  <w:footnote w:id="56">
    <w:p w14:paraId="2CA5B901" w14:textId="77777777" w:rsidR="0031707D" w:rsidRDefault="0031707D" w:rsidP="0023727B">
      <w:pPr>
        <w:pStyle w:val="Textpoznmkypodiarou"/>
        <w:jc w:val="both"/>
      </w:pPr>
      <w:r>
        <w:rPr>
          <w:rStyle w:val="Odkaznapoznmkupodiarou"/>
        </w:rPr>
        <w:footnoteRef/>
      </w:r>
      <w:r>
        <w:t xml:space="preserve"> Účastníkom sa rozumie fyzická osoba, ktorá sa zúčastní predmetného podujatia (môže ísť napr. o cieľovú skupinu, verejnosť, užívateľ).</w:t>
      </w:r>
    </w:p>
  </w:footnote>
  <w:footnote w:id="57">
    <w:p w14:paraId="6CB734AD" w14:textId="73B8AFD7" w:rsidR="0031707D" w:rsidRDefault="0031707D">
      <w:pPr>
        <w:pStyle w:val="Textpoznmkypodiarou"/>
        <w:jc w:val="both"/>
      </w:pPr>
      <w:r>
        <w:rPr>
          <w:rStyle w:val="Odkaznapoznmkupodiarou"/>
        </w:rPr>
        <w:footnoteRef/>
      </w:r>
      <w:r>
        <w:t xml:space="preserve">Prijímateľ rešpektuje podmienku zásady „hodnota za peniaze/value for money“. RO ustanoví podmienky, za ktorých je možné  uvedené služby považovať za oprávnené, napr. nevyhnutnosť a využiteľnosť v rámci realizácie projektu, odbornosť osôb podieľajúcich sa na daných službách, zabezpečenie, že osoby podieľajúce sa na službách nie sú v pracovnoprávnom vzťahu s prijímateľom. RO si môže zároveň vyhradiť právo posúdenia vykonanej služby prostredníctvom nezávislého posudku. </w:t>
      </w:r>
    </w:p>
  </w:footnote>
  <w:footnote w:id="58">
    <w:p w14:paraId="4A1A9411" w14:textId="0F3EAE64" w:rsidR="0031707D" w:rsidRDefault="0031707D">
      <w:pPr>
        <w:pStyle w:val="Textpoznmkypodiarou"/>
        <w:jc w:val="both"/>
      </w:pPr>
      <w:r>
        <w:rPr>
          <w:rStyle w:val="Odkaznapoznmkupodiarou"/>
        </w:rPr>
        <w:footnoteRef/>
      </w:r>
      <w:r>
        <w:t xml:space="preserve">Ak by počas doby realizácie projektu došlo k poškodeniu majetku,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59">
    <w:p w14:paraId="78AF3075" w14:textId="77777777" w:rsidR="0031707D" w:rsidRDefault="0031707D">
      <w:pPr>
        <w:pStyle w:val="Textpoznmkypodiarou"/>
        <w:jc w:val="both"/>
      </w:pPr>
      <w:r>
        <w:rPr>
          <w:rStyle w:val="Odkaznapoznmkupodiarou"/>
        </w:rPr>
        <w:footnoteRef/>
      </w:r>
      <w: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0">
    <w:p w14:paraId="73E2E200" w14:textId="77777777" w:rsidR="0031707D" w:rsidRDefault="0031707D">
      <w:pPr>
        <w:pStyle w:val="Textpoznmkypodiarou"/>
      </w:pPr>
      <w:r>
        <w:rPr>
          <w:rStyle w:val="Odkaznapoznmkupodiarou"/>
        </w:rPr>
        <w:footnoteRef/>
      </w:r>
      <w:r>
        <w:t>Týmto nie je dotknuté ustanovenie čl. 69 ods. 3 písm. a) všeobecného nariadenia.</w:t>
      </w:r>
    </w:p>
  </w:footnote>
  <w:footnote w:id="61">
    <w:p w14:paraId="775B1F30" w14:textId="77777777" w:rsidR="0031707D" w:rsidRDefault="0031707D">
      <w:pPr>
        <w:pStyle w:val="Textpoznmkypodiarou"/>
      </w:pPr>
      <w:r>
        <w:rPr>
          <w:rStyle w:val="Odkaznapoznmkupodiarou"/>
        </w:rPr>
        <w:footnoteRef/>
      </w:r>
      <w:r>
        <w:t>Uvedené môže mať vplyv na správne určenie finančnej medzery pri projektoch generujúcich príjmy.</w:t>
      </w:r>
    </w:p>
  </w:footnote>
  <w:footnote w:id="62">
    <w:p w14:paraId="7DC87190" w14:textId="77777777" w:rsidR="0031707D" w:rsidRDefault="0031707D">
      <w:pPr>
        <w:pStyle w:val="Textpoznmkypodiarou"/>
        <w:jc w:val="both"/>
      </w:pPr>
      <w:r>
        <w:rPr>
          <w:rStyle w:val="Odkaznapoznmkupodiarou"/>
        </w:rPr>
        <w:footnoteRef/>
      </w:r>
      <w:r>
        <w:t>Za splnenia vyššie uvedených podmienok.</w:t>
      </w:r>
    </w:p>
  </w:footnote>
  <w:footnote w:id="63">
    <w:p w14:paraId="276FFFF1" w14:textId="61307C94" w:rsidR="0031707D" w:rsidRDefault="0031707D" w:rsidP="001B1C27">
      <w:pPr>
        <w:pStyle w:val="Textpoznmkypodiarou"/>
        <w:jc w:val="both"/>
      </w:pPr>
      <w:r>
        <w:rPr>
          <w:rStyle w:val="Odkaznapoznmkupodiarou"/>
        </w:rPr>
        <w:footnoteRef/>
      </w:r>
      <w:r>
        <w:t xml:space="preserve"> Pri paušálnom financovaní sa overujú ostatné kategórie výdavkov (napr. pri paušálnej sadzbe na nepriame výdavky sa overujú priame výdavky, ktoré tvoria základňu pre úhradu nepriamych výdavkov). </w:t>
      </w:r>
    </w:p>
  </w:footnote>
  <w:footnote w:id="64">
    <w:p w14:paraId="6D65DCF7" w14:textId="222E7EB7" w:rsidR="0031707D" w:rsidRDefault="0031707D">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65">
    <w:p w14:paraId="0EBA7E25" w14:textId="77777777" w:rsidR="0031707D" w:rsidRDefault="0031707D">
      <w:pPr>
        <w:pStyle w:val="Textpoznmkypodiarou"/>
        <w:jc w:val="both"/>
      </w:pPr>
      <w:r>
        <w:rPr>
          <w:rStyle w:val="Odkaznapoznmkupodiarou"/>
        </w:rPr>
        <w:footnoteRef/>
      </w:r>
      <w:r>
        <w:t>Preukazovanie úhrady výdavkov sa nevzťahuje na výdavky realizované v režime zjednodušeného vykazovania výdavkov a výdavky vo forme vecných príspevkov a odpisov.</w:t>
      </w:r>
    </w:p>
  </w:footnote>
  <w:footnote w:id="66">
    <w:p w14:paraId="647218B4" w14:textId="3037931F" w:rsidR="0031707D" w:rsidRDefault="0031707D">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67">
    <w:p w14:paraId="4A6511A0" w14:textId="61B3D95B"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68">
    <w:p w14:paraId="4AE9A219" w14:textId="1191C374"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69">
    <w:p w14:paraId="3EDDCC01" w14:textId="72B4D95D" w:rsidR="0031707D" w:rsidRDefault="0031707D">
      <w:pPr>
        <w:pStyle w:val="Textpoznmkypodiarou"/>
        <w:jc w:val="both"/>
      </w:pPr>
      <w:r>
        <w:rPr>
          <w:rStyle w:val="Odkaznapoznmkupodiarou"/>
        </w:rPr>
        <w:footnoteRef/>
      </w:r>
      <w:r>
        <w:t>RO môžu v odôvodnených prípadoch stanoviť, že za oprávnené odpisy budú považované účtovné odpisy aj vo výške vyššej, ako sú daňové odpisy. Je v kompetencii RO určiť,  ktorú metódu/metódy odpisovania bude považovať za oprávnenú.</w:t>
      </w:r>
    </w:p>
  </w:footnote>
  <w:footnote w:id="70">
    <w:p w14:paraId="5DE82185" w14:textId="77777777" w:rsidR="0031707D" w:rsidRDefault="0031707D">
      <w:pPr>
        <w:pStyle w:val="Textpoznmkypodiarou"/>
      </w:pPr>
      <w:r>
        <w:rPr>
          <w:rStyle w:val="Odkaznapoznmkupodiarou"/>
        </w:rPr>
        <w:footnoteRef/>
      </w:r>
      <w:r>
        <w:t>V prípade osobných výdavkov ako nepriamych výdavkov sa postupuje podľa kapitoly 3.4.7.</w:t>
      </w:r>
    </w:p>
  </w:footnote>
  <w:footnote w:id="71">
    <w:p w14:paraId="183E923F" w14:textId="3B91DF7E"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2">
    <w:p w14:paraId="0B8EA8AF" w14:textId="52D78D02"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3">
    <w:p w14:paraId="5CBC72CE" w14:textId="663C69F6"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74">
    <w:p w14:paraId="0547FC5B" w14:textId="77777777" w:rsidR="0031707D" w:rsidRDefault="0031707D">
      <w:pPr>
        <w:pStyle w:val="Textpoznmkypodiarou"/>
        <w:jc w:val="both"/>
      </w:pPr>
      <w:r>
        <w:rPr>
          <w:rStyle w:val="Odkaznapoznmkupodiarou"/>
        </w:rPr>
        <w:footnoteRef/>
      </w:r>
      <w:r>
        <w:t>Vrátane štátnozamestnaneckého pomeru.</w:t>
      </w:r>
    </w:p>
  </w:footnote>
  <w:footnote w:id="75">
    <w:p w14:paraId="35A8CF81" w14:textId="77777777" w:rsidR="0031707D" w:rsidRDefault="0031707D">
      <w:pPr>
        <w:pStyle w:val="Textpoznmkypodiarou"/>
        <w:jc w:val="both"/>
      </w:pPr>
      <w:r>
        <w:rPr>
          <w:rStyle w:val="Odkaznapoznmkupodiarou"/>
        </w:rPr>
        <w:footnoteRef/>
      </w:r>
      <w:r>
        <w:t>V prípade projektov TP RO na základe skúseností a možného rizika vzniku neoprávnených výdavkov rozhodne o predložení príslušných dokumentov.</w:t>
      </w:r>
    </w:p>
  </w:footnote>
  <w:footnote w:id="76">
    <w:p w14:paraId="440E4B21" w14:textId="4DD8137D" w:rsidR="0031707D" w:rsidRDefault="0031707D" w:rsidP="00A1133F">
      <w:pPr>
        <w:pStyle w:val="Textpoznmkypodiarou"/>
        <w:jc w:val="both"/>
      </w:pPr>
      <w:r>
        <w:rPr>
          <w:rStyle w:val="Odkaznapoznmkupodiarou"/>
        </w:rPr>
        <w:footnoteRef/>
      </w:r>
      <w:r>
        <w:t xml:space="preserve"> 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77">
    <w:p w14:paraId="6E077F36" w14:textId="77777777" w:rsidR="0031707D" w:rsidRDefault="0031707D">
      <w:pPr>
        <w:pStyle w:val="Textpoznmkypodiarou"/>
      </w:pPr>
      <w:r>
        <w:rPr>
          <w:rStyle w:val="Odkaznapoznmkupodiarou"/>
        </w:rPr>
        <w:footnoteRef/>
      </w:r>
      <w:r>
        <w:t>Prezenčnú listinu podpisujú aj zúčastnené osoby  na príslušných aktivitách.</w:t>
      </w:r>
    </w:p>
  </w:footnote>
  <w:footnote w:id="78">
    <w:p w14:paraId="30A81CC6" w14:textId="77777777" w:rsidR="0031707D" w:rsidRDefault="0031707D" w:rsidP="0023727B">
      <w:pPr>
        <w:pStyle w:val="Textpoznmkypodiarou"/>
        <w:jc w:val="both"/>
      </w:pPr>
      <w:r>
        <w:rPr>
          <w:rStyle w:val="Odkaznapoznmkupodiarou"/>
        </w:rPr>
        <w:footnoteRef/>
      </w:r>
      <w:r>
        <w:t>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79">
    <w:p w14:paraId="34E556A9" w14:textId="14BB9C92" w:rsidR="0031707D" w:rsidRDefault="0031707D" w:rsidP="00904066">
      <w:pPr>
        <w:pStyle w:val="Textpoznmkypodiarou"/>
        <w:jc w:val="both"/>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80">
    <w:p w14:paraId="6E6EDE25" w14:textId="41186829" w:rsidR="0031707D" w:rsidRDefault="0031707D" w:rsidP="00904066">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81">
    <w:p w14:paraId="661E628B" w14:textId="75708457" w:rsidR="0031707D" w:rsidRDefault="0031707D">
      <w:pPr>
        <w:pStyle w:val="Textpoznmkypodiarou"/>
        <w:jc w:val="both"/>
      </w:pPr>
      <w:r>
        <w:rPr>
          <w:rStyle w:val="Odkaznapoznmkupodiarou"/>
        </w:rPr>
        <w:footnoteRef/>
      </w:r>
      <w:r>
        <w:t xml:space="preserve">RO v prípade potreby má právo stanoviť ako súčasť preberacieho protokolu aj pracovný výkaz alebo sumarizačný hárok z dôvodu preukázania dodaných služieb. </w:t>
      </w:r>
    </w:p>
  </w:footnote>
  <w:footnote w:id="82">
    <w:p w14:paraId="36B75885" w14:textId="3CFFA703" w:rsidR="0031707D" w:rsidRDefault="0031707D" w:rsidP="00576ED0">
      <w:pPr>
        <w:pStyle w:val="Textpoznmkypodiarou"/>
        <w:jc w:val="both"/>
      </w:pPr>
      <w:r>
        <w:rPr>
          <w:rStyle w:val="Odkaznapoznmkupodiarou"/>
        </w:rPr>
        <w:footnoteRef/>
      </w:r>
      <w:r>
        <w:t xml:space="preserve"> Podrobnejšie sú ustanovenia týkajúce sa ZVV popísané v</w:t>
      </w:r>
      <w:del w:id="265" w:author="Autor">
        <w:r w:rsidDel="00232950">
          <w:delText> </w:delText>
        </w:r>
      </w:del>
      <w:ins w:id="266" w:author="Autor">
        <w:r>
          <w:t> </w:t>
        </w:r>
      </w:ins>
      <w:r>
        <w:t>dokumente</w:t>
      </w:r>
      <w:ins w:id="267" w:author="Autor">
        <w:r>
          <w:t xml:space="preserve"> </w:t>
        </w:r>
        <w:r w:rsidRPr="00232950">
          <w:t>Oznámenie Komisie - Usmernenia týkajúce sa používania zjednodušeného vykazovania výdavkov v rámci Európskych štrukturálnych a investičných forndov (EŠIF) - revidovaná verzia (2021/C 200/01)"</w:t>
        </w:r>
      </w:ins>
      <w:r>
        <w:t xml:space="preserve"> </w:t>
      </w:r>
      <w:ins w:id="268" w:author="Autor">
        <w:r>
          <w:rPr>
            <w:color w:val="000000"/>
            <w:shd w:val="clear" w:color="auto" w:fill="FFFFFF"/>
          </w:rPr>
          <w:t>https://eur-lex.europa.eu/legal-content/SK/TXT/HTML/?uri=CELEX:52021XC0527(02)&amp;from=EN (OJ 2021/C 200/01).</w:t>
        </w:r>
      </w:ins>
      <w:del w:id="269" w:author="Autor">
        <w:r w:rsidDel="000B2A40">
          <w:fldChar w:fldCharType="begin"/>
        </w:r>
        <w:r w:rsidDel="000B2A40">
          <w:delInstrText xml:space="preserve"> HYPERLINK "http://ec.europa.eu/regional_policy/sources/thefunds/fin_inst/pdf/simpl_cost_sk.pdf" </w:delInstrText>
        </w:r>
        <w:r w:rsidDel="000B2A40">
          <w:fldChar w:fldCharType="separate"/>
        </w:r>
        <w:r w:rsidRPr="00867811" w:rsidDel="000B2A40">
          <w:rPr>
            <w:rStyle w:val="Hypertextovprepojenie"/>
          </w:rPr>
          <w:delText>EGESIF_14-0017 Usmernenia týkajúce sa zjednodušených možností vykazovania nákladov: Európske štrukturálne a investičné fondy</w:delText>
        </w:r>
        <w:r w:rsidDel="000B2A40">
          <w:rPr>
            <w:rStyle w:val="Hypertextovprepojenie"/>
          </w:rPr>
          <w:fldChar w:fldCharType="end"/>
        </w:r>
        <w:r w:rsidDel="000B2A40">
          <w:delText>.</w:delText>
        </w:r>
      </w:del>
    </w:p>
  </w:footnote>
  <w:footnote w:id="83">
    <w:p w14:paraId="0ECC1D73" w14:textId="47442C90" w:rsidR="0031707D" w:rsidRDefault="0031707D" w:rsidP="00904066">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84">
    <w:p w14:paraId="4A949F16" w14:textId="628E2C67" w:rsidR="0031707D" w:rsidRDefault="0031707D" w:rsidP="00904066">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85">
    <w:p w14:paraId="4DB72EC8" w14:textId="3DAA5AA2" w:rsidR="0031707D" w:rsidRDefault="0031707D" w:rsidP="003D5139">
      <w:pPr>
        <w:pStyle w:val="Textpoznmkypodiarou"/>
        <w:jc w:val="both"/>
      </w:pPr>
      <w:r>
        <w:rPr>
          <w:rStyle w:val="Odkaznapoznmkupodiarou"/>
        </w:rPr>
        <w:footnoteRef/>
      </w:r>
      <w:r>
        <w:t xml:space="preserve"> Pod písmenami a) – c) sa rozumejú najmä nasledovné aspekty metodiky: </w:t>
      </w:r>
      <w:r w:rsidRPr="00406844">
        <w:rPr>
          <w:b/>
        </w:rPr>
        <w:t>podmienky uplatnenia ZVV</w:t>
      </w:r>
      <w:r>
        <w:t xml:space="preserve"> (pre aké subjekty je ZVV určené, evidencia ZVV v rámci skupín výdavkov, či je prípustná možnosť kombinácie s inou formou ZVV, dobrovoľnosť využitia ZVV pre žiadateľa); </w:t>
      </w:r>
      <w:r w:rsidRPr="00406844">
        <w:rPr>
          <w:b/>
        </w:rPr>
        <w:t>podmienky oprávnenosti výdavkov</w:t>
      </w:r>
      <w:r>
        <w:t xml:space="preserve"> (ktoré výdavky sú pokryté PS, ktoré činnosti sú pokryté ŠSJV, pri JP informácia, že výdavky celého projektu sú ňou pokryté); </w:t>
      </w:r>
      <w:r w:rsidRPr="00406844">
        <w:rPr>
          <w:b/>
        </w:rPr>
        <w:t>metodika ustanovenia výšky oprávnených výdavkov</w:t>
      </w:r>
      <w:r>
        <w:t xml:space="preserve"> (uvádza sa % sadzba PS a čo je základňou z ktorej sa PS vypočítava; v prípade ŠSJV je stanovená hodnota jednotky, v prípade JP je stanovená hodnota JP); </w:t>
      </w:r>
      <w:r w:rsidRPr="00406844">
        <w:rPr>
          <w:b/>
        </w:rPr>
        <w:t>spôsob výkonu kontroly</w:t>
      </w:r>
      <w:r>
        <w:t xml:space="preserve"> (v prípade PS sú kontrolované výdavky, ktoré tvoria základňu pre výpočet a následnú úhradu PS - kontroluje sa oprávnenosť základne a správnosť výpočtu PS; v prípade ŠSJV sa kontroluje preukázanie uskutočnenia činností, ktoré sú pokryté ŠSJV, v prípade JP sa kontroluje rozpočet žiadosti o NFP)   V prípade, ak použité ZVV vyplýva z legislatívy EÚ sa vyššie uvedené ustanovenia použijú primerane. Metodika nemusí predstavovať jeden dokument, ale môže sa odvolávať napr. na Príručku pre žiadateľa. </w:t>
      </w:r>
    </w:p>
  </w:footnote>
  <w:footnote w:id="86">
    <w:p w14:paraId="078A8115" w14:textId="7891E6F4" w:rsidR="0031707D" w:rsidRDefault="0031707D" w:rsidP="003D5139">
      <w:pPr>
        <w:pStyle w:val="Textpoznmkypodiarou"/>
        <w:jc w:val="both"/>
      </w:pPr>
      <w:r>
        <w:rPr>
          <w:rStyle w:val="Odkaznapoznmkupodiarou"/>
        </w:rPr>
        <w:footnoteRef/>
      </w:r>
      <w:r>
        <w:t xml:space="preserve"> </w:t>
      </w:r>
      <w:r w:rsidRPr="00FE6E79">
        <w:t xml:space="preserve">V prípade </w:t>
      </w:r>
      <w:r>
        <w:t>výdavkov</w:t>
      </w:r>
      <w:r w:rsidRPr="00FE6E79">
        <w:t xml:space="preserve"> na zamestnancov je </w:t>
      </w:r>
      <w:r>
        <w:t xml:space="preserve">v zmysle článku 68a, odsekov 2 – 5 </w:t>
      </w:r>
      <w:r w:rsidRPr="00FE6E79">
        <w:t>možné použiť výpočet na</w:t>
      </w:r>
      <w:r>
        <w:t> </w:t>
      </w:r>
      <w:r w:rsidRPr="00FE6E79">
        <w:t xml:space="preserve">hodinový </w:t>
      </w:r>
      <w:r>
        <w:t>výdavok</w:t>
      </w:r>
      <w:r w:rsidRPr="00FE6E79">
        <w:t xml:space="preserve"> zamestnanca nasledovne: hrubé ročné </w:t>
      </w:r>
      <w:r>
        <w:t>výdavky</w:t>
      </w:r>
      <w:r w:rsidRPr="00FE6E79">
        <w:t xml:space="preserve"> na zamestnanca  / ročný pracovný fond zamestnanca. A</w:t>
      </w:r>
      <w:r>
        <w:t>k</w:t>
      </w:r>
      <w:r w:rsidRPr="00FE6E79">
        <w:t xml:space="preserve"> </w:t>
      </w:r>
      <w:r>
        <w:t xml:space="preserve">zamestnanec za rok odpracuje menej </w:t>
      </w:r>
      <w:r w:rsidRPr="00FE6E79">
        <w:t>ako 1720 hodín je možné v menovateli použiť hodnotu 1720 hodín. Ak </w:t>
      </w:r>
      <w:r w:rsidRPr="00A266F1">
        <w:t xml:space="preserve">hrubé </w:t>
      </w:r>
      <w:r w:rsidRPr="00120DED">
        <w:t xml:space="preserve">ročné </w:t>
      </w:r>
      <w:r>
        <w:t>výdavky</w:t>
      </w:r>
      <w:r w:rsidRPr="00120DED">
        <w:t xml:space="preserve"> na</w:t>
      </w:r>
      <w:r>
        <w:t> </w:t>
      </w:r>
      <w:r w:rsidRPr="00120DED">
        <w:t xml:space="preserve">zamestnanca nie sú dostupné, </w:t>
      </w:r>
      <w:r w:rsidRPr="00FE6E79">
        <w:t xml:space="preserve">môžu sa </w:t>
      </w:r>
      <w:r w:rsidRPr="00A017F6">
        <w:rPr>
          <w:bCs/>
          <w:iCs/>
        </w:rPr>
        <w:t xml:space="preserve">odvodiť z dostupných zdokumentovaných hrubých </w:t>
      </w:r>
      <w:r>
        <w:rPr>
          <w:bCs/>
          <w:iCs/>
        </w:rPr>
        <w:t>výdavk</w:t>
      </w:r>
      <w:r w:rsidRPr="00A017F6">
        <w:rPr>
          <w:bCs/>
          <w:iCs/>
        </w:rPr>
        <w:t>ov na</w:t>
      </w:r>
      <w:r>
        <w:rPr>
          <w:bCs/>
          <w:iCs/>
        </w:rPr>
        <w:t> </w:t>
      </w:r>
      <w:r w:rsidRPr="00A017F6">
        <w:rPr>
          <w:bCs/>
          <w:iCs/>
        </w:rPr>
        <w:t>zamestnancov alebo z pracovnej zmluvy</w:t>
      </w:r>
      <w:r>
        <w:rPr>
          <w:bCs/>
          <w:iCs/>
        </w:rPr>
        <w:t xml:space="preserve"> prepočítané na 12 mesiacov. Výdavk</w:t>
      </w:r>
      <w:r w:rsidRPr="00A017F6">
        <w:rPr>
          <w:bCs/>
          <w:iCs/>
        </w:rPr>
        <w:t xml:space="preserve">y na zamestnancov vzťahujúce sa na jednotlivcov, ktorí pracujú na </w:t>
      </w:r>
      <w:r>
        <w:rPr>
          <w:bCs/>
          <w:iCs/>
        </w:rPr>
        <w:t>projekte</w:t>
      </w:r>
      <w:r w:rsidRPr="00A017F6">
        <w:rPr>
          <w:bCs/>
          <w:iCs/>
        </w:rPr>
        <w:t xml:space="preserve"> na</w:t>
      </w:r>
      <w:r>
        <w:rPr>
          <w:bCs/>
          <w:iCs/>
        </w:rPr>
        <w:t> </w:t>
      </w:r>
      <w:r w:rsidRPr="00A017F6">
        <w:rPr>
          <w:bCs/>
          <w:iCs/>
        </w:rPr>
        <w:t xml:space="preserve">čiastočný úväzok, sa môžu vypočítať ako pevný percentuálny podiel hrubých </w:t>
      </w:r>
      <w:r>
        <w:rPr>
          <w:bCs/>
          <w:iCs/>
        </w:rPr>
        <w:t>výdavk</w:t>
      </w:r>
      <w:r w:rsidRPr="00A017F6">
        <w:rPr>
          <w:bCs/>
          <w:iCs/>
        </w:rPr>
        <w:t>ov na zamestnancov v súlade s pevným percentuálnym podielom odpracovaného času na</w:t>
      </w:r>
      <w:r>
        <w:rPr>
          <w:bCs/>
          <w:iCs/>
        </w:rPr>
        <w:t> projekte</w:t>
      </w:r>
      <w:r w:rsidRPr="00A017F6">
        <w:rPr>
          <w:bCs/>
          <w:iCs/>
        </w:rPr>
        <w:t xml:space="preserve"> za</w:t>
      </w:r>
      <w:r w:rsidRPr="00A017F6">
        <w:rPr>
          <w:rFonts w:ascii="inherit" w:hAnsi="inherit"/>
        </w:rPr>
        <w:t xml:space="preserve"> mesiac bez toho, aby bolo povinné zriadiť osobitný systém zaznamenávania pracovného času. Zamestnávateľ vystavuje doklad pre zamestnancov, v ktorom uvedie daný pevný percentuálny podiel</w:t>
      </w:r>
      <w:r>
        <w:rPr>
          <w:rFonts w:ascii="inherit" w:hAnsi="inherit"/>
        </w:rPr>
        <w:t>.</w:t>
      </w:r>
    </w:p>
  </w:footnote>
  <w:footnote w:id="87">
    <w:p w14:paraId="1776C336" w14:textId="7B72B672" w:rsidR="0031707D" w:rsidRDefault="0031707D" w:rsidP="003D5139">
      <w:pPr>
        <w:pStyle w:val="Textpoznmkypodiarou"/>
        <w:jc w:val="both"/>
      </w:pPr>
      <w:r>
        <w:rPr>
          <w:rStyle w:val="Odkaznapoznmkupodiarou"/>
        </w:rPr>
        <w:footnoteRef/>
      </w:r>
      <w:r>
        <w:t xml:space="preserve"> Napr. čl. 68,  písm. b) všeobecného nariadenia</w:t>
      </w:r>
      <w:ins w:id="279" w:author="Autor">
        <w:r>
          <w:t>.</w:t>
        </w:r>
      </w:ins>
    </w:p>
  </w:footnote>
  <w:footnote w:id="88">
    <w:p w14:paraId="134D869B" w14:textId="1DD95E57" w:rsidR="0031707D" w:rsidRDefault="0031707D" w:rsidP="003D5139">
      <w:pPr>
        <w:pStyle w:val="Textpoznmkypodiarou"/>
        <w:jc w:val="both"/>
      </w:pPr>
      <w:r>
        <w:rPr>
          <w:rStyle w:val="Odkaznapoznmkupodiarou"/>
        </w:rPr>
        <w:footnoteRef/>
      </w:r>
      <w:r>
        <w:t xml:space="preserve"> Napr. delegované nariadenie </w:t>
      </w:r>
      <w:r w:rsidRPr="00997120">
        <w:t>K</w:t>
      </w:r>
      <w:r>
        <w:t xml:space="preserve">omisie </w:t>
      </w:r>
      <w:r w:rsidRPr="00997120">
        <w:t xml:space="preserve">(EÚ) </w:t>
      </w:r>
      <w:r>
        <w:t xml:space="preserve">č. </w:t>
      </w:r>
      <w:r w:rsidRPr="00997120">
        <w:t>2015/2195</w:t>
      </w:r>
      <w:r>
        <w:t xml:space="preserve"> z 9. júla 2015 o doplnení </w:t>
      </w:r>
      <w:r w:rsidRPr="00177CF8">
        <w:t>nariadenia Európskeho parlamentu a Rady (EÚ) č. 1304/2013 o Európskom sociálnom fonde, pokiaľ ide o vymedzenie štandardných stupníc jednotkových nákladov a jednorazových platieb na úhradu výdavkov členských štátov Komisiou.</w:t>
      </w:r>
    </w:p>
  </w:footnote>
  <w:footnote w:id="89">
    <w:p w14:paraId="50F44E43" w14:textId="7486BB79" w:rsidR="0031707D" w:rsidRDefault="0031707D" w:rsidP="003D5139">
      <w:pPr>
        <w:pStyle w:val="Textpoznmkypodiarou"/>
        <w:jc w:val="both"/>
      </w:pPr>
      <w:r>
        <w:rPr>
          <w:rStyle w:val="Odkaznapoznmkupodiarou"/>
        </w:rPr>
        <w:footnoteRef/>
      </w:r>
      <w:r>
        <w:t xml:space="preserve"> Uvedené platí aj v prípade zistenia porušenia iných predpisov vo vzťahu k výdavkom spadajúcim pod ZVV, ktoré by podľa Systému finančného riadenia predstavovali nezrovnalosť. V takom prípade je RO povinný oznámiť toto porušenie príslušnému národnému orgánu . V týchto prípadoch RO neuplatňuje voči prijímateľom žiadne sankčné mechanizmy, nakoľko uvedené nemá vplyv na oprávnenosť, či výšku oprávnených výdavkov spadajúcich pod ZVV.</w:t>
      </w:r>
    </w:p>
  </w:footnote>
  <w:footnote w:id="90">
    <w:p w14:paraId="34E5886A" w14:textId="73A0C1E3" w:rsidR="0031707D" w:rsidRDefault="0031707D" w:rsidP="003D5139">
      <w:pPr>
        <w:pStyle w:val="Textpoznmkypodiarou"/>
        <w:jc w:val="both"/>
      </w:pPr>
      <w:r>
        <w:rPr>
          <w:rStyle w:val="Odkaznapoznmkupodiarou"/>
        </w:rPr>
        <w:footnoteRef/>
      </w:r>
      <w:r>
        <w:t xml:space="preserve"> </w:t>
      </w:r>
      <w:r w:rsidRPr="008175C0">
        <w:t>Uvedené sa nevzťahuje na paušálne sadzby stanovené v čl. 68 písm. b) a c), v čl. 68a ods. 1 a v čl. 68b ods. 1  všeobecného nariadenia.</w:t>
      </w:r>
      <w:r>
        <w:t xml:space="preserve"> </w:t>
      </w:r>
    </w:p>
  </w:footnote>
  <w:footnote w:id="91">
    <w:p w14:paraId="769811BD" w14:textId="77777777" w:rsidR="0031707D" w:rsidRDefault="0031707D" w:rsidP="00CA44A9">
      <w:pPr>
        <w:pStyle w:val="Textpoznmkypodiarou"/>
        <w:jc w:val="both"/>
      </w:pPr>
      <w:r>
        <w:rPr>
          <w:rStyle w:val="Odkaznapoznmkupodiarou"/>
        </w:rPr>
        <w:footnoteRef/>
      </w:r>
      <w:r>
        <w:t xml:space="preserve"> </w:t>
      </w:r>
      <w:r>
        <w:rPr>
          <w:bCs/>
          <w:iCs/>
        </w:rPr>
        <w:t>Nevzťahuje sa na pomoc de minimis, ktorá je v plnej miere zlučiteľná s aplikáciou zjednodušeného vykazovania výdavkov.</w:t>
      </w:r>
    </w:p>
  </w:footnote>
  <w:footnote w:id="92">
    <w:p w14:paraId="1D202673" w14:textId="42A028C3" w:rsidR="0031707D" w:rsidRDefault="0031707D" w:rsidP="003D5139">
      <w:pPr>
        <w:pStyle w:val="Textpoznmkypodiarou"/>
        <w:jc w:val="both"/>
      </w:pPr>
      <w:r>
        <w:rPr>
          <w:rStyle w:val="Odkaznapoznmkupodiarou"/>
        </w:rPr>
        <w:footnoteRef/>
      </w:r>
      <w:r>
        <w:t xml:space="preserve"> Uvedené sa nevzťahuje na ZVV stanovené podľa bodu 2 písm. d) a bodu 5 písm. d) tejto kapitoly.</w:t>
      </w:r>
    </w:p>
  </w:footnote>
  <w:footnote w:id="93">
    <w:p w14:paraId="7C168526" w14:textId="10560778" w:rsidR="0031707D" w:rsidRPr="00843A3C" w:rsidRDefault="0031707D" w:rsidP="003D5139">
      <w:pPr>
        <w:jc w:val="both"/>
        <w:rPr>
          <w:sz w:val="20"/>
          <w:szCs w:val="20"/>
        </w:rPr>
      </w:pPr>
      <w:r w:rsidRPr="00A73768">
        <w:rPr>
          <w:rStyle w:val="Odkaznapoznmkupodiarou"/>
          <w:sz w:val="20"/>
        </w:rPr>
        <w:footnoteRef/>
      </w:r>
      <w:r>
        <w:t xml:space="preserve"> </w:t>
      </w:r>
      <w:r w:rsidRPr="00843A3C">
        <w:rPr>
          <w:sz w:val="20"/>
          <w:szCs w:val="20"/>
        </w:rPr>
        <w:t xml:space="preserve">RO formou základnej finančnej kontroly </w:t>
      </w:r>
      <w:r>
        <w:rPr>
          <w:sz w:val="20"/>
          <w:szCs w:val="20"/>
        </w:rPr>
        <w:t xml:space="preserve">overuje správne nastavenie metodiky ZVV </w:t>
      </w:r>
      <w:r w:rsidRPr="00843A3C">
        <w:rPr>
          <w:sz w:val="20"/>
          <w:szCs w:val="20"/>
        </w:rPr>
        <w:t>a</w:t>
      </w:r>
      <w:r>
        <w:rPr>
          <w:sz w:val="20"/>
          <w:szCs w:val="20"/>
        </w:rPr>
        <w:t xml:space="preserve"> administratívnou finančnou kontrolou a </w:t>
      </w:r>
      <w:r w:rsidRPr="00843A3C">
        <w:rPr>
          <w:sz w:val="20"/>
          <w:szCs w:val="20"/>
        </w:rPr>
        <w:t>kontrol</w:t>
      </w:r>
      <w:r>
        <w:rPr>
          <w:sz w:val="20"/>
          <w:szCs w:val="20"/>
        </w:rPr>
        <w:t>ou</w:t>
      </w:r>
      <w:r w:rsidRPr="00843A3C">
        <w:rPr>
          <w:sz w:val="20"/>
          <w:szCs w:val="20"/>
        </w:rPr>
        <w:t xml:space="preserve"> na mieste overuje správne uplatňovanie postupov stanovených v metodike ZVV, pričom sa zameriava najmä na dosahovanie výstupov a výsledkov v prípade </w:t>
      </w:r>
      <w:r>
        <w:rPr>
          <w:sz w:val="20"/>
          <w:szCs w:val="20"/>
        </w:rPr>
        <w:t>ŠSJV</w:t>
      </w:r>
      <w:r w:rsidRPr="00843A3C">
        <w:rPr>
          <w:sz w:val="20"/>
          <w:szCs w:val="20"/>
        </w:rPr>
        <w:t xml:space="preserve"> a </w:t>
      </w:r>
      <w:r>
        <w:rPr>
          <w:sz w:val="20"/>
          <w:szCs w:val="20"/>
        </w:rPr>
        <w:t>JP</w:t>
      </w:r>
      <w:r w:rsidRPr="00843A3C">
        <w:rPr>
          <w:sz w:val="20"/>
          <w:szCs w:val="20"/>
        </w:rPr>
        <w:t xml:space="preserve">. V prípade </w:t>
      </w:r>
      <w:r>
        <w:rPr>
          <w:sz w:val="20"/>
          <w:szCs w:val="20"/>
        </w:rPr>
        <w:t>PS</w:t>
      </w:r>
      <w:r w:rsidRPr="00843A3C">
        <w:rPr>
          <w:sz w:val="20"/>
          <w:szCs w:val="20"/>
        </w:rPr>
        <w:t xml:space="preserve"> overuje vykazovanie výdavkov predstavujúcich základňu pre P</w:t>
      </w:r>
      <w:r>
        <w:rPr>
          <w:sz w:val="20"/>
          <w:szCs w:val="20"/>
        </w:rPr>
        <w:t>S</w:t>
      </w:r>
      <w:r w:rsidRPr="00843A3C">
        <w:rPr>
          <w:sz w:val="20"/>
          <w:szCs w:val="20"/>
        </w:rPr>
        <w:t>. V prípade P</w:t>
      </w:r>
      <w:r>
        <w:rPr>
          <w:sz w:val="20"/>
          <w:szCs w:val="20"/>
        </w:rPr>
        <w:t>S</w:t>
      </w:r>
      <w:r w:rsidRPr="00843A3C">
        <w:rPr>
          <w:sz w:val="20"/>
          <w:szCs w:val="20"/>
        </w:rPr>
        <w:t xml:space="preserve"> aj ŠSJV RO kontroluje výdavky, ktoré sú vykazované (pri P</w:t>
      </w:r>
      <w:r>
        <w:rPr>
          <w:sz w:val="20"/>
          <w:szCs w:val="20"/>
        </w:rPr>
        <w:t>S</w:t>
      </w:r>
      <w:r w:rsidRPr="00843A3C">
        <w:rPr>
          <w:sz w:val="20"/>
          <w:szCs w:val="20"/>
        </w:rPr>
        <w:t xml:space="preserve"> ide o základňu pre ZVV, pri ŠSJV ide o výdavky, ktoré nie sú zahrnuté do ŠSJV). V prípade kombinácie ZVV sa overuje či nedochádza k dvojitému financovaniu výdavkov.</w:t>
      </w:r>
    </w:p>
    <w:p w14:paraId="2DECB24B" w14:textId="1FFE1760" w:rsidR="0031707D" w:rsidRDefault="0031707D">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CA760" w14:textId="2380A32B" w:rsidR="0031707D" w:rsidRPr="00672302" w:rsidRDefault="0031707D" w:rsidP="00672302">
    <w:pPr>
      <w:tabs>
        <w:tab w:val="center" w:pos="4536"/>
        <w:tab w:val="right" w:pos="9072"/>
      </w:tabs>
    </w:pPr>
    <w:r w:rsidRPr="00672302">
      <w:rPr>
        <w:noProof/>
      </w:rPr>
      <mc:AlternateContent>
        <mc:Choice Requires="wps">
          <w:drawing>
            <wp:anchor distT="0" distB="0" distL="114300" distR="114300" simplePos="0" relativeHeight="251657216" behindDoc="0" locked="0" layoutInCell="1" allowOverlap="1" wp14:anchorId="6713A364" wp14:editId="77702537">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24DC236" id="Rovná spojnica 3"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" strokecolor="#4f81bd" strokeweight="3pt">
              <v:shadow on="t" color="black" opacity="22937f" origin=",.5" offset="0,.63889mm"/>
              <o:lock v:ext="edit" shapetype="f"/>
            </v:line>
          </w:pict>
        </mc:Fallback>
      </mc:AlternateContent>
    </w:r>
  </w:p>
  <w:sdt>
    <w:sdtPr>
      <w:rPr>
        <w:szCs w:val="20"/>
      </w:rPr>
      <w:id w:val="825247321"/>
      <w:date w:fullDate="2022-06-17T00:00:00Z">
        <w:dateFormat w:val="dd.MM.yyyy"/>
        <w:lid w:val="sk-SK"/>
        <w:storeMappedDataAs w:val="dateTime"/>
        <w:calendar w:val="gregorian"/>
      </w:date>
    </w:sdtPr>
    <w:sdtEndPr/>
    <w:sdtContent>
      <w:p w14:paraId="76ADD727" w14:textId="34C46F34" w:rsidR="0031707D" w:rsidRPr="00672302" w:rsidRDefault="0031707D" w:rsidP="00672302">
        <w:pPr>
          <w:tabs>
            <w:tab w:val="center" w:pos="4536"/>
            <w:tab w:val="right" w:pos="9072"/>
          </w:tabs>
          <w:jc w:val="right"/>
        </w:pPr>
        <w:del w:id="282" w:author="Autor">
          <w:r w:rsidDel="00F023C5">
            <w:rPr>
              <w:szCs w:val="20"/>
            </w:rPr>
            <w:delText>15.06.2021</w:delText>
          </w:r>
        </w:del>
        <w:ins w:id="283" w:author="Autor">
          <w:del w:id="284" w:author="Autor">
            <w:r w:rsidDel="00F023C5">
              <w:rPr>
                <w:szCs w:val="20"/>
              </w:rPr>
              <w:delText>xx.xx.2022</w:delText>
            </w:r>
          </w:del>
          <w:r>
            <w:rPr>
              <w:szCs w:val="20"/>
            </w:rPr>
            <w:t>1</w:t>
          </w:r>
          <w:del w:id="285" w:author="Autor">
            <w:r w:rsidDel="00E72378">
              <w:rPr>
                <w:szCs w:val="20"/>
              </w:rPr>
              <w:delText>4</w:delText>
            </w:r>
          </w:del>
          <w:r w:rsidR="00E72378">
            <w:rPr>
              <w:szCs w:val="20"/>
            </w:rPr>
            <w:t>7</w:t>
          </w:r>
          <w:r>
            <w:rPr>
              <w:szCs w:val="20"/>
            </w:rPr>
            <w:t>.06.2022</w:t>
          </w:r>
        </w:ins>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6AB0CC"/>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2A6336"/>
    <w:multiLevelType w:val="hybridMultilevel"/>
    <w:tmpl w:val="D98C47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70456F"/>
    <w:multiLevelType w:val="hybridMultilevel"/>
    <w:tmpl w:val="58984706"/>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1A0059B"/>
    <w:multiLevelType w:val="hybridMultilevel"/>
    <w:tmpl w:val="55C60A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DE0B10"/>
    <w:multiLevelType w:val="hybridMultilevel"/>
    <w:tmpl w:val="50A065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0779F8"/>
    <w:multiLevelType w:val="hybridMultilevel"/>
    <w:tmpl w:val="C0422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6493C03"/>
    <w:multiLevelType w:val="hybridMultilevel"/>
    <w:tmpl w:val="2C2CE6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6E07E45"/>
    <w:multiLevelType w:val="hybridMultilevel"/>
    <w:tmpl w:val="FFDA15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74467EC"/>
    <w:multiLevelType w:val="hybridMultilevel"/>
    <w:tmpl w:val="433CE7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76C5EC9"/>
    <w:multiLevelType w:val="hybridMultilevel"/>
    <w:tmpl w:val="80C0E8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7616B4"/>
    <w:multiLevelType w:val="hybridMultilevel"/>
    <w:tmpl w:val="182218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98908D7"/>
    <w:multiLevelType w:val="multilevel"/>
    <w:tmpl w:val="4A3A1F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NewRoman" w:hAnsi="TimesNewRoman" w:cs="TimesNewRoman" w:hint="default"/>
      </w:rPr>
    </w:lvl>
    <w:lvl w:ilvl="2">
      <w:start w:val="1"/>
      <w:numFmt w:val="decimal"/>
      <w:isLgl/>
      <w:lvlText w:val="%1.%2.%3"/>
      <w:lvlJc w:val="left"/>
      <w:pPr>
        <w:ind w:left="1080" w:hanging="720"/>
      </w:pPr>
      <w:rPr>
        <w:rFonts w:ascii="TimesNewRoman" w:hAnsi="TimesNewRoman" w:cs="TimesNewRoman" w:hint="default"/>
      </w:rPr>
    </w:lvl>
    <w:lvl w:ilvl="3">
      <w:start w:val="1"/>
      <w:numFmt w:val="decimal"/>
      <w:isLgl/>
      <w:lvlText w:val="%1.%2.%3.%4"/>
      <w:lvlJc w:val="left"/>
      <w:pPr>
        <w:ind w:left="1080" w:hanging="720"/>
      </w:pPr>
      <w:rPr>
        <w:rFonts w:ascii="TimesNewRoman" w:hAnsi="TimesNewRoman" w:cs="TimesNewRoman" w:hint="default"/>
      </w:rPr>
    </w:lvl>
    <w:lvl w:ilvl="4">
      <w:start w:val="1"/>
      <w:numFmt w:val="decimal"/>
      <w:isLgl/>
      <w:lvlText w:val="%1.%2.%3.%4.%5"/>
      <w:lvlJc w:val="left"/>
      <w:pPr>
        <w:ind w:left="1080" w:hanging="720"/>
      </w:pPr>
      <w:rPr>
        <w:rFonts w:ascii="TimesNewRoman" w:hAnsi="TimesNewRoman" w:cs="TimesNewRoman" w:hint="default"/>
      </w:rPr>
    </w:lvl>
    <w:lvl w:ilvl="5">
      <w:start w:val="1"/>
      <w:numFmt w:val="decimal"/>
      <w:isLgl/>
      <w:lvlText w:val="%1.%2.%3.%4.%5.%6"/>
      <w:lvlJc w:val="left"/>
      <w:pPr>
        <w:ind w:left="1440" w:hanging="1080"/>
      </w:pPr>
      <w:rPr>
        <w:rFonts w:ascii="TimesNewRoman" w:hAnsi="TimesNewRoman" w:cs="TimesNewRoman" w:hint="default"/>
      </w:rPr>
    </w:lvl>
    <w:lvl w:ilvl="6">
      <w:start w:val="1"/>
      <w:numFmt w:val="decimal"/>
      <w:isLgl/>
      <w:lvlText w:val="%1.%2.%3.%4.%5.%6.%7"/>
      <w:lvlJc w:val="left"/>
      <w:pPr>
        <w:ind w:left="1440" w:hanging="1080"/>
      </w:pPr>
      <w:rPr>
        <w:rFonts w:ascii="TimesNewRoman" w:hAnsi="TimesNewRoman" w:cs="TimesNewRoman" w:hint="default"/>
      </w:rPr>
    </w:lvl>
    <w:lvl w:ilvl="7">
      <w:start w:val="1"/>
      <w:numFmt w:val="decimal"/>
      <w:isLgl/>
      <w:lvlText w:val="%1.%2.%3.%4.%5.%6.%7.%8"/>
      <w:lvlJc w:val="left"/>
      <w:pPr>
        <w:ind w:left="1800" w:hanging="1440"/>
      </w:pPr>
      <w:rPr>
        <w:rFonts w:ascii="TimesNewRoman" w:hAnsi="TimesNewRoman" w:cs="TimesNewRoman" w:hint="default"/>
      </w:rPr>
    </w:lvl>
    <w:lvl w:ilvl="8">
      <w:start w:val="1"/>
      <w:numFmt w:val="decimal"/>
      <w:isLgl/>
      <w:lvlText w:val="%1.%2.%3.%4.%5.%6.%7.%8.%9"/>
      <w:lvlJc w:val="left"/>
      <w:pPr>
        <w:ind w:left="1800" w:hanging="1440"/>
      </w:pPr>
      <w:rPr>
        <w:rFonts w:ascii="TimesNewRoman" w:hAnsi="TimesNewRoman" w:cs="TimesNewRoman" w:hint="default"/>
      </w:rPr>
    </w:lvl>
  </w:abstractNum>
  <w:abstractNum w:abstractNumId="13" w15:restartNumberingAfterBreak="0">
    <w:nsid w:val="0B1A1557"/>
    <w:multiLevelType w:val="hybridMultilevel"/>
    <w:tmpl w:val="BEE032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B573828"/>
    <w:multiLevelType w:val="hybridMultilevel"/>
    <w:tmpl w:val="274CDC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BC64D81"/>
    <w:multiLevelType w:val="hybridMultilevel"/>
    <w:tmpl w:val="F6EA391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FED2C4F"/>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15:restartNumberingAfterBreak="0">
    <w:nsid w:val="109E33C4"/>
    <w:multiLevelType w:val="hybridMultilevel"/>
    <w:tmpl w:val="E9CE19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F8253E"/>
    <w:multiLevelType w:val="hybridMultilevel"/>
    <w:tmpl w:val="07AE1768"/>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0"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21" w15:restartNumberingAfterBreak="0">
    <w:nsid w:val="11645D85"/>
    <w:multiLevelType w:val="hybridMultilevel"/>
    <w:tmpl w:val="152698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50939FD"/>
    <w:multiLevelType w:val="hybridMultilevel"/>
    <w:tmpl w:val="A40AC5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77A5305"/>
    <w:multiLevelType w:val="hybridMultilevel"/>
    <w:tmpl w:val="37D665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7804FF6"/>
    <w:multiLevelType w:val="hybridMultilevel"/>
    <w:tmpl w:val="7D5477E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9B60E99"/>
    <w:multiLevelType w:val="hybridMultilevel"/>
    <w:tmpl w:val="92986C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D1032A4"/>
    <w:multiLevelType w:val="hybridMultilevel"/>
    <w:tmpl w:val="DD0232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D1C6700"/>
    <w:multiLevelType w:val="hybridMultilevel"/>
    <w:tmpl w:val="65C0CF1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FC8776F"/>
    <w:multiLevelType w:val="hybridMultilevel"/>
    <w:tmpl w:val="679072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2A84C84"/>
    <w:multiLevelType w:val="hybridMultilevel"/>
    <w:tmpl w:val="38E8A2FC"/>
    <w:lvl w:ilvl="0" w:tplc="041B0001">
      <w:start w:val="1"/>
      <w:numFmt w:val="bullet"/>
      <w:lvlText w:val=""/>
      <w:lvlJc w:val="left"/>
      <w:pPr>
        <w:tabs>
          <w:tab w:val="num" w:pos="340"/>
        </w:tabs>
        <w:ind w:left="340" w:hanging="34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45504F6"/>
    <w:multiLevelType w:val="hybridMultilevel"/>
    <w:tmpl w:val="C66211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7916B0FA">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4DB2044"/>
    <w:multiLevelType w:val="hybridMultilevel"/>
    <w:tmpl w:val="C09A79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B0D5601"/>
    <w:multiLevelType w:val="hybridMultilevel"/>
    <w:tmpl w:val="747EA2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C631803"/>
    <w:multiLevelType w:val="hybridMultilevel"/>
    <w:tmpl w:val="9DDEFB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D35764E"/>
    <w:multiLevelType w:val="hybridMultilevel"/>
    <w:tmpl w:val="B1F0C2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D7E66A4"/>
    <w:multiLevelType w:val="hybridMultilevel"/>
    <w:tmpl w:val="C0389C2A"/>
    <w:lvl w:ilvl="0" w:tplc="041B0017">
      <w:start w:val="1"/>
      <w:numFmt w:val="lowerLetter"/>
      <w:lvlText w:val="%1)"/>
      <w:lvlJc w:val="left"/>
      <w:pPr>
        <w:tabs>
          <w:tab w:val="num" w:pos="720"/>
        </w:tabs>
        <w:ind w:left="720" w:hanging="360"/>
      </w:pPr>
      <w:rPr>
        <w:rFonts w:cs="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15:restartNumberingAfterBreak="0">
    <w:nsid w:val="2EEA7982"/>
    <w:multiLevelType w:val="hybridMultilevel"/>
    <w:tmpl w:val="8BD606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2" w15:restartNumberingAfterBreak="0">
    <w:nsid w:val="2FDF457A"/>
    <w:multiLevelType w:val="multilevel"/>
    <w:tmpl w:val="0E648DF6"/>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31221F2F"/>
    <w:multiLevelType w:val="hybridMultilevel"/>
    <w:tmpl w:val="2CB43D84"/>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54"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68B3D30"/>
    <w:multiLevelType w:val="hybridMultilevel"/>
    <w:tmpl w:val="2E18A0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8135DD3"/>
    <w:multiLevelType w:val="hybridMultilevel"/>
    <w:tmpl w:val="132AAB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38FF5CF8"/>
    <w:multiLevelType w:val="hybridMultilevel"/>
    <w:tmpl w:val="CCBCC9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B0A3164"/>
    <w:multiLevelType w:val="hybridMultilevel"/>
    <w:tmpl w:val="6FDCEE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3BCB242E"/>
    <w:multiLevelType w:val="hybridMultilevel"/>
    <w:tmpl w:val="94BED4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CD50983"/>
    <w:multiLevelType w:val="hybridMultilevel"/>
    <w:tmpl w:val="0D68C8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E2850E1"/>
    <w:multiLevelType w:val="hybridMultilevel"/>
    <w:tmpl w:val="2E3E54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E766F7E"/>
    <w:multiLevelType w:val="hybridMultilevel"/>
    <w:tmpl w:val="1D9074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FB11C86"/>
    <w:multiLevelType w:val="hybridMultilevel"/>
    <w:tmpl w:val="F69089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0" w15:restartNumberingAfterBreak="0">
    <w:nsid w:val="4319663A"/>
    <w:multiLevelType w:val="hybridMultilevel"/>
    <w:tmpl w:val="0A22F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3EF5D49"/>
    <w:multiLevelType w:val="hybridMultilevel"/>
    <w:tmpl w:val="2E9A33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45B4500B"/>
    <w:multiLevelType w:val="hybridMultilevel"/>
    <w:tmpl w:val="DE5AD4B4"/>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15:restartNumberingAfterBreak="0">
    <w:nsid w:val="4727746B"/>
    <w:multiLevelType w:val="hybridMultilevel"/>
    <w:tmpl w:val="71AADEEA"/>
    <w:lvl w:ilvl="0" w:tplc="3DAEA6C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48C2099F"/>
    <w:multiLevelType w:val="hybridMultilevel"/>
    <w:tmpl w:val="740093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9237774"/>
    <w:multiLevelType w:val="hybridMultilevel"/>
    <w:tmpl w:val="ECDC68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49312E36"/>
    <w:multiLevelType w:val="hybridMultilevel"/>
    <w:tmpl w:val="0148939A"/>
    <w:lvl w:ilvl="0" w:tplc="041B0017">
      <w:start w:val="1"/>
      <w:numFmt w:val="lowerLetter"/>
      <w:lvlText w:val="%1)"/>
      <w:lvlJc w:val="left"/>
      <w:pPr>
        <w:ind w:left="78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4CA47865"/>
    <w:multiLevelType w:val="hybridMultilevel"/>
    <w:tmpl w:val="FD0AF6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4FEA7721"/>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507E27B6"/>
    <w:multiLevelType w:val="multilevel"/>
    <w:tmpl w:val="52C6E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50F10009"/>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3" w15:restartNumberingAfterBreak="0">
    <w:nsid w:val="51061791"/>
    <w:multiLevelType w:val="hybridMultilevel"/>
    <w:tmpl w:val="A9862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511017EA"/>
    <w:multiLevelType w:val="hybridMultilevel"/>
    <w:tmpl w:val="2618D5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51404865"/>
    <w:multiLevelType w:val="hybridMultilevel"/>
    <w:tmpl w:val="31141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52E84495"/>
    <w:multiLevelType w:val="hybridMultilevel"/>
    <w:tmpl w:val="7C5E9E4A"/>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542E349D"/>
    <w:multiLevelType w:val="hybridMultilevel"/>
    <w:tmpl w:val="3B5ED8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547375C3"/>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547E3F40"/>
    <w:multiLevelType w:val="hybridMultilevel"/>
    <w:tmpl w:val="DF9847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562463F6"/>
    <w:multiLevelType w:val="hybridMultilevel"/>
    <w:tmpl w:val="0A4675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59B95160"/>
    <w:multiLevelType w:val="hybridMultilevel"/>
    <w:tmpl w:val="0C94DF4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5ADB5FEF"/>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C0C057F"/>
    <w:multiLevelType w:val="hybridMultilevel"/>
    <w:tmpl w:val="16065D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5CD80158"/>
    <w:multiLevelType w:val="hybridMultilevel"/>
    <w:tmpl w:val="7062DB9A"/>
    <w:lvl w:ilvl="0" w:tplc="041B000F">
      <w:start w:val="1"/>
      <w:numFmt w:val="decimal"/>
      <w:lvlText w:val="%1."/>
      <w:lvlJc w:val="left"/>
      <w:pPr>
        <w:ind w:left="720" w:hanging="360"/>
      </w:pPr>
    </w:lvl>
    <w:lvl w:ilvl="1" w:tplc="4044BBF2">
      <w:start w:val="1"/>
      <w:numFmt w:val="lowerLetter"/>
      <w:lvlText w:val="%2)"/>
      <w:lvlJc w:val="left"/>
      <w:pPr>
        <w:ind w:left="785" w:hanging="360"/>
      </w:pPr>
      <w:rPr>
        <w:rFonts w:ascii="Times New Roman" w:eastAsia="Times New Roman" w:hAnsi="Times New Roman" w:cs="Times New Roman"/>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5E233120"/>
    <w:multiLevelType w:val="hybridMultilevel"/>
    <w:tmpl w:val="AA4EE62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5EFD477D"/>
    <w:multiLevelType w:val="hybridMultilevel"/>
    <w:tmpl w:val="7EE8EB66"/>
    <w:lvl w:ilvl="0" w:tplc="7C9E369C">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5FFE69AF"/>
    <w:multiLevelType w:val="hybridMultilevel"/>
    <w:tmpl w:val="7CF89F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0BF4F58"/>
    <w:multiLevelType w:val="hybridMultilevel"/>
    <w:tmpl w:val="4DD08B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625F1B71"/>
    <w:multiLevelType w:val="multilevel"/>
    <w:tmpl w:val="0E648DF6"/>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2" w15:restartNumberingAfterBreak="0">
    <w:nsid w:val="627F6A81"/>
    <w:multiLevelType w:val="hybridMultilevel"/>
    <w:tmpl w:val="3CE823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635B6C13"/>
    <w:multiLevelType w:val="hybridMultilevel"/>
    <w:tmpl w:val="C6705C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64770461"/>
    <w:multiLevelType w:val="hybridMultilevel"/>
    <w:tmpl w:val="3BD01404"/>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05" w15:restartNumberingAfterBreak="0">
    <w:nsid w:val="65843EE8"/>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660D5070"/>
    <w:multiLevelType w:val="hybridMultilevel"/>
    <w:tmpl w:val="428E90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93C6CB0"/>
    <w:multiLevelType w:val="hybridMultilevel"/>
    <w:tmpl w:val="DD046B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696E6799"/>
    <w:multiLevelType w:val="hybridMultilevel"/>
    <w:tmpl w:val="6A4C4C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6A297AD6"/>
    <w:multiLevelType w:val="hybridMultilevel"/>
    <w:tmpl w:val="58449C5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2"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3"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6C4030FF"/>
    <w:multiLevelType w:val="singleLevel"/>
    <w:tmpl w:val="041B000F"/>
    <w:lvl w:ilvl="0">
      <w:start w:val="1"/>
      <w:numFmt w:val="decimal"/>
      <w:lvlText w:val="%1."/>
      <w:lvlJc w:val="left"/>
      <w:pPr>
        <w:ind w:left="720" w:hanging="360"/>
      </w:pPr>
      <w:rPr>
        <w:rFonts w:hint="default"/>
      </w:rPr>
    </w:lvl>
  </w:abstractNum>
  <w:abstractNum w:abstractNumId="115" w15:restartNumberingAfterBreak="0">
    <w:nsid w:val="6C8F0B9E"/>
    <w:multiLevelType w:val="hybridMultilevel"/>
    <w:tmpl w:val="BD305F7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6D506BA5"/>
    <w:multiLevelType w:val="hybridMultilevel"/>
    <w:tmpl w:val="DE20E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6DE66298"/>
    <w:multiLevelType w:val="hybridMultilevel"/>
    <w:tmpl w:val="4CEA39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6EA0494C"/>
    <w:multiLevelType w:val="hybridMultilevel"/>
    <w:tmpl w:val="82DCD0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6EA049AE"/>
    <w:multiLevelType w:val="hybridMultilevel"/>
    <w:tmpl w:val="A170B2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6EED5196"/>
    <w:multiLevelType w:val="hybridMultilevel"/>
    <w:tmpl w:val="80DC1F8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1" w15:restartNumberingAfterBreak="0">
    <w:nsid w:val="701B79FF"/>
    <w:multiLevelType w:val="hybridMultilevel"/>
    <w:tmpl w:val="DFEE3D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7076297B"/>
    <w:multiLevelType w:val="hybridMultilevel"/>
    <w:tmpl w:val="EDF2E478"/>
    <w:lvl w:ilvl="0" w:tplc="041B0017">
      <w:start w:val="1"/>
      <w:numFmt w:val="lowerLetter"/>
      <w:lvlText w:val="%1)"/>
      <w:lvlJc w:val="left"/>
      <w:pPr>
        <w:tabs>
          <w:tab w:val="num" w:pos="766"/>
        </w:tabs>
        <w:ind w:left="766" w:hanging="340"/>
      </w:pPr>
      <w:rPr>
        <w:rFont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09A1847"/>
    <w:multiLevelType w:val="hybridMultilevel"/>
    <w:tmpl w:val="427CF2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7148292E"/>
    <w:multiLevelType w:val="hybridMultilevel"/>
    <w:tmpl w:val="17B61D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71785DC5"/>
    <w:multiLevelType w:val="hybridMultilevel"/>
    <w:tmpl w:val="C5828A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721A23A9"/>
    <w:multiLevelType w:val="hybridMultilevel"/>
    <w:tmpl w:val="01D6A9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7" w15:restartNumberingAfterBreak="0">
    <w:nsid w:val="742158FD"/>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76E04BEC"/>
    <w:multiLevelType w:val="hybridMultilevel"/>
    <w:tmpl w:val="B7DE36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76EE4A27"/>
    <w:multiLevelType w:val="hybridMultilevel"/>
    <w:tmpl w:val="737269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1" w15:restartNumberingAfterBreak="0">
    <w:nsid w:val="77F840C3"/>
    <w:multiLevelType w:val="hybridMultilevel"/>
    <w:tmpl w:val="77B24622"/>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2" w15:restartNumberingAfterBreak="0">
    <w:nsid w:val="783D0954"/>
    <w:multiLevelType w:val="hybridMultilevel"/>
    <w:tmpl w:val="E2C07B18"/>
    <w:lvl w:ilvl="0" w:tplc="C780326C">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78BE609E"/>
    <w:multiLevelType w:val="hybridMultilevel"/>
    <w:tmpl w:val="9F5861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7A084548"/>
    <w:multiLevelType w:val="hybridMultilevel"/>
    <w:tmpl w:val="30C0BD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7B1403FA"/>
    <w:multiLevelType w:val="hybridMultilevel"/>
    <w:tmpl w:val="5CD6EA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7CFE798F"/>
    <w:multiLevelType w:val="hybridMultilevel"/>
    <w:tmpl w:val="DB8ADA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7D7546E5"/>
    <w:multiLevelType w:val="hybridMultilevel"/>
    <w:tmpl w:val="42926C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7D8F1FB1"/>
    <w:multiLevelType w:val="hybridMultilevel"/>
    <w:tmpl w:val="F1B07752"/>
    <w:lvl w:ilvl="0" w:tplc="041B000F">
      <w:start w:val="1"/>
      <w:numFmt w:val="decimal"/>
      <w:lvlText w:val="%1."/>
      <w:lvlJc w:val="left"/>
      <w:pPr>
        <w:ind w:left="1003" w:hanging="360"/>
      </w:pPr>
    </w:lvl>
    <w:lvl w:ilvl="1" w:tplc="041B0019" w:tentative="1">
      <w:start w:val="1"/>
      <w:numFmt w:val="lowerLetter"/>
      <w:lvlText w:val="%2."/>
      <w:lvlJc w:val="left"/>
      <w:pPr>
        <w:ind w:left="1723" w:hanging="360"/>
      </w:pPr>
    </w:lvl>
    <w:lvl w:ilvl="2" w:tplc="041B001B" w:tentative="1">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139" w15:restartNumberingAfterBreak="0">
    <w:nsid w:val="7DAF6D44"/>
    <w:multiLevelType w:val="hybridMultilevel"/>
    <w:tmpl w:val="EDF2E478"/>
    <w:lvl w:ilvl="0" w:tplc="041B0017">
      <w:start w:val="1"/>
      <w:numFmt w:val="lowerLetter"/>
      <w:lvlText w:val="%1)"/>
      <w:lvlJc w:val="left"/>
      <w:pPr>
        <w:tabs>
          <w:tab w:val="num" w:pos="766"/>
        </w:tabs>
        <w:ind w:left="766" w:hanging="340"/>
      </w:pPr>
      <w:rPr>
        <w:rFont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7FF36814"/>
    <w:multiLevelType w:val="hybridMultilevel"/>
    <w:tmpl w:val="C6123C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9"/>
  </w:num>
  <w:num w:numId="2">
    <w:abstractNumId w:val="113"/>
  </w:num>
  <w:num w:numId="3">
    <w:abstractNumId w:val="79"/>
  </w:num>
  <w:num w:numId="4">
    <w:abstractNumId w:val="108"/>
  </w:num>
  <w:num w:numId="5">
    <w:abstractNumId w:val="17"/>
  </w:num>
  <w:num w:numId="6">
    <w:abstractNumId w:val="113"/>
  </w:num>
  <w:num w:numId="7">
    <w:abstractNumId w:val="139"/>
  </w:num>
  <w:num w:numId="8">
    <w:abstractNumId w:val="113"/>
    <w:lvlOverride w:ilvl="0">
      <w:startOverride w:val="1"/>
    </w:lvlOverride>
  </w:num>
  <w:num w:numId="9">
    <w:abstractNumId w:val="53"/>
  </w:num>
  <w:num w:numId="10">
    <w:abstractNumId w:val="44"/>
  </w:num>
  <w:num w:numId="11">
    <w:abstractNumId w:val="19"/>
  </w:num>
  <w:num w:numId="12">
    <w:abstractNumId w:val="134"/>
  </w:num>
  <w:num w:numId="13">
    <w:abstractNumId w:val="39"/>
  </w:num>
  <w:num w:numId="14">
    <w:abstractNumId w:val="140"/>
  </w:num>
  <w:num w:numId="15">
    <w:abstractNumId w:val="69"/>
  </w:num>
  <w:num w:numId="16">
    <w:abstractNumId w:val="18"/>
  </w:num>
  <w:num w:numId="17">
    <w:abstractNumId w:val="77"/>
  </w:num>
  <w:num w:numId="18">
    <w:abstractNumId w:val="28"/>
  </w:num>
  <w:num w:numId="19">
    <w:abstractNumId w:val="15"/>
  </w:num>
  <w:num w:numId="20">
    <w:abstractNumId w:val="0"/>
  </w:num>
  <w:num w:numId="21">
    <w:abstractNumId w:val="114"/>
  </w:num>
  <w:num w:numId="22">
    <w:abstractNumId w:val="129"/>
  </w:num>
  <w:num w:numId="23">
    <w:abstractNumId w:val="107"/>
  </w:num>
  <w:num w:numId="24">
    <w:abstractNumId w:val="32"/>
  </w:num>
  <w:num w:numId="25">
    <w:abstractNumId w:val="8"/>
  </w:num>
  <w:num w:numId="26">
    <w:abstractNumId w:val="126"/>
  </w:num>
  <w:num w:numId="27">
    <w:abstractNumId w:val="29"/>
  </w:num>
  <w:num w:numId="28">
    <w:abstractNumId w:val="120"/>
  </w:num>
  <w:num w:numId="29">
    <w:abstractNumId w:val="116"/>
  </w:num>
  <w:num w:numId="30">
    <w:abstractNumId w:val="82"/>
  </w:num>
  <w:num w:numId="31">
    <w:abstractNumId w:val="141"/>
  </w:num>
  <w:num w:numId="32">
    <w:abstractNumId w:val="60"/>
  </w:num>
  <w:num w:numId="33">
    <w:abstractNumId w:val="54"/>
  </w:num>
  <w:num w:numId="34">
    <w:abstractNumId w:val="49"/>
  </w:num>
  <w:num w:numId="35">
    <w:abstractNumId w:val="118"/>
  </w:num>
  <w:num w:numId="36">
    <w:abstractNumId w:val="105"/>
  </w:num>
  <w:num w:numId="37">
    <w:abstractNumId w:val="88"/>
  </w:num>
  <w:num w:numId="38">
    <w:abstractNumId w:val="70"/>
  </w:num>
  <w:num w:numId="39">
    <w:abstractNumId w:val="11"/>
  </w:num>
  <w:num w:numId="40">
    <w:abstractNumId w:val="24"/>
  </w:num>
  <w:num w:numId="41">
    <w:abstractNumId w:val="98"/>
  </w:num>
  <w:num w:numId="42">
    <w:abstractNumId w:val="30"/>
  </w:num>
  <w:num w:numId="43">
    <w:abstractNumId w:val="7"/>
  </w:num>
  <w:num w:numId="44">
    <w:abstractNumId w:val="89"/>
  </w:num>
  <w:num w:numId="45">
    <w:abstractNumId w:val="43"/>
  </w:num>
  <w:num w:numId="46">
    <w:abstractNumId w:val="58"/>
  </w:num>
  <w:num w:numId="47">
    <w:abstractNumId w:val="91"/>
  </w:num>
  <w:num w:numId="48">
    <w:abstractNumId w:val="76"/>
  </w:num>
  <w:num w:numId="49">
    <w:abstractNumId w:val="56"/>
  </w:num>
  <w:num w:numId="50">
    <w:abstractNumId w:val="27"/>
  </w:num>
  <w:num w:numId="51">
    <w:abstractNumId w:val="137"/>
  </w:num>
  <w:num w:numId="52">
    <w:abstractNumId w:val="33"/>
  </w:num>
  <w:num w:numId="53">
    <w:abstractNumId w:val="84"/>
  </w:num>
  <w:num w:numId="54">
    <w:abstractNumId w:val="90"/>
  </w:num>
  <w:num w:numId="55">
    <w:abstractNumId w:val="124"/>
  </w:num>
  <w:num w:numId="56">
    <w:abstractNumId w:val="102"/>
  </w:num>
  <w:num w:numId="57">
    <w:abstractNumId w:val="57"/>
  </w:num>
  <w:num w:numId="58">
    <w:abstractNumId w:val="23"/>
  </w:num>
  <w:num w:numId="59">
    <w:abstractNumId w:val="136"/>
  </w:num>
  <w:num w:numId="60">
    <w:abstractNumId w:val="61"/>
  </w:num>
  <w:num w:numId="61">
    <w:abstractNumId w:val="45"/>
  </w:num>
  <w:num w:numId="62">
    <w:abstractNumId w:val="51"/>
  </w:num>
  <w:num w:numId="63">
    <w:abstractNumId w:val="40"/>
  </w:num>
  <w:num w:numId="64">
    <w:abstractNumId w:val="112"/>
  </w:num>
  <w:num w:numId="65">
    <w:abstractNumId w:val="67"/>
  </w:num>
  <w:num w:numId="66">
    <w:abstractNumId w:val="38"/>
  </w:num>
  <w:num w:numId="67">
    <w:abstractNumId w:val="10"/>
  </w:num>
  <w:num w:numId="68">
    <w:abstractNumId w:val="71"/>
  </w:num>
  <w:num w:numId="69">
    <w:abstractNumId w:val="100"/>
  </w:num>
  <w:num w:numId="70">
    <w:abstractNumId w:val="87"/>
  </w:num>
  <w:num w:numId="71">
    <w:abstractNumId w:val="41"/>
  </w:num>
  <w:num w:numId="72">
    <w:abstractNumId w:val="35"/>
  </w:num>
  <w:num w:numId="73">
    <w:abstractNumId w:val="103"/>
  </w:num>
  <w:num w:numId="74">
    <w:abstractNumId w:val="26"/>
  </w:num>
  <w:num w:numId="75">
    <w:abstractNumId w:val="86"/>
  </w:num>
  <w:num w:numId="76">
    <w:abstractNumId w:val="6"/>
  </w:num>
  <w:num w:numId="77">
    <w:abstractNumId w:val="36"/>
  </w:num>
  <w:num w:numId="78">
    <w:abstractNumId w:val="95"/>
  </w:num>
  <w:num w:numId="79">
    <w:abstractNumId w:val="81"/>
  </w:num>
  <w:num w:numId="8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5"/>
  </w:num>
  <w:num w:numId="131">
    <w:abstractNumId w:val="68"/>
  </w:num>
  <w:num w:numId="132">
    <w:abstractNumId w:val="22"/>
  </w:num>
  <w:num w:numId="133">
    <w:abstractNumId w:val="130"/>
  </w:num>
  <w:num w:numId="134">
    <w:abstractNumId w:val="62"/>
  </w:num>
  <w:num w:numId="135">
    <w:abstractNumId w:val="20"/>
  </w:num>
  <w:num w:numId="136">
    <w:abstractNumId w:val="16"/>
  </w:num>
  <w:num w:numId="137">
    <w:abstractNumId w:val="5"/>
  </w:num>
  <w:num w:numId="138">
    <w:abstractNumId w:val="85"/>
  </w:num>
  <w:num w:numId="139">
    <w:abstractNumId w:val="52"/>
  </w:num>
  <w:num w:numId="140">
    <w:abstractNumId w:val="101"/>
  </w:num>
  <w:num w:numId="141">
    <w:abstractNumId w:val="12"/>
  </w:num>
  <w:num w:numId="142">
    <w:abstractNumId w:val="37"/>
  </w:num>
  <w:num w:numId="143">
    <w:abstractNumId w:val="64"/>
  </w:num>
  <w:num w:numId="144">
    <w:abstractNumId w:val="92"/>
  </w:num>
  <w:num w:numId="145">
    <w:abstractNumId w:val="122"/>
  </w:num>
  <w:num w:numId="146">
    <w:abstractNumId w:val="47"/>
  </w:num>
  <w:num w:numId="147">
    <w:abstractNumId w:val="83"/>
  </w:num>
  <w:num w:numId="148">
    <w:abstractNumId w:val="125"/>
  </w:num>
  <w:num w:numId="149">
    <w:abstractNumId w:val="13"/>
  </w:num>
  <w:num w:numId="150">
    <w:abstractNumId w:val="80"/>
  </w:num>
  <w:num w:numId="151">
    <w:abstractNumId w:val="127"/>
  </w:num>
  <w:num w:numId="152">
    <w:abstractNumId w:val="46"/>
  </w:num>
  <w:num w:numId="153">
    <w:abstractNumId w:val="128"/>
  </w:num>
  <w:num w:numId="154">
    <w:abstractNumId w:val="63"/>
  </w:num>
  <w:num w:numId="155">
    <w:abstractNumId w:val="31"/>
  </w:num>
  <w:num w:numId="156">
    <w:abstractNumId w:val="115"/>
  </w:num>
  <w:num w:numId="157">
    <w:abstractNumId w:val="50"/>
  </w:num>
  <w:num w:numId="158">
    <w:abstractNumId w:val="106"/>
  </w:num>
  <w:num w:numId="159">
    <w:abstractNumId w:val="25"/>
  </w:num>
  <w:num w:numId="160">
    <w:abstractNumId w:val="34"/>
  </w:num>
  <w:num w:numId="161">
    <w:abstractNumId w:val="9"/>
  </w:num>
  <w:num w:numId="162">
    <w:abstractNumId w:val="109"/>
  </w:num>
  <w:num w:numId="163">
    <w:abstractNumId w:val="135"/>
  </w:num>
  <w:num w:numId="164">
    <w:abstractNumId w:val="42"/>
  </w:num>
  <w:num w:numId="165">
    <w:abstractNumId w:val="3"/>
  </w:num>
  <w:num w:numId="166">
    <w:abstractNumId w:val="96"/>
  </w:num>
  <w:num w:numId="167">
    <w:abstractNumId w:val="138"/>
  </w:num>
  <w:num w:numId="168">
    <w:abstractNumId w:val="99"/>
  </w:num>
  <w:num w:numId="169">
    <w:abstractNumId w:val="123"/>
  </w:num>
  <w:num w:numId="170">
    <w:abstractNumId w:val="66"/>
  </w:num>
  <w:num w:numId="171">
    <w:abstractNumId w:val="133"/>
  </w:num>
  <w:num w:numId="172">
    <w:abstractNumId w:val="121"/>
  </w:num>
  <w:num w:numId="173">
    <w:abstractNumId w:val="93"/>
  </w:num>
  <w:num w:numId="174">
    <w:abstractNumId w:val="21"/>
  </w:num>
  <w:num w:numId="175">
    <w:abstractNumId w:val="117"/>
  </w:num>
  <w:num w:numId="176">
    <w:abstractNumId w:val="94"/>
  </w:num>
  <w:num w:numId="177">
    <w:abstractNumId w:val="110"/>
  </w:num>
  <w:num w:numId="178">
    <w:abstractNumId w:val="1"/>
  </w:num>
  <w:num w:numId="179">
    <w:abstractNumId w:val="75"/>
  </w:num>
  <w:num w:numId="180">
    <w:abstractNumId w:val="111"/>
  </w:num>
  <w:num w:numId="181">
    <w:abstractNumId w:val="73"/>
  </w:num>
  <w:num w:numId="182">
    <w:abstractNumId w:val="14"/>
  </w:num>
  <w:num w:numId="183">
    <w:abstractNumId w:val="72"/>
  </w:num>
  <w:num w:numId="184">
    <w:abstractNumId w:val="78"/>
  </w:num>
  <w:num w:numId="185">
    <w:abstractNumId w:val="59"/>
  </w:num>
  <w:num w:numId="186">
    <w:abstractNumId w:val="65"/>
  </w:num>
  <w:num w:numId="187">
    <w:abstractNumId w:val="131"/>
  </w:num>
  <w:num w:numId="188">
    <w:abstractNumId w:val="4"/>
  </w:num>
  <w:num w:numId="189">
    <w:abstractNumId w:val="104"/>
  </w:num>
  <w:num w:numId="190">
    <w:abstractNumId w:val="74"/>
  </w:num>
  <w:num w:numId="191">
    <w:abstractNumId w:val="132"/>
  </w:num>
  <w:num w:numId="192">
    <w:abstractNumId w:val="2"/>
  </w:num>
  <w:num w:numId="193">
    <w:abstractNumId w:val="48"/>
  </w:num>
  <w:num w:numId="194">
    <w:abstractNumId w:val="97"/>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04A"/>
    <w:rsid w:val="000003DA"/>
    <w:rsid w:val="00001B48"/>
    <w:rsid w:val="00005E73"/>
    <w:rsid w:val="00006D5C"/>
    <w:rsid w:val="00006D89"/>
    <w:rsid w:val="00010116"/>
    <w:rsid w:val="00010D98"/>
    <w:rsid w:val="000179A4"/>
    <w:rsid w:val="00022F4C"/>
    <w:rsid w:val="00027B67"/>
    <w:rsid w:val="000332A0"/>
    <w:rsid w:val="0004057D"/>
    <w:rsid w:val="000412DD"/>
    <w:rsid w:val="000456C0"/>
    <w:rsid w:val="00046B32"/>
    <w:rsid w:val="00056D7D"/>
    <w:rsid w:val="00060686"/>
    <w:rsid w:val="00062F8F"/>
    <w:rsid w:val="00063287"/>
    <w:rsid w:val="0006440D"/>
    <w:rsid w:val="00064EDB"/>
    <w:rsid w:val="00065602"/>
    <w:rsid w:val="00071553"/>
    <w:rsid w:val="00073490"/>
    <w:rsid w:val="000734B5"/>
    <w:rsid w:val="0007594C"/>
    <w:rsid w:val="00077F4A"/>
    <w:rsid w:val="000830D3"/>
    <w:rsid w:val="00085CF4"/>
    <w:rsid w:val="00086CE4"/>
    <w:rsid w:val="000905DE"/>
    <w:rsid w:val="000906CF"/>
    <w:rsid w:val="00092243"/>
    <w:rsid w:val="0009484E"/>
    <w:rsid w:val="000955FD"/>
    <w:rsid w:val="0009598E"/>
    <w:rsid w:val="000A0B73"/>
    <w:rsid w:val="000A1533"/>
    <w:rsid w:val="000A2EA6"/>
    <w:rsid w:val="000A6A18"/>
    <w:rsid w:val="000A70BF"/>
    <w:rsid w:val="000B0801"/>
    <w:rsid w:val="000B2A40"/>
    <w:rsid w:val="000B5412"/>
    <w:rsid w:val="000B6194"/>
    <w:rsid w:val="000B6212"/>
    <w:rsid w:val="000C7AC8"/>
    <w:rsid w:val="000C7C9A"/>
    <w:rsid w:val="000D21BF"/>
    <w:rsid w:val="000D7ED4"/>
    <w:rsid w:val="000E0E44"/>
    <w:rsid w:val="000E0EDA"/>
    <w:rsid w:val="000E10CB"/>
    <w:rsid w:val="000E4829"/>
    <w:rsid w:val="000E50EB"/>
    <w:rsid w:val="000E7EB3"/>
    <w:rsid w:val="000F1045"/>
    <w:rsid w:val="000F28A5"/>
    <w:rsid w:val="000F3F31"/>
    <w:rsid w:val="000F5493"/>
    <w:rsid w:val="000F5A91"/>
    <w:rsid w:val="000F68EA"/>
    <w:rsid w:val="001049C7"/>
    <w:rsid w:val="001076FB"/>
    <w:rsid w:val="0011333B"/>
    <w:rsid w:val="00113948"/>
    <w:rsid w:val="001154ED"/>
    <w:rsid w:val="00120DED"/>
    <w:rsid w:val="00122FC0"/>
    <w:rsid w:val="00123E22"/>
    <w:rsid w:val="00127283"/>
    <w:rsid w:val="00130F84"/>
    <w:rsid w:val="00137E67"/>
    <w:rsid w:val="0014169A"/>
    <w:rsid w:val="00141886"/>
    <w:rsid w:val="001447E4"/>
    <w:rsid w:val="00144E52"/>
    <w:rsid w:val="0015461C"/>
    <w:rsid w:val="00163046"/>
    <w:rsid w:val="001640A8"/>
    <w:rsid w:val="00166DA9"/>
    <w:rsid w:val="00177CF8"/>
    <w:rsid w:val="001805D7"/>
    <w:rsid w:val="00183189"/>
    <w:rsid w:val="0018416D"/>
    <w:rsid w:val="0018547A"/>
    <w:rsid w:val="00185CA9"/>
    <w:rsid w:val="0019556E"/>
    <w:rsid w:val="00197C4A"/>
    <w:rsid w:val="001A01EA"/>
    <w:rsid w:val="001A0290"/>
    <w:rsid w:val="001A653F"/>
    <w:rsid w:val="001B1C27"/>
    <w:rsid w:val="001B3319"/>
    <w:rsid w:val="001B3B3B"/>
    <w:rsid w:val="001C13C3"/>
    <w:rsid w:val="001C406B"/>
    <w:rsid w:val="001C42D7"/>
    <w:rsid w:val="001C669D"/>
    <w:rsid w:val="001C722B"/>
    <w:rsid w:val="001D48B5"/>
    <w:rsid w:val="001D6444"/>
    <w:rsid w:val="001E0412"/>
    <w:rsid w:val="001E289F"/>
    <w:rsid w:val="001E5CB1"/>
    <w:rsid w:val="001F3499"/>
    <w:rsid w:val="001F7F02"/>
    <w:rsid w:val="00200FC3"/>
    <w:rsid w:val="00204D8C"/>
    <w:rsid w:val="00210704"/>
    <w:rsid w:val="002139FE"/>
    <w:rsid w:val="00216A37"/>
    <w:rsid w:val="00220070"/>
    <w:rsid w:val="00223FB3"/>
    <w:rsid w:val="00232950"/>
    <w:rsid w:val="00235EF5"/>
    <w:rsid w:val="0023727B"/>
    <w:rsid w:val="00243B1F"/>
    <w:rsid w:val="00245C7C"/>
    <w:rsid w:val="00245C9C"/>
    <w:rsid w:val="002473FA"/>
    <w:rsid w:val="00247C7A"/>
    <w:rsid w:val="00252345"/>
    <w:rsid w:val="002524CA"/>
    <w:rsid w:val="00254827"/>
    <w:rsid w:val="0025752F"/>
    <w:rsid w:val="0026268E"/>
    <w:rsid w:val="002725DE"/>
    <w:rsid w:val="00274A69"/>
    <w:rsid w:val="00276A57"/>
    <w:rsid w:val="0029418B"/>
    <w:rsid w:val="002A1F7A"/>
    <w:rsid w:val="002A2255"/>
    <w:rsid w:val="002A6FD5"/>
    <w:rsid w:val="002A7150"/>
    <w:rsid w:val="002B1F8A"/>
    <w:rsid w:val="002B244E"/>
    <w:rsid w:val="002B6A89"/>
    <w:rsid w:val="002B7689"/>
    <w:rsid w:val="002B7B10"/>
    <w:rsid w:val="002C36DC"/>
    <w:rsid w:val="002C47FF"/>
    <w:rsid w:val="002C4EFD"/>
    <w:rsid w:val="002C5C78"/>
    <w:rsid w:val="002D3A91"/>
    <w:rsid w:val="002D7C06"/>
    <w:rsid w:val="002D7E76"/>
    <w:rsid w:val="002E46D1"/>
    <w:rsid w:val="002E7ADC"/>
    <w:rsid w:val="002F02A6"/>
    <w:rsid w:val="002F4589"/>
    <w:rsid w:val="003037D5"/>
    <w:rsid w:val="00306069"/>
    <w:rsid w:val="0030763A"/>
    <w:rsid w:val="00307B8D"/>
    <w:rsid w:val="00312460"/>
    <w:rsid w:val="00312973"/>
    <w:rsid w:val="00314612"/>
    <w:rsid w:val="0031707D"/>
    <w:rsid w:val="00320E18"/>
    <w:rsid w:val="00321474"/>
    <w:rsid w:val="003255DE"/>
    <w:rsid w:val="00335CCF"/>
    <w:rsid w:val="0033723E"/>
    <w:rsid w:val="00337B20"/>
    <w:rsid w:val="00351615"/>
    <w:rsid w:val="00352498"/>
    <w:rsid w:val="00357A39"/>
    <w:rsid w:val="0036382B"/>
    <w:rsid w:val="0037547D"/>
    <w:rsid w:val="00381998"/>
    <w:rsid w:val="00385B35"/>
    <w:rsid w:val="00386130"/>
    <w:rsid w:val="003862FF"/>
    <w:rsid w:val="00392203"/>
    <w:rsid w:val="0039246B"/>
    <w:rsid w:val="003A53F3"/>
    <w:rsid w:val="003A5D70"/>
    <w:rsid w:val="003B2400"/>
    <w:rsid w:val="003B2C49"/>
    <w:rsid w:val="003B36BB"/>
    <w:rsid w:val="003B373D"/>
    <w:rsid w:val="003B408C"/>
    <w:rsid w:val="003B5371"/>
    <w:rsid w:val="003B5A91"/>
    <w:rsid w:val="003C450B"/>
    <w:rsid w:val="003D44A2"/>
    <w:rsid w:val="003D5139"/>
    <w:rsid w:val="003D5990"/>
    <w:rsid w:val="003D5F7D"/>
    <w:rsid w:val="003E6A66"/>
    <w:rsid w:val="003F18AC"/>
    <w:rsid w:val="003F34A5"/>
    <w:rsid w:val="00402421"/>
    <w:rsid w:val="00402CEF"/>
    <w:rsid w:val="00404423"/>
    <w:rsid w:val="00404D51"/>
    <w:rsid w:val="004130C6"/>
    <w:rsid w:val="004150B3"/>
    <w:rsid w:val="004214F0"/>
    <w:rsid w:val="0042151B"/>
    <w:rsid w:val="00430783"/>
    <w:rsid w:val="00432A58"/>
    <w:rsid w:val="00432BDA"/>
    <w:rsid w:val="00442B41"/>
    <w:rsid w:val="00444173"/>
    <w:rsid w:val="00444B08"/>
    <w:rsid w:val="004501D7"/>
    <w:rsid w:val="00451AAE"/>
    <w:rsid w:val="00453C31"/>
    <w:rsid w:val="00456656"/>
    <w:rsid w:val="00462CC1"/>
    <w:rsid w:val="00464846"/>
    <w:rsid w:val="004734C2"/>
    <w:rsid w:val="00474B3F"/>
    <w:rsid w:val="004760DA"/>
    <w:rsid w:val="00480EF1"/>
    <w:rsid w:val="0048393C"/>
    <w:rsid w:val="0048399F"/>
    <w:rsid w:val="004843B7"/>
    <w:rsid w:val="004849C3"/>
    <w:rsid w:val="00487DA0"/>
    <w:rsid w:val="0049066F"/>
    <w:rsid w:val="0049204A"/>
    <w:rsid w:val="00493837"/>
    <w:rsid w:val="004A1AC4"/>
    <w:rsid w:val="004A5513"/>
    <w:rsid w:val="004A7830"/>
    <w:rsid w:val="004B3CB6"/>
    <w:rsid w:val="004C0FB4"/>
    <w:rsid w:val="004C552B"/>
    <w:rsid w:val="004C7295"/>
    <w:rsid w:val="004D1B95"/>
    <w:rsid w:val="004D3EFE"/>
    <w:rsid w:val="004E0D64"/>
    <w:rsid w:val="004E0ED6"/>
    <w:rsid w:val="004E1049"/>
    <w:rsid w:val="004E5CD9"/>
    <w:rsid w:val="004F307E"/>
    <w:rsid w:val="004F40A5"/>
    <w:rsid w:val="0050250A"/>
    <w:rsid w:val="00506143"/>
    <w:rsid w:val="005102B0"/>
    <w:rsid w:val="00510C80"/>
    <w:rsid w:val="0051753D"/>
    <w:rsid w:val="00522EBF"/>
    <w:rsid w:val="005310BD"/>
    <w:rsid w:val="005333E7"/>
    <w:rsid w:val="00537959"/>
    <w:rsid w:val="00537DD2"/>
    <w:rsid w:val="0054062C"/>
    <w:rsid w:val="005448CC"/>
    <w:rsid w:val="00545661"/>
    <w:rsid w:val="00545F80"/>
    <w:rsid w:val="00551478"/>
    <w:rsid w:val="005531F9"/>
    <w:rsid w:val="00560B14"/>
    <w:rsid w:val="005613EB"/>
    <w:rsid w:val="00561CDD"/>
    <w:rsid w:val="0057218A"/>
    <w:rsid w:val="00576ED0"/>
    <w:rsid w:val="00580125"/>
    <w:rsid w:val="00584591"/>
    <w:rsid w:val="00586E82"/>
    <w:rsid w:val="00587706"/>
    <w:rsid w:val="005911DA"/>
    <w:rsid w:val="005974FE"/>
    <w:rsid w:val="005A0046"/>
    <w:rsid w:val="005A492C"/>
    <w:rsid w:val="005B49C7"/>
    <w:rsid w:val="005C4E93"/>
    <w:rsid w:val="005C584D"/>
    <w:rsid w:val="005C7486"/>
    <w:rsid w:val="005C7E1D"/>
    <w:rsid w:val="005D5608"/>
    <w:rsid w:val="005D7934"/>
    <w:rsid w:val="005E0265"/>
    <w:rsid w:val="005E08C3"/>
    <w:rsid w:val="005E0BF5"/>
    <w:rsid w:val="005E1ACE"/>
    <w:rsid w:val="005E5BC0"/>
    <w:rsid w:val="005E6A5F"/>
    <w:rsid w:val="005F0B18"/>
    <w:rsid w:val="005F5F62"/>
    <w:rsid w:val="005F6951"/>
    <w:rsid w:val="00606916"/>
    <w:rsid w:val="00610CBF"/>
    <w:rsid w:val="00612435"/>
    <w:rsid w:val="00616CC6"/>
    <w:rsid w:val="00622DE1"/>
    <w:rsid w:val="00623BBE"/>
    <w:rsid w:val="00632C2C"/>
    <w:rsid w:val="006358DE"/>
    <w:rsid w:val="00641895"/>
    <w:rsid w:val="00642A68"/>
    <w:rsid w:val="0064380D"/>
    <w:rsid w:val="00647085"/>
    <w:rsid w:val="00647805"/>
    <w:rsid w:val="006569C2"/>
    <w:rsid w:val="00661D30"/>
    <w:rsid w:val="0066287F"/>
    <w:rsid w:val="00663D79"/>
    <w:rsid w:val="006658A3"/>
    <w:rsid w:val="00665E92"/>
    <w:rsid w:val="00667557"/>
    <w:rsid w:val="00672302"/>
    <w:rsid w:val="006753E9"/>
    <w:rsid w:val="00675486"/>
    <w:rsid w:val="0067600C"/>
    <w:rsid w:val="006828B2"/>
    <w:rsid w:val="0068534B"/>
    <w:rsid w:val="00692A9D"/>
    <w:rsid w:val="00694C67"/>
    <w:rsid w:val="00697B61"/>
    <w:rsid w:val="006A4C03"/>
    <w:rsid w:val="006B27E5"/>
    <w:rsid w:val="006B5DB2"/>
    <w:rsid w:val="006C3FE9"/>
    <w:rsid w:val="006C6764"/>
    <w:rsid w:val="006C6ADC"/>
    <w:rsid w:val="006C771B"/>
    <w:rsid w:val="006D1408"/>
    <w:rsid w:val="006D5B51"/>
    <w:rsid w:val="006E0B91"/>
    <w:rsid w:val="006E27C8"/>
    <w:rsid w:val="006E314F"/>
    <w:rsid w:val="006E39B1"/>
    <w:rsid w:val="006E453B"/>
    <w:rsid w:val="00701E18"/>
    <w:rsid w:val="00710D84"/>
    <w:rsid w:val="00715C48"/>
    <w:rsid w:val="0072240A"/>
    <w:rsid w:val="00722E25"/>
    <w:rsid w:val="007241AB"/>
    <w:rsid w:val="00731363"/>
    <w:rsid w:val="00733C61"/>
    <w:rsid w:val="00733F5F"/>
    <w:rsid w:val="00734EBE"/>
    <w:rsid w:val="0073568D"/>
    <w:rsid w:val="0074051E"/>
    <w:rsid w:val="00740FEB"/>
    <w:rsid w:val="00746AFB"/>
    <w:rsid w:val="0075418E"/>
    <w:rsid w:val="007561A8"/>
    <w:rsid w:val="00756781"/>
    <w:rsid w:val="00761F40"/>
    <w:rsid w:val="00764209"/>
    <w:rsid w:val="00770454"/>
    <w:rsid w:val="007709DF"/>
    <w:rsid w:val="00771730"/>
    <w:rsid w:val="00771EF6"/>
    <w:rsid w:val="00777AFB"/>
    <w:rsid w:val="00781FCC"/>
    <w:rsid w:val="00784CF3"/>
    <w:rsid w:val="00784D16"/>
    <w:rsid w:val="00786DA6"/>
    <w:rsid w:val="00790E33"/>
    <w:rsid w:val="00794D3F"/>
    <w:rsid w:val="007952C2"/>
    <w:rsid w:val="00796947"/>
    <w:rsid w:val="007A1A50"/>
    <w:rsid w:val="007A2512"/>
    <w:rsid w:val="007A5AE2"/>
    <w:rsid w:val="007B1876"/>
    <w:rsid w:val="007C0359"/>
    <w:rsid w:val="007C0403"/>
    <w:rsid w:val="007C1A6B"/>
    <w:rsid w:val="007C1F13"/>
    <w:rsid w:val="007C2765"/>
    <w:rsid w:val="007C76F9"/>
    <w:rsid w:val="007C7F8E"/>
    <w:rsid w:val="007D3942"/>
    <w:rsid w:val="007D7143"/>
    <w:rsid w:val="007D7574"/>
    <w:rsid w:val="007D7606"/>
    <w:rsid w:val="007E1B58"/>
    <w:rsid w:val="007E3965"/>
    <w:rsid w:val="007F5501"/>
    <w:rsid w:val="00802F4E"/>
    <w:rsid w:val="00803F56"/>
    <w:rsid w:val="00807B96"/>
    <w:rsid w:val="008109E6"/>
    <w:rsid w:val="008129DB"/>
    <w:rsid w:val="00813B88"/>
    <w:rsid w:val="0081519D"/>
    <w:rsid w:val="008175C0"/>
    <w:rsid w:val="00821413"/>
    <w:rsid w:val="008231FD"/>
    <w:rsid w:val="00824182"/>
    <w:rsid w:val="00825088"/>
    <w:rsid w:val="0082731D"/>
    <w:rsid w:val="0083349D"/>
    <w:rsid w:val="00837A99"/>
    <w:rsid w:val="0084211B"/>
    <w:rsid w:val="00843A3C"/>
    <w:rsid w:val="00843B3E"/>
    <w:rsid w:val="00844FD4"/>
    <w:rsid w:val="00846ACD"/>
    <w:rsid w:val="00852EBE"/>
    <w:rsid w:val="00857F5F"/>
    <w:rsid w:val="00860BAE"/>
    <w:rsid w:val="00863F25"/>
    <w:rsid w:val="00866ABC"/>
    <w:rsid w:val="00866D04"/>
    <w:rsid w:val="008675FE"/>
    <w:rsid w:val="00867811"/>
    <w:rsid w:val="008742D7"/>
    <w:rsid w:val="0088263A"/>
    <w:rsid w:val="00884C03"/>
    <w:rsid w:val="00897565"/>
    <w:rsid w:val="008978D1"/>
    <w:rsid w:val="00897DF8"/>
    <w:rsid w:val="008A0069"/>
    <w:rsid w:val="008B05BF"/>
    <w:rsid w:val="008B2429"/>
    <w:rsid w:val="008B2846"/>
    <w:rsid w:val="008B3A47"/>
    <w:rsid w:val="008B69AA"/>
    <w:rsid w:val="008C671F"/>
    <w:rsid w:val="008C723D"/>
    <w:rsid w:val="008D05CD"/>
    <w:rsid w:val="008E1DE2"/>
    <w:rsid w:val="008E7E79"/>
    <w:rsid w:val="008F0371"/>
    <w:rsid w:val="008F7862"/>
    <w:rsid w:val="00900866"/>
    <w:rsid w:val="00904066"/>
    <w:rsid w:val="00904199"/>
    <w:rsid w:val="0090790B"/>
    <w:rsid w:val="00907D34"/>
    <w:rsid w:val="00913BEE"/>
    <w:rsid w:val="0091413C"/>
    <w:rsid w:val="00916819"/>
    <w:rsid w:val="00916AFF"/>
    <w:rsid w:val="0092038E"/>
    <w:rsid w:val="00920A42"/>
    <w:rsid w:val="009254B9"/>
    <w:rsid w:val="00927E39"/>
    <w:rsid w:val="00930E00"/>
    <w:rsid w:val="00935229"/>
    <w:rsid w:val="00935564"/>
    <w:rsid w:val="009369B5"/>
    <w:rsid w:val="00943E3A"/>
    <w:rsid w:val="00944924"/>
    <w:rsid w:val="00946DEA"/>
    <w:rsid w:val="009530CE"/>
    <w:rsid w:val="009545AB"/>
    <w:rsid w:val="00955D42"/>
    <w:rsid w:val="00957D5C"/>
    <w:rsid w:val="009634C4"/>
    <w:rsid w:val="00967786"/>
    <w:rsid w:val="00971450"/>
    <w:rsid w:val="00971454"/>
    <w:rsid w:val="0098418A"/>
    <w:rsid w:val="009845B9"/>
    <w:rsid w:val="009849F1"/>
    <w:rsid w:val="00985A90"/>
    <w:rsid w:val="00985E09"/>
    <w:rsid w:val="00986171"/>
    <w:rsid w:val="00994546"/>
    <w:rsid w:val="00994EE4"/>
    <w:rsid w:val="00995A1F"/>
    <w:rsid w:val="00997120"/>
    <w:rsid w:val="009A3C11"/>
    <w:rsid w:val="009A4F68"/>
    <w:rsid w:val="009A6FFC"/>
    <w:rsid w:val="009B0F8A"/>
    <w:rsid w:val="009B3EBE"/>
    <w:rsid w:val="009B6A10"/>
    <w:rsid w:val="009C13A9"/>
    <w:rsid w:val="009C13B7"/>
    <w:rsid w:val="009C4DF4"/>
    <w:rsid w:val="009C7B51"/>
    <w:rsid w:val="009D0E42"/>
    <w:rsid w:val="009D258F"/>
    <w:rsid w:val="009E0034"/>
    <w:rsid w:val="009E0922"/>
    <w:rsid w:val="009E110B"/>
    <w:rsid w:val="009E4BB0"/>
    <w:rsid w:val="009F0AE2"/>
    <w:rsid w:val="009F222D"/>
    <w:rsid w:val="009F3B93"/>
    <w:rsid w:val="009F3CDF"/>
    <w:rsid w:val="00A00FBE"/>
    <w:rsid w:val="00A011E1"/>
    <w:rsid w:val="00A014E5"/>
    <w:rsid w:val="00A02B07"/>
    <w:rsid w:val="00A02F0C"/>
    <w:rsid w:val="00A04C6C"/>
    <w:rsid w:val="00A05DD5"/>
    <w:rsid w:val="00A10603"/>
    <w:rsid w:val="00A1133F"/>
    <w:rsid w:val="00A1260F"/>
    <w:rsid w:val="00A16C6B"/>
    <w:rsid w:val="00A22166"/>
    <w:rsid w:val="00A258B9"/>
    <w:rsid w:val="00A25F16"/>
    <w:rsid w:val="00A266F1"/>
    <w:rsid w:val="00A33A7C"/>
    <w:rsid w:val="00A34B74"/>
    <w:rsid w:val="00A357DE"/>
    <w:rsid w:val="00A46474"/>
    <w:rsid w:val="00A54084"/>
    <w:rsid w:val="00A54AD2"/>
    <w:rsid w:val="00A54E27"/>
    <w:rsid w:val="00A57206"/>
    <w:rsid w:val="00A57409"/>
    <w:rsid w:val="00A5750D"/>
    <w:rsid w:val="00A6612A"/>
    <w:rsid w:val="00A70569"/>
    <w:rsid w:val="00A73768"/>
    <w:rsid w:val="00A74FD6"/>
    <w:rsid w:val="00A7627B"/>
    <w:rsid w:val="00A805EE"/>
    <w:rsid w:val="00A9507E"/>
    <w:rsid w:val="00A96D27"/>
    <w:rsid w:val="00A96F77"/>
    <w:rsid w:val="00AA26C2"/>
    <w:rsid w:val="00AA4989"/>
    <w:rsid w:val="00AA6D07"/>
    <w:rsid w:val="00AB3B60"/>
    <w:rsid w:val="00AB7453"/>
    <w:rsid w:val="00AC0233"/>
    <w:rsid w:val="00AC6D91"/>
    <w:rsid w:val="00AD025F"/>
    <w:rsid w:val="00AD4A69"/>
    <w:rsid w:val="00AD5515"/>
    <w:rsid w:val="00AE16F0"/>
    <w:rsid w:val="00AE1A65"/>
    <w:rsid w:val="00AE2325"/>
    <w:rsid w:val="00AE2A30"/>
    <w:rsid w:val="00AE5613"/>
    <w:rsid w:val="00AE7D52"/>
    <w:rsid w:val="00AF1196"/>
    <w:rsid w:val="00AF5CB4"/>
    <w:rsid w:val="00AF7598"/>
    <w:rsid w:val="00B00914"/>
    <w:rsid w:val="00B01A3E"/>
    <w:rsid w:val="00B04CEF"/>
    <w:rsid w:val="00B15BDA"/>
    <w:rsid w:val="00B23897"/>
    <w:rsid w:val="00B32743"/>
    <w:rsid w:val="00B45D11"/>
    <w:rsid w:val="00B5388A"/>
    <w:rsid w:val="00B57859"/>
    <w:rsid w:val="00B60E5A"/>
    <w:rsid w:val="00B63A7B"/>
    <w:rsid w:val="00B64509"/>
    <w:rsid w:val="00B70941"/>
    <w:rsid w:val="00B71B54"/>
    <w:rsid w:val="00B72259"/>
    <w:rsid w:val="00B73195"/>
    <w:rsid w:val="00B755B6"/>
    <w:rsid w:val="00B80712"/>
    <w:rsid w:val="00B82F42"/>
    <w:rsid w:val="00B927BB"/>
    <w:rsid w:val="00BA7C04"/>
    <w:rsid w:val="00BA7F82"/>
    <w:rsid w:val="00BB073A"/>
    <w:rsid w:val="00BB1673"/>
    <w:rsid w:val="00BB3E41"/>
    <w:rsid w:val="00BB4081"/>
    <w:rsid w:val="00BB60E3"/>
    <w:rsid w:val="00BC1808"/>
    <w:rsid w:val="00BC53B3"/>
    <w:rsid w:val="00BC6AFB"/>
    <w:rsid w:val="00BD222F"/>
    <w:rsid w:val="00BD4F8F"/>
    <w:rsid w:val="00BE4CF2"/>
    <w:rsid w:val="00BE596B"/>
    <w:rsid w:val="00BE5ACD"/>
    <w:rsid w:val="00BE68B4"/>
    <w:rsid w:val="00BF00E9"/>
    <w:rsid w:val="00BF42D6"/>
    <w:rsid w:val="00BF42F1"/>
    <w:rsid w:val="00BF58AC"/>
    <w:rsid w:val="00C00290"/>
    <w:rsid w:val="00C0328B"/>
    <w:rsid w:val="00C04BA7"/>
    <w:rsid w:val="00C07498"/>
    <w:rsid w:val="00C07C2B"/>
    <w:rsid w:val="00C07DC0"/>
    <w:rsid w:val="00C11621"/>
    <w:rsid w:val="00C13F4E"/>
    <w:rsid w:val="00C157C9"/>
    <w:rsid w:val="00C1732E"/>
    <w:rsid w:val="00C34E8D"/>
    <w:rsid w:val="00C42292"/>
    <w:rsid w:val="00C430E5"/>
    <w:rsid w:val="00C4446B"/>
    <w:rsid w:val="00C47D50"/>
    <w:rsid w:val="00C47F7B"/>
    <w:rsid w:val="00C519AE"/>
    <w:rsid w:val="00C5589B"/>
    <w:rsid w:val="00C611A9"/>
    <w:rsid w:val="00C61CA0"/>
    <w:rsid w:val="00C669DD"/>
    <w:rsid w:val="00C8133F"/>
    <w:rsid w:val="00C84132"/>
    <w:rsid w:val="00C858AA"/>
    <w:rsid w:val="00C86133"/>
    <w:rsid w:val="00C91E09"/>
    <w:rsid w:val="00C93B0E"/>
    <w:rsid w:val="00C97E2B"/>
    <w:rsid w:val="00CA44A9"/>
    <w:rsid w:val="00CA718E"/>
    <w:rsid w:val="00CB1965"/>
    <w:rsid w:val="00CB5E15"/>
    <w:rsid w:val="00CC1683"/>
    <w:rsid w:val="00CC5F6E"/>
    <w:rsid w:val="00CC6203"/>
    <w:rsid w:val="00CD10D2"/>
    <w:rsid w:val="00CD186B"/>
    <w:rsid w:val="00CD4228"/>
    <w:rsid w:val="00CD4372"/>
    <w:rsid w:val="00CE5502"/>
    <w:rsid w:val="00CF1B62"/>
    <w:rsid w:val="00D028C4"/>
    <w:rsid w:val="00D03EA6"/>
    <w:rsid w:val="00D05407"/>
    <w:rsid w:val="00D06F29"/>
    <w:rsid w:val="00D07858"/>
    <w:rsid w:val="00D11B20"/>
    <w:rsid w:val="00D15312"/>
    <w:rsid w:val="00D15349"/>
    <w:rsid w:val="00D157DF"/>
    <w:rsid w:val="00D17789"/>
    <w:rsid w:val="00D2000A"/>
    <w:rsid w:val="00D201BB"/>
    <w:rsid w:val="00D236F6"/>
    <w:rsid w:val="00D24093"/>
    <w:rsid w:val="00D359C3"/>
    <w:rsid w:val="00D35FFD"/>
    <w:rsid w:val="00D36028"/>
    <w:rsid w:val="00D45D60"/>
    <w:rsid w:val="00D511D8"/>
    <w:rsid w:val="00D56FD8"/>
    <w:rsid w:val="00D60CD9"/>
    <w:rsid w:val="00D62C23"/>
    <w:rsid w:val="00D630D1"/>
    <w:rsid w:val="00D648F7"/>
    <w:rsid w:val="00D7280F"/>
    <w:rsid w:val="00D75061"/>
    <w:rsid w:val="00D7517F"/>
    <w:rsid w:val="00D764B6"/>
    <w:rsid w:val="00D8695B"/>
    <w:rsid w:val="00D912A0"/>
    <w:rsid w:val="00D93371"/>
    <w:rsid w:val="00D954AD"/>
    <w:rsid w:val="00D9568C"/>
    <w:rsid w:val="00DA56AC"/>
    <w:rsid w:val="00DA74CC"/>
    <w:rsid w:val="00DB17C2"/>
    <w:rsid w:val="00DB680E"/>
    <w:rsid w:val="00DC65AE"/>
    <w:rsid w:val="00DC724B"/>
    <w:rsid w:val="00DD1964"/>
    <w:rsid w:val="00DD5419"/>
    <w:rsid w:val="00DD743A"/>
    <w:rsid w:val="00DD7CA4"/>
    <w:rsid w:val="00DE1B87"/>
    <w:rsid w:val="00DE2654"/>
    <w:rsid w:val="00DE4A18"/>
    <w:rsid w:val="00DE7982"/>
    <w:rsid w:val="00DF4B73"/>
    <w:rsid w:val="00DF5D17"/>
    <w:rsid w:val="00DF669F"/>
    <w:rsid w:val="00E012A1"/>
    <w:rsid w:val="00E024B6"/>
    <w:rsid w:val="00E0506A"/>
    <w:rsid w:val="00E07026"/>
    <w:rsid w:val="00E32401"/>
    <w:rsid w:val="00E32EEE"/>
    <w:rsid w:val="00E35DF1"/>
    <w:rsid w:val="00E432CD"/>
    <w:rsid w:val="00E45235"/>
    <w:rsid w:val="00E464C6"/>
    <w:rsid w:val="00E55AFD"/>
    <w:rsid w:val="00E5757C"/>
    <w:rsid w:val="00E57DFE"/>
    <w:rsid w:val="00E65891"/>
    <w:rsid w:val="00E6764E"/>
    <w:rsid w:val="00E7103C"/>
    <w:rsid w:val="00E72378"/>
    <w:rsid w:val="00E72E85"/>
    <w:rsid w:val="00E73BCD"/>
    <w:rsid w:val="00E74CAD"/>
    <w:rsid w:val="00E815B8"/>
    <w:rsid w:val="00E82167"/>
    <w:rsid w:val="00E86891"/>
    <w:rsid w:val="00E87E4F"/>
    <w:rsid w:val="00E9232E"/>
    <w:rsid w:val="00EA1F42"/>
    <w:rsid w:val="00EA26BA"/>
    <w:rsid w:val="00EA2E21"/>
    <w:rsid w:val="00EA3BF7"/>
    <w:rsid w:val="00EA4FA4"/>
    <w:rsid w:val="00EA59B9"/>
    <w:rsid w:val="00EC366F"/>
    <w:rsid w:val="00EC3F65"/>
    <w:rsid w:val="00ED2453"/>
    <w:rsid w:val="00ED39EC"/>
    <w:rsid w:val="00EE549E"/>
    <w:rsid w:val="00EE64B1"/>
    <w:rsid w:val="00EF1F4D"/>
    <w:rsid w:val="00EF449B"/>
    <w:rsid w:val="00EF4A84"/>
    <w:rsid w:val="00EF5655"/>
    <w:rsid w:val="00EF7E42"/>
    <w:rsid w:val="00F023C5"/>
    <w:rsid w:val="00F02659"/>
    <w:rsid w:val="00F043BA"/>
    <w:rsid w:val="00F043E9"/>
    <w:rsid w:val="00F076AA"/>
    <w:rsid w:val="00F10644"/>
    <w:rsid w:val="00F10923"/>
    <w:rsid w:val="00F12D05"/>
    <w:rsid w:val="00F13E22"/>
    <w:rsid w:val="00F15456"/>
    <w:rsid w:val="00F15CD7"/>
    <w:rsid w:val="00F24E56"/>
    <w:rsid w:val="00F25D75"/>
    <w:rsid w:val="00F265F3"/>
    <w:rsid w:val="00F32284"/>
    <w:rsid w:val="00F369DE"/>
    <w:rsid w:val="00F53241"/>
    <w:rsid w:val="00F65B47"/>
    <w:rsid w:val="00F67869"/>
    <w:rsid w:val="00F70832"/>
    <w:rsid w:val="00F714A7"/>
    <w:rsid w:val="00F714FF"/>
    <w:rsid w:val="00F73204"/>
    <w:rsid w:val="00F9005A"/>
    <w:rsid w:val="00F92993"/>
    <w:rsid w:val="00F9414C"/>
    <w:rsid w:val="00F95607"/>
    <w:rsid w:val="00FA5513"/>
    <w:rsid w:val="00FB5159"/>
    <w:rsid w:val="00FB60DF"/>
    <w:rsid w:val="00FC3DF6"/>
    <w:rsid w:val="00FC53C4"/>
    <w:rsid w:val="00FD3CBA"/>
    <w:rsid w:val="00FD4AD2"/>
    <w:rsid w:val="00FD6D22"/>
    <w:rsid w:val="00FD767A"/>
    <w:rsid w:val="00FD7879"/>
    <w:rsid w:val="00FE3C09"/>
    <w:rsid w:val="00FE508C"/>
    <w:rsid w:val="00FE6006"/>
    <w:rsid w:val="00FE6E79"/>
    <w:rsid w:val="00FE7509"/>
    <w:rsid w:val="00FF3E19"/>
    <w:rsid w:val="00FF400E"/>
    <w:rsid w:val="00FF44C9"/>
    <w:rsid w:val="00FF4FC0"/>
    <w:rsid w:val="00FF6B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94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rPr>
      <w:sz w:val="20"/>
      <w:szCs w:val="20"/>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6"/>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rsid w:val="000F5A91"/>
    <w:pPr>
      <w:tabs>
        <w:tab w:val="right" w:leader="dot" w:pos="9062"/>
      </w:tabs>
      <w:spacing w:after="100"/>
      <w:ind w:left="196" w:hanging="196"/>
    </w:pPr>
    <w:rPr>
      <w:b/>
      <w:noProof/>
    </w:rPr>
  </w:style>
  <w:style w:type="paragraph" w:styleId="Obsah3">
    <w:name w:val="toc 3"/>
    <w:basedOn w:val="Normlny"/>
    <w:next w:val="Normlny"/>
    <w:autoRedefine/>
    <w:uiPriority w:val="39"/>
    <w:unhideWhenUsed/>
    <w:pPr>
      <w:tabs>
        <w:tab w:val="right" w:leader="dot" w:pos="9062"/>
      </w:tabs>
      <w:spacing w:after="100"/>
      <w:ind w:left="851" w:hanging="567"/>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character" w:customStyle="1" w:styleId="Nadpis7Char">
    <w:name w:val="Nadpis 7 Char"/>
    <w:basedOn w:val="Predvolenpsmoodseku"/>
    <w:link w:val="Nadpis7"/>
    <w:uiPriority w:val="9"/>
    <w:rPr>
      <w:rFonts w:asciiTheme="majorHAnsi" w:eastAsiaTheme="majorEastAsia" w:hAnsiTheme="majorHAnsi" w:cstheme="majorBidi"/>
      <w:i/>
      <w:iCs/>
      <w:color w:val="404040" w:themeColor="text1" w:themeTint="BF"/>
      <w:sz w:val="24"/>
      <w:szCs w:val="24"/>
      <w:lang w:eastAsia="sk-SK"/>
    </w:rPr>
  </w:style>
  <w:style w:type="paragraph" w:styleId="Zoznamsodrkami">
    <w:name w:val="List Bullet"/>
    <w:basedOn w:val="Zkladntext"/>
    <w:uiPriority w:val="99"/>
    <w:qFormat/>
    <w:pPr>
      <w:spacing w:before="130" w:after="130"/>
      <w:jc w:val="both"/>
    </w:pPr>
    <w:rPr>
      <w:sz w:val="22"/>
      <w:szCs w:val="20"/>
      <w:lang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4"/>
      <w:lang w:eastAsia="sk-SK"/>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Graphic">
    <w:name w:val="Graphic"/>
    <w:basedOn w:val="Podpis"/>
    <w:next w:val="Popis"/>
    <w:qFormat/>
    <w:pPr>
      <w:pBdr>
        <w:top w:val="single" w:sz="4" w:space="1" w:color="auto"/>
        <w:left w:val="single" w:sz="4" w:space="1" w:color="auto"/>
        <w:bottom w:val="single" w:sz="4" w:space="1" w:color="auto"/>
        <w:right w:val="single" w:sz="4" w:space="1" w:color="auto"/>
      </w:pBdr>
      <w:ind w:left="0"/>
      <w:jc w:val="center"/>
    </w:pPr>
    <w:rPr>
      <w:sz w:val="22"/>
      <w:szCs w:val="20"/>
      <w:lang w:eastAsia="en-US"/>
    </w:rPr>
  </w:style>
  <w:style w:type="paragraph" w:styleId="Podpis">
    <w:name w:val="Signature"/>
    <w:basedOn w:val="Normlny"/>
    <w:link w:val="PodpisChar"/>
    <w:uiPriority w:val="99"/>
    <w:semiHidden/>
    <w:unhideWhenUsed/>
    <w:pPr>
      <w:ind w:left="4252"/>
    </w:pPr>
  </w:style>
  <w:style w:type="character" w:customStyle="1" w:styleId="PodpisChar">
    <w:name w:val="Podpis Char"/>
    <w:basedOn w:val="Predvolenpsmoodseku"/>
    <w:link w:val="Podpis"/>
    <w:uiPriority w:val="99"/>
    <w:semiHidden/>
    <w:rPr>
      <w:rFonts w:ascii="Times New Roman" w:eastAsia="Times New Roman" w:hAnsi="Times New Roman" w:cs="Times New Roman"/>
      <w:sz w:val="24"/>
      <w:szCs w:val="24"/>
      <w:lang w:eastAsia="sk-SK"/>
    </w:rPr>
  </w:style>
  <w:style w:type="paragraph" w:styleId="Popis">
    <w:name w:val="caption"/>
    <w:basedOn w:val="Normlny"/>
    <w:next w:val="Normlny"/>
    <w:uiPriority w:val="35"/>
    <w:semiHidden/>
    <w:unhideWhenUsed/>
    <w:qFormat/>
    <w:pPr>
      <w:spacing w:after="200"/>
    </w:pPr>
    <w:rPr>
      <w:b/>
      <w:bCs/>
      <w:color w:val="4F81BD" w:themeColor="accent1"/>
      <w:sz w:val="18"/>
      <w:szCs w:val="18"/>
    </w:rPr>
  </w:style>
  <w:style w:type="paragraph" w:styleId="Zarkazkladnhotextu">
    <w:name w:val="Body Text Indent"/>
    <w:basedOn w:val="Normlny"/>
    <w:link w:val="ZarkazkladnhotextuChar"/>
    <w:uiPriority w:val="99"/>
    <w:semiHidden/>
    <w:unhideWhenUsed/>
    <w:pPr>
      <w:spacing w:after="120"/>
      <w:ind w:left="283"/>
    </w:pPr>
  </w:style>
  <w:style w:type="character" w:customStyle="1" w:styleId="ZarkazkladnhotextuChar">
    <w:name w:val="Zarážka základného textu Char"/>
    <w:basedOn w:val="Predvolenpsmoodseku"/>
    <w:link w:val="Zarkazkladnhotextu"/>
    <w:uiPriority w:val="99"/>
    <w:semiHidden/>
    <w:rPr>
      <w:rFonts w:ascii="Times New Roman" w:eastAsia="Times New Roman" w:hAnsi="Times New Roman" w:cs="Times New Roman"/>
      <w:sz w:val="24"/>
      <w:szCs w:val="24"/>
      <w:lang w:eastAsia="sk-SK"/>
    </w:rPr>
  </w:style>
  <w:style w:type="paragraph" w:styleId="Zoznamsodrkami2">
    <w:name w:val="List Bullet 2"/>
    <w:basedOn w:val="Normlny"/>
    <w:uiPriority w:val="99"/>
    <w:unhideWhenUsed/>
    <w:pPr>
      <w:numPr>
        <w:numId w:val="20"/>
      </w:numPr>
      <w:contextualSpacing/>
    </w:pPr>
  </w:style>
  <w:style w:type="paragraph" w:styleId="Zvraznencitcia">
    <w:name w:val="Intense Quote"/>
    <w:basedOn w:val="Normlny"/>
    <w:next w:val="Normlny"/>
    <w:link w:val="Zvraznencitcia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Pr>
      <w:rFonts w:ascii="Times New Roman" w:eastAsia="Times New Roman" w:hAnsi="Times New Roman" w:cs="Times New Roman"/>
      <w:b/>
      <w:bCs/>
      <w:i/>
      <w:iCs/>
      <w:color w:val="4F81BD" w:themeColor="accent1"/>
      <w:sz w:val="24"/>
      <w:szCs w:val="24"/>
      <w:lang w:eastAsia="sk-SK"/>
    </w:rPr>
  </w:style>
  <w:style w:type="character" w:customStyle="1" w:styleId="Nadpis6Char">
    <w:name w:val="Nadpis 6 Char"/>
    <w:basedOn w:val="Predvolenpsmoodseku"/>
    <w:link w:val="Nadpis6"/>
    <w:uiPriority w:val="9"/>
    <w:rPr>
      <w:rFonts w:asciiTheme="majorHAnsi" w:eastAsiaTheme="majorEastAsia" w:hAnsiTheme="majorHAnsi" w:cstheme="majorBidi"/>
      <w:i/>
      <w:iCs/>
      <w:color w:val="243F60" w:themeColor="accent1" w:themeShade="7F"/>
      <w:sz w:val="24"/>
      <w:szCs w:val="24"/>
      <w:lang w:eastAsia="sk-SK"/>
    </w:rPr>
  </w:style>
  <w:style w:type="paragraph" w:styleId="Zkladntext3">
    <w:name w:val="Body Text 3"/>
    <w:basedOn w:val="Normlny"/>
    <w:link w:val="Zkladntext3Char"/>
    <w:uiPriority w:val="99"/>
    <w:semiHidden/>
    <w:unhideWhenUsed/>
    <w:pPr>
      <w:spacing w:after="120"/>
    </w:pPr>
    <w:rPr>
      <w:sz w:val="16"/>
      <w:szCs w:val="16"/>
    </w:rPr>
  </w:style>
  <w:style w:type="character" w:customStyle="1" w:styleId="Zkladntext3Char">
    <w:name w:val="Základný text 3 Char"/>
    <w:basedOn w:val="Predvolenpsmoodseku"/>
    <w:link w:val="Zkladntext3"/>
    <w:rPr>
      <w:rFonts w:ascii="Times New Roman" w:eastAsia="Times New Roman" w:hAnsi="Times New Roman" w:cs="Times New Roman"/>
      <w:sz w:val="16"/>
      <w:szCs w:val="16"/>
      <w:lang w:eastAsia="sk-SK"/>
    </w:rPr>
  </w:style>
  <w:style w:type="paragraph" w:styleId="Revzia">
    <w:name w:val="Revision"/>
    <w:hidden/>
    <w:uiPriority w:val="99"/>
    <w:semiHidden/>
    <w:pPr>
      <w:spacing w:after="0" w:line="240" w:lineRule="auto"/>
    </w:pPr>
    <w:rPr>
      <w:rFonts w:ascii="Times New Roman" w:eastAsia="Times New Roman" w:hAnsi="Times New Roman" w:cs="Times New Roman"/>
      <w:sz w:val="24"/>
      <w:szCs w:val="24"/>
      <w:lang w:eastAsia="sk-SK"/>
    </w:rPr>
  </w:style>
  <w:style w:type="character" w:customStyle="1" w:styleId="gt-ft-text">
    <w:name w:val="gt-ft-text"/>
    <w:basedOn w:val="Predvolenpsmoodseku"/>
    <w:rsid w:val="00402421"/>
  </w:style>
  <w:style w:type="character" w:styleId="PouitHypertextovPrepojenie">
    <w:name w:val="FollowedHyperlink"/>
    <w:basedOn w:val="Predvolenpsmoodseku"/>
    <w:uiPriority w:val="99"/>
    <w:semiHidden/>
    <w:unhideWhenUsed/>
    <w:rsid w:val="00432A58"/>
    <w:rPr>
      <w:color w:val="800080" w:themeColor="followedHyperlink"/>
      <w:u w:val="single"/>
    </w:rPr>
  </w:style>
  <w:style w:type="character" w:customStyle="1" w:styleId="OdsekzoznamuChar">
    <w:name w:val="Odsek zoznamu Char"/>
    <w:aliases w:val="body Char,Odsek zoznamu2 Char"/>
    <w:link w:val="Odsekzoznamu"/>
    <w:uiPriority w:val="34"/>
    <w:locked/>
    <w:rsid w:val="00CA44A9"/>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390750">
      <w:bodyDiv w:val="1"/>
      <w:marLeft w:val="390"/>
      <w:marRight w:val="390"/>
      <w:marTop w:val="0"/>
      <w:marBottom w:val="0"/>
      <w:divBdr>
        <w:top w:val="none" w:sz="0" w:space="0" w:color="auto"/>
        <w:left w:val="none" w:sz="0" w:space="0" w:color="auto"/>
        <w:bottom w:val="none" w:sz="0" w:space="0" w:color="auto"/>
        <w:right w:val="none" w:sz="0" w:space="0" w:color="auto"/>
      </w:divBdr>
    </w:div>
    <w:div w:id="537547230">
      <w:bodyDiv w:val="1"/>
      <w:marLeft w:val="0"/>
      <w:marRight w:val="0"/>
      <w:marTop w:val="0"/>
      <w:marBottom w:val="0"/>
      <w:divBdr>
        <w:top w:val="none" w:sz="0" w:space="0" w:color="auto"/>
        <w:left w:val="none" w:sz="0" w:space="0" w:color="auto"/>
        <w:bottom w:val="none" w:sz="0" w:space="0" w:color="auto"/>
        <w:right w:val="none" w:sz="0" w:space="0" w:color="auto"/>
      </w:divBdr>
    </w:div>
    <w:div w:id="789054235">
      <w:bodyDiv w:val="1"/>
      <w:marLeft w:val="0"/>
      <w:marRight w:val="0"/>
      <w:marTop w:val="0"/>
      <w:marBottom w:val="0"/>
      <w:divBdr>
        <w:top w:val="none" w:sz="0" w:space="0" w:color="auto"/>
        <w:left w:val="none" w:sz="0" w:space="0" w:color="auto"/>
        <w:bottom w:val="none" w:sz="0" w:space="0" w:color="auto"/>
        <w:right w:val="none" w:sz="0" w:space="0" w:color="auto"/>
      </w:divBdr>
    </w:div>
    <w:div w:id="892887956">
      <w:bodyDiv w:val="1"/>
      <w:marLeft w:val="0"/>
      <w:marRight w:val="0"/>
      <w:marTop w:val="0"/>
      <w:marBottom w:val="0"/>
      <w:divBdr>
        <w:top w:val="none" w:sz="0" w:space="0" w:color="auto"/>
        <w:left w:val="none" w:sz="0" w:space="0" w:color="auto"/>
        <w:bottom w:val="none" w:sz="0" w:space="0" w:color="auto"/>
        <w:right w:val="none" w:sz="0" w:space="0" w:color="auto"/>
      </w:divBdr>
    </w:div>
    <w:div w:id="1365979563">
      <w:bodyDiv w:val="1"/>
      <w:marLeft w:val="0"/>
      <w:marRight w:val="0"/>
      <w:marTop w:val="0"/>
      <w:marBottom w:val="0"/>
      <w:divBdr>
        <w:top w:val="none" w:sz="0" w:space="0" w:color="auto"/>
        <w:left w:val="none" w:sz="0" w:space="0" w:color="auto"/>
        <w:bottom w:val="none" w:sz="0" w:space="0" w:color="auto"/>
        <w:right w:val="none" w:sz="0" w:space="0" w:color="auto"/>
      </w:divBdr>
    </w:div>
    <w:div w:id="1794054445">
      <w:bodyDiv w:val="1"/>
      <w:marLeft w:val="0"/>
      <w:marRight w:val="0"/>
      <w:marTop w:val="0"/>
      <w:marBottom w:val="0"/>
      <w:divBdr>
        <w:top w:val="none" w:sz="0" w:space="0" w:color="auto"/>
        <w:left w:val="none" w:sz="0" w:space="0" w:color="auto"/>
        <w:bottom w:val="none" w:sz="0" w:space="0" w:color="auto"/>
        <w:right w:val="none" w:sz="0" w:space="0" w:color="auto"/>
      </w:divBdr>
    </w:div>
    <w:div w:id="204879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ployment.gov.sk/filemanager/opatrenie-248_2012zz.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bierka.sk/sk/predpisy/401-2012-z-z.p-34960.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Infoservis/Aktualne_informacie/dp/2016/2016.10.27_financny_prenajom.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4F0F26D36341C9A86324F31158845B"/>
        <w:category>
          <w:name w:val="Všeobecné"/>
          <w:gallery w:val="placeholder"/>
        </w:category>
        <w:types>
          <w:type w:val="bbPlcHdr"/>
        </w:types>
        <w:behaviors>
          <w:behavior w:val="content"/>
        </w:behaviors>
        <w:guid w:val="{DD985D01-4DBA-40D9-94D0-D55F460686FB}"/>
      </w:docPartPr>
      <w:docPartBody>
        <w:p w:rsidR="00C04FA2" w:rsidRDefault="00C04FA2" w:rsidP="00C04FA2">
          <w:pPr>
            <w:pStyle w:val="F14F0F26D36341C9A86324F31158845B"/>
          </w:pPr>
          <w:r w:rsidRPr="00F64F3B">
            <w:rPr>
              <w:rStyle w:val="Zstupntext"/>
              <w:rFonts w:eastAsiaTheme="minorHAnsi"/>
            </w:rPr>
            <w:t>Vyberte položku.</w:t>
          </w:r>
        </w:p>
      </w:docPartBody>
    </w:docPart>
    <w:docPart>
      <w:docPartPr>
        <w:name w:val="C26809178FBF4F65A7F3BB27EEACF2A0"/>
        <w:category>
          <w:name w:val="Všeobecné"/>
          <w:gallery w:val="placeholder"/>
        </w:category>
        <w:types>
          <w:type w:val="bbPlcHdr"/>
        </w:types>
        <w:behaviors>
          <w:behavior w:val="content"/>
        </w:behaviors>
        <w:guid w:val="{8D05DCAC-7642-4DE7-B03D-B67EEF12BDF2}"/>
      </w:docPartPr>
      <w:docPartBody>
        <w:p w:rsidR="00C04FA2" w:rsidRDefault="00C04FA2" w:rsidP="00C04FA2">
          <w:pPr>
            <w:pStyle w:val="C26809178FBF4F65A7F3BB27EEACF2A0"/>
          </w:pPr>
          <w:r w:rsidRPr="00F64F3B">
            <w:rPr>
              <w:rStyle w:val="Zstupntext"/>
              <w:rFonts w:eastAsiaTheme="minorHAnsi"/>
            </w:rPr>
            <w:t>Vyberte položku.</w:t>
          </w:r>
        </w:p>
      </w:docPartBody>
    </w:docPart>
    <w:docPart>
      <w:docPartPr>
        <w:name w:val="4FA13CCF242F49CBB66E83523F545022"/>
        <w:category>
          <w:name w:val="Všeobecné"/>
          <w:gallery w:val="placeholder"/>
        </w:category>
        <w:types>
          <w:type w:val="bbPlcHdr"/>
        </w:types>
        <w:behaviors>
          <w:behavior w:val="content"/>
        </w:behaviors>
        <w:guid w:val="{8C2B0AB7-249B-43FF-8055-DADD92BF9D10}"/>
      </w:docPartPr>
      <w:docPartBody>
        <w:p w:rsidR="00C04FA2" w:rsidRDefault="00C04FA2" w:rsidP="00C04FA2">
          <w:pPr>
            <w:pStyle w:val="4FA13CCF242F49CBB66E83523F545022"/>
          </w:pPr>
          <w:r w:rsidRPr="00F64F3B">
            <w:rPr>
              <w:rStyle w:val="Zstupntext"/>
              <w:rFonts w:eastAsiaTheme="minorHAnsi"/>
            </w:rPr>
            <w:t>Vyberte položku.</w:t>
          </w:r>
        </w:p>
      </w:docPartBody>
    </w:docPart>
    <w:docPart>
      <w:docPartPr>
        <w:name w:val="316B475359794E759977ED50A6BB0947"/>
        <w:category>
          <w:name w:val="Všeobecné"/>
          <w:gallery w:val="placeholder"/>
        </w:category>
        <w:types>
          <w:type w:val="bbPlcHdr"/>
        </w:types>
        <w:behaviors>
          <w:behavior w:val="content"/>
        </w:behaviors>
        <w:guid w:val="{00860445-F86E-4559-BDA8-479CAE435FF5}"/>
      </w:docPartPr>
      <w:docPartBody>
        <w:p w:rsidR="00C04FA2" w:rsidRDefault="00C04FA2" w:rsidP="00C04FA2">
          <w:pPr>
            <w:pStyle w:val="316B475359794E759977ED50A6BB0947"/>
          </w:pPr>
          <w:r w:rsidRPr="00F64F3B">
            <w:rPr>
              <w:rStyle w:val="Zstupntext"/>
              <w:rFonts w:eastAsiaTheme="minorHAnsi"/>
            </w:rPr>
            <w:t>Kliknutím zadáte dátum.</w:t>
          </w:r>
        </w:p>
      </w:docPartBody>
    </w:docPart>
    <w:docPart>
      <w:docPartPr>
        <w:name w:val="04313A0D669E4C7B80D2BD2D159F626B"/>
        <w:category>
          <w:name w:val="Všeobecné"/>
          <w:gallery w:val="placeholder"/>
        </w:category>
        <w:types>
          <w:type w:val="bbPlcHdr"/>
        </w:types>
        <w:behaviors>
          <w:behavior w:val="content"/>
        </w:behaviors>
        <w:guid w:val="{0A0E801F-0924-4C88-A4D9-DDCD1E61C326}"/>
      </w:docPartPr>
      <w:docPartBody>
        <w:p w:rsidR="00C04FA2" w:rsidRDefault="00C04FA2" w:rsidP="00C04FA2">
          <w:pPr>
            <w:pStyle w:val="04313A0D669E4C7B80D2BD2D159F626B"/>
          </w:pPr>
          <w:r w:rsidRPr="00F64F3B">
            <w:rPr>
              <w:rStyle w:val="Zstupntext"/>
              <w:rFonts w:eastAsiaTheme="minorHAnsi"/>
            </w:rPr>
            <w:t>Kliknutím zadáte dátum.</w:t>
          </w:r>
        </w:p>
      </w:docPartBody>
    </w:docPart>
    <w:docPart>
      <w:docPartPr>
        <w:name w:val="484584E04CE649F59676B2D738907890"/>
        <w:category>
          <w:name w:val="Všeobecné"/>
          <w:gallery w:val="placeholder"/>
        </w:category>
        <w:types>
          <w:type w:val="bbPlcHdr"/>
        </w:types>
        <w:behaviors>
          <w:behavior w:val="content"/>
        </w:behaviors>
        <w:guid w:val="{C72FB1D8-F44D-497A-A3F7-2CA89CD39F54}"/>
      </w:docPartPr>
      <w:docPartBody>
        <w:p w:rsidR="00C04FA2" w:rsidRDefault="00C04FA2" w:rsidP="00C04FA2">
          <w:pPr>
            <w:pStyle w:val="484584E04CE649F59676B2D738907890"/>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E73707"/>
    <w:rsid w:val="00017037"/>
    <w:rsid w:val="00020742"/>
    <w:rsid w:val="000227BC"/>
    <w:rsid w:val="00060F61"/>
    <w:rsid w:val="0006291F"/>
    <w:rsid w:val="000B2F9E"/>
    <w:rsid w:val="000B7551"/>
    <w:rsid w:val="000C6BF7"/>
    <w:rsid w:val="000C6EF7"/>
    <w:rsid w:val="000D4CDA"/>
    <w:rsid w:val="000E4E44"/>
    <w:rsid w:val="000F5A11"/>
    <w:rsid w:val="00121868"/>
    <w:rsid w:val="001746CB"/>
    <w:rsid w:val="0019021B"/>
    <w:rsid w:val="001C252F"/>
    <w:rsid w:val="001D31F6"/>
    <w:rsid w:val="001D45CF"/>
    <w:rsid w:val="001E2CF3"/>
    <w:rsid w:val="0026092A"/>
    <w:rsid w:val="002C6809"/>
    <w:rsid w:val="002E70CC"/>
    <w:rsid w:val="00305235"/>
    <w:rsid w:val="00322C49"/>
    <w:rsid w:val="00342C41"/>
    <w:rsid w:val="00344C86"/>
    <w:rsid w:val="0035197D"/>
    <w:rsid w:val="003837F9"/>
    <w:rsid w:val="0039106E"/>
    <w:rsid w:val="003A538E"/>
    <w:rsid w:val="003B18E2"/>
    <w:rsid w:val="003D6F3A"/>
    <w:rsid w:val="00403E40"/>
    <w:rsid w:val="0046419B"/>
    <w:rsid w:val="004731A5"/>
    <w:rsid w:val="004D5708"/>
    <w:rsid w:val="005107E4"/>
    <w:rsid w:val="00514E82"/>
    <w:rsid w:val="00522CEA"/>
    <w:rsid w:val="005744CE"/>
    <w:rsid w:val="005A413A"/>
    <w:rsid w:val="005A5B97"/>
    <w:rsid w:val="005A7029"/>
    <w:rsid w:val="005E2EB9"/>
    <w:rsid w:val="005E6FED"/>
    <w:rsid w:val="006455C4"/>
    <w:rsid w:val="00646900"/>
    <w:rsid w:val="006472FD"/>
    <w:rsid w:val="006517F6"/>
    <w:rsid w:val="00666726"/>
    <w:rsid w:val="00691145"/>
    <w:rsid w:val="006A476D"/>
    <w:rsid w:val="006B598B"/>
    <w:rsid w:val="006D3804"/>
    <w:rsid w:val="006E6A70"/>
    <w:rsid w:val="007159C0"/>
    <w:rsid w:val="0073395C"/>
    <w:rsid w:val="0076737E"/>
    <w:rsid w:val="007F0DE8"/>
    <w:rsid w:val="00804F00"/>
    <w:rsid w:val="0082169E"/>
    <w:rsid w:val="00836CBB"/>
    <w:rsid w:val="00886F56"/>
    <w:rsid w:val="00892AF1"/>
    <w:rsid w:val="008A76C9"/>
    <w:rsid w:val="008B2A8C"/>
    <w:rsid w:val="008B63AF"/>
    <w:rsid w:val="008D1755"/>
    <w:rsid w:val="008E3F61"/>
    <w:rsid w:val="008F6DE4"/>
    <w:rsid w:val="008F780A"/>
    <w:rsid w:val="00902D33"/>
    <w:rsid w:val="0091505A"/>
    <w:rsid w:val="0091526B"/>
    <w:rsid w:val="009714A4"/>
    <w:rsid w:val="009E3C82"/>
    <w:rsid w:val="009E6F9F"/>
    <w:rsid w:val="00A01420"/>
    <w:rsid w:val="00A0711B"/>
    <w:rsid w:val="00A50BC0"/>
    <w:rsid w:val="00AD13E7"/>
    <w:rsid w:val="00AF4146"/>
    <w:rsid w:val="00B1294C"/>
    <w:rsid w:val="00B51B15"/>
    <w:rsid w:val="00B6554A"/>
    <w:rsid w:val="00B855B4"/>
    <w:rsid w:val="00BC5212"/>
    <w:rsid w:val="00BD151C"/>
    <w:rsid w:val="00BD6A7B"/>
    <w:rsid w:val="00BF4071"/>
    <w:rsid w:val="00C04905"/>
    <w:rsid w:val="00C04FA2"/>
    <w:rsid w:val="00C44597"/>
    <w:rsid w:val="00C904E7"/>
    <w:rsid w:val="00CA1DEE"/>
    <w:rsid w:val="00CB7807"/>
    <w:rsid w:val="00D42DCC"/>
    <w:rsid w:val="00D94FB6"/>
    <w:rsid w:val="00D95D00"/>
    <w:rsid w:val="00DA0023"/>
    <w:rsid w:val="00DD6FA3"/>
    <w:rsid w:val="00DE675E"/>
    <w:rsid w:val="00E063DF"/>
    <w:rsid w:val="00E46241"/>
    <w:rsid w:val="00E67739"/>
    <w:rsid w:val="00E73707"/>
    <w:rsid w:val="00E76218"/>
    <w:rsid w:val="00E83802"/>
    <w:rsid w:val="00EA352B"/>
    <w:rsid w:val="00EB7F5E"/>
    <w:rsid w:val="00EC11C6"/>
    <w:rsid w:val="00EC5D18"/>
    <w:rsid w:val="00EE4C1B"/>
    <w:rsid w:val="00F57056"/>
    <w:rsid w:val="00F750B7"/>
    <w:rsid w:val="00FA2FB6"/>
    <w:rsid w:val="00FB67EB"/>
    <w:rsid w:val="00FD753C"/>
    <w:rsid w:val="00FE05F5"/>
    <w:rsid w:val="00FF58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04FA2"/>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 w:type="paragraph" w:customStyle="1" w:styleId="B68F05E3498A463B91E8C35018D3573C">
    <w:name w:val="B68F05E3498A463B91E8C35018D3573C"/>
    <w:rsid w:val="00344C86"/>
  </w:style>
  <w:style w:type="paragraph" w:customStyle="1" w:styleId="2A5BF802FBFE4AF8ACC8322EE241E41D">
    <w:name w:val="2A5BF802FBFE4AF8ACC8322EE241E41D"/>
    <w:rsid w:val="00344C86"/>
  </w:style>
  <w:style w:type="paragraph" w:customStyle="1" w:styleId="9F608458B96949EC8706704D9E18C0DD">
    <w:name w:val="9F608458B96949EC8706704D9E18C0DD"/>
    <w:rsid w:val="00344C86"/>
  </w:style>
  <w:style w:type="paragraph" w:customStyle="1" w:styleId="3F0FFF4A5FAB42509D75B11BCD3C413D">
    <w:name w:val="3F0FFF4A5FAB42509D75B11BCD3C413D"/>
    <w:rsid w:val="00344C86"/>
  </w:style>
  <w:style w:type="paragraph" w:customStyle="1" w:styleId="F14F0F26D36341C9A86324F31158845B">
    <w:name w:val="F14F0F26D36341C9A86324F31158845B"/>
    <w:rsid w:val="00C04FA2"/>
  </w:style>
  <w:style w:type="paragraph" w:customStyle="1" w:styleId="C26809178FBF4F65A7F3BB27EEACF2A0">
    <w:name w:val="C26809178FBF4F65A7F3BB27EEACF2A0"/>
    <w:rsid w:val="00C04FA2"/>
  </w:style>
  <w:style w:type="paragraph" w:customStyle="1" w:styleId="BD549EF471894D66A0A88DBF64449BE3">
    <w:name w:val="BD549EF471894D66A0A88DBF64449BE3"/>
    <w:rsid w:val="00C04FA2"/>
  </w:style>
  <w:style w:type="paragraph" w:customStyle="1" w:styleId="4FA13CCF242F49CBB66E83523F545022">
    <w:name w:val="4FA13CCF242F49CBB66E83523F545022"/>
    <w:rsid w:val="00C04FA2"/>
  </w:style>
  <w:style w:type="paragraph" w:customStyle="1" w:styleId="316B475359794E759977ED50A6BB0947">
    <w:name w:val="316B475359794E759977ED50A6BB0947"/>
    <w:rsid w:val="00C04FA2"/>
  </w:style>
  <w:style w:type="paragraph" w:customStyle="1" w:styleId="04313A0D669E4C7B80D2BD2D159F626B">
    <w:name w:val="04313A0D669E4C7B80D2BD2D159F626B"/>
    <w:rsid w:val="00C04FA2"/>
  </w:style>
  <w:style w:type="paragraph" w:customStyle="1" w:styleId="484584E04CE649F59676B2D738907890">
    <w:name w:val="484584E04CE649F59676B2D738907890"/>
    <w:rsid w:val="00C04FA2"/>
  </w:style>
  <w:style w:type="paragraph" w:customStyle="1" w:styleId="4733B32174DC4D8C9BF2CC66C148A959">
    <w:name w:val="4733B32174DC4D8C9BF2CC66C148A959"/>
    <w:rsid w:val="00C04FA2"/>
  </w:style>
  <w:style w:type="paragraph" w:customStyle="1" w:styleId="6CCAE5FA7DC34469B6745668F8D37482">
    <w:name w:val="6CCAE5FA7DC34469B6745668F8D37482"/>
    <w:rsid w:val="00C04FA2"/>
  </w:style>
  <w:style w:type="paragraph" w:customStyle="1" w:styleId="9AAAB80A0E8D4A658A41422FA4D001D8">
    <w:name w:val="9AAAB80A0E8D4A658A41422FA4D001D8"/>
    <w:rsid w:val="00C04FA2"/>
  </w:style>
  <w:style w:type="paragraph" w:customStyle="1" w:styleId="5E84050212994B7A9D71E1AE0F39E353">
    <w:name w:val="5E84050212994B7A9D71E1AE0F39E353"/>
    <w:rsid w:val="00C04FA2"/>
  </w:style>
  <w:style w:type="paragraph" w:customStyle="1" w:styleId="442D88E691D2478F9B1D6EE36CFC71F6">
    <w:name w:val="442D88E691D2478F9B1D6EE36CFC71F6"/>
    <w:rsid w:val="00C04FA2"/>
  </w:style>
  <w:style w:type="paragraph" w:customStyle="1" w:styleId="0B7E926BCF7C458086AB57AE3FDC3B56">
    <w:name w:val="0B7E926BCF7C458086AB57AE3FDC3B56"/>
    <w:rsid w:val="00C04FA2"/>
  </w:style>
  <w:style w:type="paragraph" w:customStyle="1" w:styleId="B6DA3C07976C4E00879D711E8F150ADD">
    <w:name w:val="B6DA3C07976C4E00879D711E8F150ADD"/>
  </w:style>
  <w:style w:type="paragraph" w:customStyle="1" w:styleId="C081CF8F201A4092B17AD4BDAC3E1229">
    <w:name w:val="C081CF8F201A4092B17AD4BDAC3E1229"/>
  </w:style>
  <w:style w:type="paragraph" w:customStyle="1" w:styleId="3F73CA4B890241058312B0A770E04928">
    <w:name w:val="3F73CA4B890241058312B0A770E04928"/>
  </w:style>
  <w:style w:type="paragraph" w:customStyle="1" w:styleId="0EFB393D6F2240F2963C0AA03598A6A0">
    <w:name w:val="0EFB393D6F2240F2963C0AA03598A6A0"/>
  </w:style>
  <w:style w:type="paragraph" w:customStyle="1" w:styleId="AE595BE08188461D94D2B460FC6A98EB">
    <w:name w:val="AE595BE08188461D94D2B460FC6A98EB"/>
  </w:style>
  <w:style w:type="paragraph" w:customStyle="1" w:styleId="75F89DF31EDB493DB88C6D0738D557AF">
    <w:name w:val="75F89DF31EDB493DB88C6D0738D557AF"/>
  </w:style>
  <w:style w:type="paragraph" w:customStyle="1" w:styleId="A6D06B661B9A4C5884A4D0F2CB676383">
    <w:name w:val="A6D06B661B9A4C5884A4D0F2CB676383"/>
  </w:style>
  <w:style w:type="paragraph" w:customStyle="1" w:styleId="BD8E93BDCC434528927B634AF4C16FB4">
    <w:name w:val="BD8E93BDCC434528927B634AF4C16FB4"/>
  </w:style>
  <w:style w:type="paragraph" w:customStyle="1" w:styleId="9167C751ED304E2E9A6DC4F8FC2E93F1">
    <w:name w:val="9167C751ED304E2E9A6DC4F8FC2E93F1"/>
  </w:style>
  <w:style w:type="paragraph" w:customStyle="1" w:styleId="C632CB78E79340968CD5441DF495106A">
    <w:name w:val="C632CB78E79340968CD5441DF495106A"/>
  </w:style>
  <w:style w:type="paragraph" w:customStyle="1" w:styleId="EBD3E6A664194CA79E3D0C72EE944773">
    <w:name w:val="EBD3E6A664194CA79E3D0C72EE944773"/>
  </w:style>
  <w:style w:type="paragraph" w:customStyle="1" w:styleId="0302665F7CD04E13A8406AC696B65B90">
    <w:name w:val="0302665F7CD04E13A8406AC696B65B90"/>
    <w:pPr>
      <w:spacing w:after="160" w:line="259" w:lineRule="auto"/>
    </w:pPr>
  </w:style>
  <w:style w:type="paragraph" w:customStyle="1" w:styleId="C8F56824C09649D8BD31F490DDB1BAD1">
    <w:name w:val="C8F56824C09649D8BD31F490DDB1BAD1"/>
    <w:pPr>
      <w:spacing w:after="160" w:line="259" w:lineRule="auto"/>
    </w:pPr>
  </w:style>
  <w:style w:type="paragraph" w:customStyle="1" w:styleId="624BED6915F04950A85E51847A2997FB">
    <w:name w:val="624BED6915F04950A85E51847A2997FB"/>
    <w:pPr>
      <w:spacing w:after="160" w:line="259" w:lineRule="auto"/>
    </w:pPr>
  </w:style>
  <w:style w:type="paragraph" w:customStyle="1" w:styleId="17F63F0FBB684A158E1D2BDB7731E9EF">
    <w:name w:val="17F63F0FBB684A158E1D2BDB7731E9EF"/>
    <w:pPr>
      <w:spacing w:after="160" w:line="259" w:lineRule="auto"/>
    </w:pPr>
  </w:style>
  <w:style w:type="paragraph" w:customStyle="1" w:styleId="4FB6CD1B1CB04874AEC8F619CFBA86DD">
    <w:name w:val="4FB6CD1B1CB04874AEC8F619CFBA86DD"/>
  </w:style>
  <w:style w:type="paragraph" w:customStyle="1" w:styleId="62930F5F89AC4BFBB78B950DFBD80436">
    <w:name w:val="62930F5F89AC4BFBB78B950DFBD80436"/>
  </w:style>
  <w:style w:type="paragraph" w:customStyle="1" w:styleId="C82583A4C0A04C1399F82D9A285EE1D4">
    <w:name w:val="C82583A4C0A04C1399F82D9A285EE1D4"/>
  </w:style>
  <w:style w:type="paragraph" w:customStyle="1" w:styleId="1775E5B41AF442F7A8CDCE271B72985C">
    <w:name w:val="1775E5B41AF442F7A8CDCE271B72985C"/>
  </w:style>
  <w:style w:type="paragraph" w:customStyle="1" w:styleId="1D4240A722224C0BAA85E25F2C31265C">
    <w:name w:val="1D4240A722224C0BAA85E25F2C31265C"/>
    <w:pPr>
      <w:spacing w:after="160" w:line="259" w:lineRule="auto"/>
    </w:pPr>
  </w:style>
  <w:style w:type="paragraph" w:customStyle="1" w:styleId="D431A660260946D882E3DD8EA3A99D1C">
    <w:name w:val="D431A660260946D882E3DD8EA3A99D1C"/>
    <w:pPr>
      <w:spacing w:after="160" w:line="259" w:lineRule="auto"/>
    </w:pPr>
  </w:style>
  <w:style w:type="paragraph" w:customStyle="1" w:styleId="F849406FF707428F92A76586F6C4B8E2">
    <w:name w:val="F849406FF707428F92A76586F6C4B8E2"/>
    <w:pPr>
      <w:spacing w:after="160" w:line="259" w:lineRule="auto"/>
    </w:pPr>
  </w:style>
  <w:style w:type="paragraph" w:customStyle="1" w:styleId="204881ED770A4F929594211C3F4E0A8E">
    <w:name w:val="204881ED770A4F929594211C3F4E0A8E"/>
    <w:pPr>
      <w:spacing w:after="160" w:line="259" w:lineRule="auto"/>
    </w:pPr>
  </w:style>
  <w:style w:type="paragraph" w:customStyle="1" w:styleId="E6EE7A4585AF4935B041A4A88E3C24D9">
    <w:name w:val="E6EE7A4585AF4935B041A4A88E3C24D9"/>
    <w:pPr>
      <w:spacing w:after="160" w:line="259" w:lineRule="auto"/>
    </w:pPr>
  </w:style>
  <w:style w:type="paragraph" w:customStyle="1" w:styleId="8DDE4A126A484B5EABEC4A8E9A3E356B">
    <w:name w:val="8DDE4A126A484B5EABEC4A8E9A3E35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EB853E44D53249AF91EAAD5A56F3EF" ma:contentTypeVersion="9" ma:contentTypeDescription="Create a new document." ma:contentTypeScope="" ma:versionID="b83cb2402647eaad25ef573daf304063">
  <xsd:schema xmlns:xsd="http://www.w3.org/2001/XMLSchema" xmlns:xs="http://www.w3.org/2001/XMLSchema" xmlns:p="http://schemas.microsoft.com/office/2006/metadata/properties" xmlns:ns3="019d26ea-5f6f-4fd4-940f-90d279893b86" xmlns:ns4="abfa26b9-b32b-4c53-9e96-4765261c6fbe" targetNamespace="http://schemas.microsoft.com/office/2006/metadata/properties" ma:root="true" ma:fieldsID="9470f837629b9ada97b148cb23af676e" ns3:_="" ns4:_="">
    <xsd:import namespace="019d26ea-5f6f-4fd4-940f-90d279893b86"/>
    <xsd:import namespace="abfa26b9-b32b-4c53-9e96-4765261c6fb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d26ea-5f6f-4fd4-940f-90d279893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fa26b9-b32b-4c53-9e96-4765261c6f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6696-34CB-4453-BB62-64CE349C04E6}">
  <ds:schemaRefs>
    <ds:schemaRef ds:uri="http://schemas.microsoft.com/sharepoint/v3/contenttype/forms"/>
  </ds:schemaRefs>
</ds:datastoreItem>
</file>

<file path=customXml/itemProps2.xml><?xml version="1.0" encoding="utf-8"?>
<ds:datastoreItem xmlns:ds="http://schemas.openxmlformats.org/officeDocument/2006/customXml" ds:itemID="{2C7DE991-E3F1-4A55-8930-56DEB7B57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d26ea-5f6f-4fd4-940f-90d279893b86"/>
    <ds:schemaRef ds:uri="abfa26b9-b32b-4c53-9e96-4765261c6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421747-F8E3-447A-94E0-5A736E1CF6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E891A6-C454-4126-8A3A-0AC659A0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15343</Words>
  <Characters>87459</Characters>
  <Application>Microsoft Office Word</Application>
  <DocSecurity>0</DocSecurity>
  <Lines>728</Lines>
  <Paragraphs>205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2022-04-29T10:19:00Z</dcterms:created>
  <dcterms:modified xsi:type="dcterms:W3CDTF">2022-05-04T09:08:00Z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0x01010022EB853E44D53249AF91EAAD5A56F3EF</vt:lpwstr>
  </property>
</Properties>
</file>